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3AE7B">
      <w:pPr>
        <w:rPr>
          <w:rFonts w:hint="eastAsia" w:ascii="宋体" w:hAnsi="宋体"/>
          <w:color w:val="FF0000"/>
        </w:rPr>
      </w:pPr>
    </w:p>
    <w:p w14:paraId="1E34CCF1">
      <w:pPr>
        <w:rPr>
          <w:rFonts w:hint="eastAsia" w:ascii="宋体" w:hAnsi="宋体"/>
        </w:rPr>
      </w:pPr>
    </w:p>
    <w:p w14:paraId="579DC96C">
      <w:pPr>
        <w:pStyle w:val="2"/>
        <w:ind w:firstLine="560" w:firstLineChars="200"/>
        <w:jc w:val="both"/>
        <w:rPr>
          <w:rFonts w:hint="eastAsia"/>
        </w:rPr>
      </w:pPr>
      <w:r>
        <w:rPr>
          <w:rFonts w:hint="eastAsia" w:ascii="Times New Roman" w:hAnsi="Times New Roman" w:eastAsia="宋体" w:cs="Times New Roman"/>
          <w:b w:val="0"/>
          <w:bCs w:val="0"/>
          <w:kern w:val="2"/>
          <w:sz w:val="28"/>
          <w:szCs w:val="24"/>
          <w:lang w:val="en-US" w:eastAsia="zh-CN" w:bidi="ar-SA"/>
        </w:rPr>
        <w:t xml:space="preserve">ICS  </w:t>
      </w:r>
      <w:r>
        <w:rPr>
          <w:rFonts w:hint="eastAsia"/>
        </w:rPr>
        <w:t xml:space="preserve"> </w:t>
      </w:r>
      <w:bookmarkStart w:id="907" w:name="_GoBack"/>
      <w:bookmarkEnd w:id="907"/>
    </w:p>
    <w:p w14:paraId="02679227">
      <w:pPr>
        <w:spacing w:line="360" w:lineRule="auto"/>
        <w:ind w:firstLine="1606" w:firstLineChars="500"/>
        <w:rPr>
          <w:rFonts w:eastAsia="黑体"/>
          <w:b/>
          <w:bCs/>
          <w:sz w:val="72"/>
        </w:rPr>
      </w:pPr>
      <w:r>
        <w:rPr>
          <w:rFonts w:hint="eastAsia" w:eastAsia="黑体"/>
          <w:b/>
          <w:bCs/>
          <w:sz w:val="32"/>
        </w:rPr>
        <w:t xml:space="preserve">中国建筑业协会团体标准   </w:t>
      </w:r>
      <w:r>
        <w:rPr>
          <w:rFonts w:hint="eastAsia" w:ascii="Arial Black" w:hAnsi="Arial Black" w:eastAsia="黑体"/>
          <w:b/>
          <w:bCs/>
          <w:sz w:val="52"/>
          <w:szCs w:val="52"/>
          <w14:shadow w14:blurRad="50800" w14:dist="38100" w14:dir="2700000" w14:sx="100000" w14:sy="100000" w14:kx="0" w14:ky="0" w14:algn="tl">
            <w14:srgbClr w14:val="000000">
              <w14:alpha w14:val="60000"/>
            </w14:srgbClr>
          </w14:shadow>
        </w:rPr>
        <w:t>团体</w:t>
      </w:r>
      <w:r>
        <w:rPr>
          <w:rFonts w:ascii="Arial Black" w:hAnsi="Arial Black" w:eastAsia="黑体"/>
          <w:b/>
          <w:bCs/>
          <w:sz w:val="52"/>
          <w:szCs w:val="52"/>
          <w14:shadow w14:blurRad="50800" w14:dist="38100" w14:dir="2700000" w14:sx="100000" w14:sy="100000" w14:kx="0" w14:ky="0" w14:algn="tl">
            <w14:srgbClr w14:val="000000">
              <w14:alpha w14:val="60000"/>
            </w14:srgbClr>
          </w14:shadow>
        </w:rPr>
        <w:t>标准</w:t>
      </w:r>
    </w:p>
    <w:p w14:paraId="025665AE">
      <w:pPr>
        <w:spacing w:line="360" w:lineRule="auto"/>
        <w:ind w:firstLine="744" w:firstLineChars="247"/>
        <w:rPr>
          <w:rFonts w:hint="eastAsia"/>
          <w:b/>
          <w:bCs/>
          <w:color w:val="000080"/>
          <w:sz w:val="28"/>
        </w:rPr>
      </w:pPr>
      <w:r>
        <w:rPr>
          <w:rFonts w:hint="eastAsia"/>
          <w:b/>
          <w:bCs/>
          <w:sz w:val="30"/>
        </w:rPr>
        <w:t xml:space="preserve">P </w:t>
      </w:r>
      <w:r>
        <w:rPr>
          <w:rFonts w:hint="eastAsia"/>
          <w:b/>
          <w:bCs/>
          <w:sz w:val="28"/>
        </w:rPr>
        <w:t xml:space="preserve">   </w:t>
      </w:r>
      <w:r>
        <w:rPr>
          <w:rFonts w:hint="eastAsia"/>
          <w:sz w:val="28"/>
        </w:rPr>
        <w:t xml:space="preserve">               </w:t>
      </w:r>
      <w:r>
        <w:rPr>
          <w:sz w:val="28"/>
        </w:rPr>
        <w:t xml:space="preserve">    </w:t>
      </w:r>
      <w:r>
        <w:rPr>
          <w:rFonts w:hint="eastAsia"/>
          <w:sz w:val="28"/>
        </w:rPr>
        <w:t xml:space="preserve">    T/CCIAT xxxx</w:t>
      </w:r>
      <w:r>
        <w:rPr>
          <w:rFonts w:hint="eastAsia"/>
          <w:sz w:val="28"/>
          <w:lang w:val="en-GB"/>
        </w:rPr>
        <w:t>—</w:t>
      </w:r>
      <w:r>
        <w:rPr>
          <w:rFonts w:hint="eastAsia"/>
          <w:sz w:val="28"/>
        </w:rPr>
        <w:t xml:space="preserve"> 20xx     </w:t>
      </w:r>
      <w:r>
        <w:rPr>
          <w:rFonts w:hint="eastAsia"/>
          <w:color w:val="000080"/>
          <w:sz w:val="28"/>
        </w:rPr>
        <w:t xml:space="preserve">    </w:t>
      </w:r>
    </w:p>
    <w:p w14:paraId="7F0E421B">
      <w:pPr>
        <w:spacing w:line="360" w:lineRule="auto"/>
        <w:rPr>
          <w:b/>
          <w:bCs/>
          <w:color w:val="000080"/>
          <w:sz w:val="44"/>
        </w:rPr>
      </w:pPr>
      <w:r>
        <w:rPr>
          <w:b/>
          <w:bCs/>
          <w:color w:val="000080"/>
          <w:sz w:val="20"/>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99060</wp:posOffset>
                </wp:positionV>
                <wp:extent cx="4686300" cy="0"/>
                <wp:effectExtent l="0" t="7620" r="0" b="11430"/>
                <wp:wrapNone/>
                <wp:docPr id="5" name="直线 6"/>
                <wp:cNvGraphicFramePr/>
                <a:graphic xmlns:a="http://schemas.openxmlformats.org/drawingml/2006/main">
                  <a:graphicData uri="http://schemas.microsoft.com/office/word/2010/wordprocessingShape">
                    <wps:wsp>
                      <wps:cNvCnPr/>
                      <wps:spPr>
                        <a:xfrm>
                          <a:off x="0" y="0"/>
                          <a:ext cx="4686300"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36pt;margin-top:7.8pt;height:0pt;width:369pt;z-index:251661312;mso-width-relative:page;mso-height-relative:page;" filled="f" stroked="t" coordsize="21600,21600" o:gfxdata="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xKo+zW&#10;AAAACAEAAA8AAAAAAAAAAQAgAAAAIgAAAGRycy9kb3ducmV2LnhtbFBLAQIUABQAAAAIAIdO4kBq&#10;OUzi6QEAANwDAAAOAAAAAAAAAAEAIAAAACUBAABkcnMvZTJvRG9jLnhtbFBLBQYAAAAABgAGAFkB&#10;AACABQAAAAA=&#10;">
                <v:fill on="f" focussize="0,0"/>
                <v:stroke weight="1.25pt" color="#000000" joinstyle="round"/>
                <v:imagedata o:title=""/>
                <o:lock v:ext="edit" aspectratio="f"/>
              </v:line>
            </w:pict>
          </mc:Fallback>
        </mc:AlternateContent>
      </w:r>
      <w:r>
        <w:rPr>
          <w:b/>
          <w:bCs/>
          <w:color w:val="000080"/>
          <w:sz w:val="44"/>
        </w:rPr>
        <w:t xml:space="preserve">     </w:t>
      </w:r>
    </w:p>
    <w:p w14:paraId="44199BE3">
      <w:pPr>
        <w:spacing w:line="300" w:lineRule="auto"/>
        <w:jc w:val="center"/>
        <w:rPr>
          <w:rFonts w:hint="eastAsia" w:ascii="宋体"/>
          <w:b/>
          <w:sz w:val="44"/>
        </w:rPr>
      </w:pPr>
    </w:p>
    <w:p w14:paraId="3F234C73">
      <w:pPr>
        <w:spacing w:line="300" w:lineRule="auto"/>
        <w:jc w:val="center"/>
        <w:rPr>
          <w:rFonts w:hint="eastAsia" w:ascii="宋体"/>
          <w:b/>
          <w:sz w:val="44"/>
        </w:rPr>
      </w:pPr>
    </w:p>
    <w:p w14:paraId="75A83554">
      <w:pPr>
        <w:jc w:val="center"/>
        <w:outlineLvl w:val="9"/>
        <w:rPr>
          <w:rFonts w:hint="eastAsia" w:ascii="黑体" w:hAnsi="Times New Roman" w:eastAsia="黑体" w:cs="Times New Roman"/>
          <w:b w:val="0"/>
          <w:bCs w:val="0"/>
          <w:kern w:val="2"/>
          <w:sz w:val="48"/>
          <w:szCs w:val="24"/>
        </w:rPr>
      </w:pPr>
      <w:bookmarkStart w:id="0" w:name="_Toc87701886"/>
      <w:bookmarkStart w:id="1" w:name="_Toc14515"/>
      <w:bookmarkStart w:id="2" w:name="_Toc23156670"/>
      <w:bookmarkStart w:id="3" w:name="_Toc14581"/>
      <w:bookmarkStart w:id="4" w:name="_Toc13801"/>
      <w:bookmarkStart w:id="5" w:name="_Toc36476507"/>
      <w:bookmarkStart w:id="6" w:name="_Toc21111"/>
      <w:bookmarkStart w:id="7" w:name="_Toc13685"/>
      <w:bookmarkStart w:id="8" w:name="_Toc5301"/>
      <w:bookmarkStart w:id="9" w:name="_Toc525"/>
      <w:bookmarkStart w:id="10" w:name="_Toc916"/>
      <w:bookmarkStart w:id="11" w:name="_Toc17065"/>
      <w:bookmarkStart w:id="12" w:name="_Toc23150907"/>
      <w:bookmarkStart w:id="13" w:name="_Toc15947"/>
      <w:r>
        <w:rPr>
          <w:rFonts w:hint="eastAsia" w:ascii="黑体" w:hAnsi="Times New Roman" w:eastAsia="黑体" w:cs="Times New Roman"/>
          <w:b w:val="0"/>
          <w:bCs w:val="0"/>
          <w:kern w:val="2"/>
          <w:sz w:val="48"/>
          <w:szCs w:val="24"/>
        </w:rPr>
        <w:t>大容积高炉高耸炉壳体结构立式横移</w:t>
      </w:r>
    </w:p>
    <w:p w14:paraId="41F1B0FA">
      <w:pPr>
        <w:keepNext w:val="0"/>
        <w:keepLines w:val="0"/>
        <w:spacing w:line="240" w:lineRule="auto"/>
        <w:jc w:val="center"/>
        <w:rPr>
          <w:rFonts w:hint="eastAsia" w:eastAsia="黑体"/>
          <w:b/>
          <w:bCs/>
          <w:sz w:val="28"/>
        </w:rPr>
      </w:pPr>
      <w:r>
        <w:rPr>
          <w:rFonts w:hint="eastAsia" w:ascii="黑体" w:hAnsi="Times New Roman" w:eastAsia="黑体" w:cs="Times New Roman"/>
          <w:b w:val="0"/>
          <w:bCs w:val="0"/>
          <w:kern w:val="2"/>
          <w:sz w:val="48"/>
          <w:szCs w:val="24"/>
        </w:rPr>
        <w:t>技术标准</w:t>
      </w:r>
      <w:bookmarkEnd w:id="0"/>
      <w:bookmarkEnd w:id="1"/>
    </w:p>
    <w:p w14:paraId="497F89F6">
      <w:pPr>
        <w:keepNext w:val="0"/>
        <w:keepLines w:val="0"/>
        <w:spacing w:line="240" w:lineRule="auto"/>
        <w:jc w:val="center"/>
        <w:rPr>
          <w:rFonts w:hint="eastAsia" w:eastAsia="黑体"/>
          <w:b/>
          <w:bCs/>
          <w:sz w:val="28"/>
        </w:rPr>
      </w:pPr>
      <w:r>
        <w:rPr>
          <w:rFonts w:hint="eastAsia" w:eastAsia="黑体"/>
          <w:b/>
          <w:bCs/>
          <w:sz w:val="28"/>
        </w:rPr>
        <w:t>Technical standard for vertical transverse movement of large volume blast furnace shell structure</w:t>
      </w:r>
    </w:p>
    <w:p w14:paraId="526DB954">
      <w:pPr>
        <w:jc w:val="center"/>
        <w:rPr>
          <w:rFonts w:hint="eastAsia" w:ascii="Times New Roman" w:eastAsia="黑体"/>
          <w:sz w:val="28"/>
          <w:szCs w:val="24"/>
          <w:lang w:eastAsia="zh-CN"/>
        </w:rPr>
      </w:pPr>
      <w:r>
        <w:rPr>
          <w:rFonts w:hint="eastAsia" w:ascii="Times New Roman" w:eastAsia="黑体"/>
          <w:sz w:val="28"/>
          <w:szCs w:val="24"/>
          <w:lang w:eastAsia="zh-CN"/>
        </w:rPr>
        <w:t>（</w:t>
      </w:r>
      <w:r>
        <w:rPr>
          <w:rFonts w:hint="eastAsia" w:ascii="Times New Roman" w:eastAsia="黑体"/>
          <w:sz w:val="28"/>
          <w:szCs w:val="24"/>
          <w:lang w:val="en-US" w:eastAsia="zh-CN"/>
        </w:rPr>
        <w:t>征求意见稿</w:t>
      </w:r>
      <w:r>
        <w:rPr>
          <w:rFonts w:hint="eastAsia" w:ascii="Times New Roman" w:eastAsia="黑体"/>
          <w:sz w:val="28"/>
          <w:szCs w:val="24"/>
          <w:lang w:eastAsia="zh-CN"/>
        </w:rPr>
        <w:t>）</w:t>
      </w:r>
    </w:p>
    <w:p w14:paraId="6C0ABFEB">
      <w:pPr>
        <w:spacing w:line="360" w:lineRule="auto"/>
        <w:jc w:val="center"/>
        <w:rPr>
          <w:rFonts w:hint="eastAsia"/>
          <w:b/>
          <w:bCs/>
          <w:color w:val="000080"/>
          <w:sz w:val="24"/>
        </w:rPr>
      </w:pPr>
    </w:p>
    <w:p w14:paraId="6B68F642">
      <w:pPr>
        <w:spacing w:line="360" w:lineRule="auto"/>
        <w:rPr>
          <w:rFonts w:hint="eastAsia"/>
          <w:b/>
          <w:bCs/>
          <w:color w:val="000080"/>
          <w:sz w:val="24"/>
        </w:rPr>
      </w:pPr>
      <w:r>
        <w:rPr>
          <w:rFonts w:hint="eastAsia"/>
          <w:b/>
          <w:bCs/>
          <w:color w:val="000080"/>
          <w:sz w:val="24"/>
        </w:rPr>
        <w:t xml:space="preserve">                </w:t>
      </w:r>
    </w:p>
    <w:p w14:paraId="1B3AB464">
      <w:pPr>
        <w:spacing w:line="360" w:lineRule="auto"/>
        <w:ind w:firstLine="3123" w:firstLineChars="1296"/>
        <w:rPr>
          <w:rFonts w:hint="eastAsia"/>
          <w:b/>
          <w:bCs/>
          <w:color w:val="000080"/>
          <w:sz w:val="24"/>
        </w:rPr>
      </w:pPr>
    </w:p>
    <w:p w14:paraId="3DE15105">
      <w:pPr>
        <w:spacing w:line="360" w:lineRule="auto"/>
        <w:ind w:firstLine="3123" w:firstLineChars="1296"/>
        <w:rPr>
          <w:rFonts w:hint="eastAsia"/>
          <w:b/>
          <w:bCs/>
          <w:color w:val="000080"/>
          <w:sz w:val="24"/>
        </w:rPr>
      </w:pPr>
    </w:p>
    <w:p w14:paraId="23F8CF05">
      <w:pPr>
        <w:spacing w:line="360" w:lineRule="auto"/>
        <w:ind w:firstLine="3123" w:firstLineChars="1296"/>
        <w:rPr>
          <w:rFonts w:hint="eastAsia"/>
          <w:b/>
          <w:bCs/>
          <w:color w:val="000080"/>
          <w:sz w:val="24"/>
        </w:rPr>
      </w:pPr>
    </w:p>
    <w:p w14:paraId="632C7ACA">
      <w:pPr>
        <w:spacing w:line="360" w:lineRule="auto"/>
        <w:ind w:firstLine="3123" w:firstLineChars="1296"/>
        <w:rPr>
          <w:rFonts w:hint="eastAsia"/>
          <w:b/>
          <w:bCs/>
          <w:sz w:val="24"/>
        </w:rPr>
      </w:pPr>
    </w:p>
    <w:bookmarkEnd w:id="2"/>
    <w:bookmarkEnd w:id="3"/>
    <w:bookmarkEnd w:id="4"/>
    <w:bookmarkEnd w:id="5"/>
    <w:bookmarkEnd w:id="6"/>
    <w:bookmarkEnd w:id="7"/>
    <w:bookmarkEnd w:id="8"/>
    <w:bookmarkEnd w:id="9"/>
    <w:bookmarkEnd w:id="10"/>
    <w:bookmarkEnd w:id="11"/>
    <w:bookmarkEnd w:id="12"/>
    <w:bookmarkEnd w:id="13"/>
    <w:p w14:paraId="57F146C4">
      <w:pPr>
        <w:spacing w:line="240" w:lineRule="atLeast"/>
        <w:ind w:firstLine="967" w:firstLineChars="344"/>
        <w:rPr>
          <w:rFonts w:hint="eastAsia"/>
          <w:b/>
          <w:bCs/>
          <w:sz w:val="28"/>
        </w:rPr>
      </w:pPr>
      <w:r>
        <w:rPr>
          <w:rFonts w:hint="eastAsia" w:ascii="黑体"/>
          <w:b/>
          <w:bCs/>
          <w:sz w:val="28"/>
        </w:rPr>
        <w:t>20xx— xx—xx 发布　　　20xx—xx —xx  实施</w:t>
      </w:r>
    </w:p>
    <w:p w14:paraId="18F558E4">
      <w:pPr>
        <w:spacing w:line="360" w:lineRule="auto"/>
        <w:ind w:firstLine="2602" w:firstLineChars="1296"/>
        <w:rPr>
          <w:rFonts w:hint="eastAsia"/>
          <w:b/>
          <w:bCs/>
          <w:sz w:val="24"/>
        </w:rPr>
      </w:pPr>
      <w:r>
        <w:rPr>
          <w:b/>
          <w:bCs/>
          <w:sz w:val="20"/>
        </w:rPr>
        <mc:AlternateContent>
          <mc:Choice Requires="wps">
            <w:drawing>
              <wp:anchor distT="0" distB="0" distL="114300" distR="114300" simplePos="0" relativeHeight="251662336" behindDoc="0" locked="0" layoutInCell="1" allowOverlap="1">
                <wp:simplePos x="0" y="0"/>
                <wp:positionH relativeFrom="column">
                  <wp:posOffset>342900</wp:posOffset>
                </wp:positionH>
                <wp:positionV relativeFrom="paragraph">
                  <wp:posOffset>99060</wp:posOffset>
                </wp:positionV>
                <wp:extent cx="4800600" cy="0"/>
                <wp:effectExtent l="0" t="4445" r="0" b="5080"/>
                <wp:wrapNone/>
                <wp:docPr id="6" name="直线 7"/>
                <wp:cNvGraphicFramePr/>
                <a:graphic xmlns:a="http://schemas.openxmlformats.org/drawingml/2006/main">
                  <a:graphicData uri="http://schemas.microsoft.com/office/word/2010/wordprocessingShape">
                    <wps:wsp>
                      <wps:cNvCnPr/>
                      <wps:spPr>
                        <a:xfrm>
                          <a:off x="0" y="0"/>
                          <a:ext cx="48006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27pt;margin-top:7.8pt;height:0pt;width:378pt;z-index:251662336;mso-width-relative:page;mso-height-relative:page;" filled="f" stroked="t" coordsize="21600,21600" o:gfxdata="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4TTks1QAA&#10;AAgBAAAPAAAAAAAAAAEAIAAAACIAAABkcnMvZG93bnJldi54bWxQSwECFAAUAAAACACHTuJADcAg&#10;1ugBAADbAwAADgAAAAAAAAABACAAAAAkAQAAZHJzL2Uyb0RvYy54bWxQSwUGAAAAAAYABgBZAQAA&#10;fgUAAAAA&#10;">
                <v:fill on="f" focussize="0,0"/>
                <v:stroke color="#000000" joinstyle="round"/>
                <v:imagedata o:title=""/>
                <o:lock v:ext="edit" aspectratio="f"/>
              </v:line>
            </w:pict>
          </mc:Fallback>
        </mc:AlternateContent>
      </w:r>
    </w:p>
    <w:p w14:paraId="3E42BA72">
      <w:pPr>
        <w:spacing w:line="360" w:lineRule="auto"/>
        <w:ind w:firstLine="2331" w:firstLineChars="645"/>
        <w:rPr>
          <w:rFonts w:hint="eastAsia"/>
          <w:b/>
          <w:bCs/>
          <w:sz w:val="36"/>
        </w:rPr>
      </w:pPr>
      <w:r>
        <w:rPr>
          <w:rFonts w:hint="eastAsia"/>
          <w:b/>
          <w:bCs/>
          <w:sz w:val="36"/>
        </w:rPr>
        <w:t>中国建筑业协会   发布</w:t>
      </w:r>
    </w:p>
    <w:p w14:paraId="16177102">
      <w:pPr>
        <w:rPr>
          <w:rFonts w:hint="eastAsia" w:ascii="宋体" w:hAnsi="宋体" w:eastAsia="方正书宋简体"/>
          <w:sz w:val="28"/>
        </w:rPr>
      </w:pPr>
    </w:p>
    <w:p w14:paraId="615FBE3C">
      <w:pPr>
        <w:jc w:val="center"/>
        <w:rPr>
          <w:rFonts w:hint="eastAsia" w:eastAsia="仿宋_GB2312"/>
          <w:color w:val="000000"/>
          <w:sz w:val="36"/>
          <w:szCs w:val="20"/>
        </w:rPr>
      </w:pPr>
    </w:p>
    <w:p w14:paraId="2E5B92D7">
      <w:pPr>
        <w:jc w:val="center"/>
        <w:rPr>
          <w:rFonts w:hint="eastAsia" w:eastAsia="仿宋_GB2312"/>
          <w:color w:val="000000"/>
          <w:sz w:val="36"/>
          <w:szCs w:val="20"/>
        </w:rPr>
      </w:pPr>
      <w:bookmarkStart w:id="14" w:name="_Toc5713"/>
      <w:bookmarkStart w:id="15" w:name="_Toc556"/>
      <w:bookmarkStart w:id="16" w:name="_Toc20869"/>
      <w:bookmarkStart w:id="17" w:name="_Toc27348"/>
      <w:bookmarkStart w:id="18" w:name="_Toc10999"/>
      <w:bookmarkStart w:id="19" w:name="_Toc479412510"/>
      <w:bookmarkStart w:id="20" w:name="_Toc23463"/>
      <w:bookmarkStart w:id="21" w:name="_Toc8220"/>
      <w:bookmarkStart w:id="22" w:name="_Toc20443"/>
      <w:bookmarkStart w:id="23" w:name="_Toc4623"/>
      <w:bookmarkStart w:id="24" w:name="_Toc28314"/>
      <w:bookmarkStart w:id="25" w:name="_Toc386634057"/>
    </w:p>
    <w:p w14:paraId="2EA7CD7F">
      <w:pPr>
        <w:jc w:val="center"/>
        <w:rPr>
          <w:rFonts w:hint="eastAsia" w:eastAsia="仿宋_GB2312"/>
          <w:color w:val="000000"/>
          <w:sz w:val="36"/>
          <w:szCs w:val="20"/>
        </w:rPr>
      </w:pPr>
    </w:p>
    <w:p w14:paraId="0C9967B2">
      <w:pPr>
        <w:jc w:val="center"/>
        <w:rPr>
          <w:rFonts w:hint="eastAsia" w:eastAsia="仿宋_GB2312"/>
          <w:color w:val="000000"/>
          <w:sz w:val="36"/>
          <w:szCs w:val="20"/>
        </w:rPr>
      </w:pPr>
    </w:p>
    <w:p w14:paraId="30333E0A">
      <w:pPr>
        <w:jc w:val="center"/>
        <w:rPr>
          <w:color w:val="000000"/>
          <w:sz w:val="36"/>
          <w:szCs w:val="20"/>
        </w:rPr>
      </w:pPr>
      <w:r>
        <w:rPr>
          <w:rFonts w:hint="eastAsia"/>
          <w:color w:val="000000"/>
          <w:sz w:val="36"/>
        </w:rPr>
        <w:t>中国建筑业协会团体标准</w:t>
      </w:r>
    </w:p>
    <w:p w14:paraId="2DBFF224">
      <w:pPr>
        <w:jc w:val="center"/>
        <w:rPr>
          <w:rFonts w:eastAsia="仿宋_GB2312"/>
          <w:color w:val="000000"/>
          <w:sz w:val="36"/>
          <w:szCs w:val="20"/>
        </w:rPr>
      </w:pPr>
    </w:p>
    <w:p w14:paraId="6C72EFB0">
      <w:pPr>
        <w:keepNext w:val="0"/>
        <w:keepLines w:val="0"/>
        <w:spacing w:before="0" w:beforeLines="-2147483648" w:after="0" w:afterLines="-2147483648"/>
        <w:jc w:val="center"/>
        <w:outlineLvl w:val="9"/>
        <w:rPr>
          <w:rFonts w:hint="eastAsia" w:ascii="黑体" w:hAnsi="Times New Roman" w:eastAsia="黑体" w:cs="Times New Roman"/>
          <w:b w:val="0"/>
          <w:bCs w:val="0"/>
          <w:kern w:val="2"/>
          <w:sz w:val="48"/>
          <w:szCs w:val="24"/>
        </w:rPr>
      </w:pPr>
      <w:r>
        <w:rPr>
          <w:rFonts w:hint="eastAsia" w:ascii="黑体" w:hAnsi="Times New Roman" w:eastAsia="黑体" w:cs="Times New Roman"/>
          <w:b w:val="0"/>
          <w:bCs w:val="0"/>
          <w:kern w:val="2"/>
          <w:sz w:val="48"/>
          <w:szCs w:val="24"/>
        </w:rPr>
        <w:t>大容积高炉高耸炉壳体结构立式横移</w:t>
      </w:r>
    </w:p>
    <w:p w14:paraId="75C7A4F1">
      <w:pPr>
        <w:keepNext w:val="0"/>
        <w:keepLines w:val="0"/>
        <w:spacing w:before="0" w:beforeLines="-2147483648" w:after="0" w:afterLines="-2147483648"/>
        <w:jc w:val="center"/>
        <w:outlineLvl w:val="9"/>
        <w:rPr>
          <w:rFonts w:hint="eastAsia" w:ascii="黑体" w:eastAsia="黑体"/>
          <w:kern w:val="2"/>
          <w:sz w:val="48"/>
          <w:szCs w:val="24"/>
        </w:rPr>
      </w:pPr>
      <w:r>
        <w:rPr>
          <w:rFonts w:hint="eastAsia" w:ascii="黑体" w:hAnsi="Times New Roman" w:eastAsia="黑体" w:cs="Times New Roman"/>
          <w:b w:val="0"/>
          <w:bCs w:val="0"/>
          <w:kern w:val="2"/>
          <w:sz w:val="48"/>
          <w:szCs w:val="24"/>
        </w:rPr>
        <w:t>技术标准</w:t>
      </w:r>
      <w:bookmarkEnd w:id="14"/>
    </w:p>
    <w:p w14:paraId="0AD3B355">
      <w:pPr>
        <w:keepNext w:val="0"/>
        <w:keepLines w:val="0"/>
        <w:spacing w:line="240" w:lineRule="auto"/>
        <w:jc w:val="center"/>
        <w:rPr>
          <w:rFonts w:hint="eastAsia" w:eastAsia="黑体"/>
          <w:sz w:val="28"/>
        </w:rPr>
      </w:pPr>
      <w:r>
        <w:rPr>
          <w:rFonts w:hint="eastAsia" w:eastAsia="黑体"/>
          <w:sz w:val="28"/>
        </w:rPr>
        <w:t>Technical standard for vertical transverse movement of large volume blast furnace shell structure</w:t>
      </w:r>
    </w:p>
    <w:p w14:paraId="5B30095E">
      <w:pPr>
        <w:jc w:val="center"/>
        <w:rPr>
          <w:rFonts w:hint="eastAsia" w:ascii="Times New Roman" w:eastAsia="黑体"/>
          <w:sz w:val="28"/>
          <w:szCs w:val="24"/>
          <w:lang w:eastAsia="zh-CN"/>
        </w:rPr>
      </w:pPr>
      <w:bookmarkStart w:id="26" w:name="_Toc27760"/>
      <w:r>
        <w:rPr>
          <w:rFonts w:hint="eastAsia" w:ascii="Times New Roman" w:eastAsia="黑体"/>
          <w:sz w:val="28"/>
          <w:szCs w:val="24"/>
          <w:lang w:eastAsia="zh-CN"/>
        </w:rPr>
        <w:t>（</w:t>
      </w:r>
      <w:r>
        <w:rPr>
          <w:rFonts w:hint="eastAsia" w:ascii="Times New Roman" w:eastAsia="黑体"/>
          <w:sz w:val="28"/>
          <w:szCs w:val="24"/>
          <w:lang w:val="en-US" w:eastAsia="zh-CN"/>
        </w:rPr>
        <w:t>征求意见稿</w:t>
      </w:r>
      <w:r>
        <w:rPr>
          <w:rFonts w:hint="eastAsia" w:ascii="Times New Roman" w:eastAsia="黑体"/>
          <w:sz w:val="28"/>
          <w:szCs w:val="24"/>
          <w:lang w:eastAsia="zh-CN"/>
        </w:rPr>
        <w:t>）</w:t>
      </w:r>
    </w:p>
    <w:p w14:paraId="7D810E55">
      <w:pPr>
        <w:jc w:val="center"/>
        <w:rPr>
          <w:rFonts w:hint="eastAsia" w:eastAsia="黑体"/>
          <w:sz w:val="28"/>
        </w:rPr>
      </w:pPr>
    </w:p>
    <w:p w14:paraId="70CF9914">
      <w:pPr>
        <w:jc w:val="center"/>
        <w:rPr>
          <w:rFonts w:hint="eastAsia" w:eastAsia="黑体"/>
          <w:color w:val="auto"/>
          <w:sz w:val="28"/>
          <w:szCs w:val="24"/>
        </w:rPr>
      </w:pPr>
      <w:r>
        <w:rPr>
          <w:rFonts w:hint="eastAsia" w:eastAsia="黑体"/>
          <w:sz w:val="28"/>
        </w:rPr>
        <w:t>T/CCIAT xxxx</w:t>
      </w:r>
      <w:r>
        <w:rPr>
          <w:rFonts w:hint="eastAsia" w:eastAsia="黑体"/>
          <w:sz w:val="28"/>
          <w:lang w:val="en-GB"/>
        </w:rPr>
        <w:t>—</w:t>
      </w:r>
      <w:r>
        <w:rPr>
          <w:rFonts w:hint="eastAsia" w:eastAsia="黑体"/>
          <w:sz w:val="28"/>
        </w:rPr>
        <w:t xml:space="preserve"> 20xx</w:t>
      </w:r>
    </w:p>
    <w:bookmarkEnd w:id="26"/>
    <w:p w14:paraId="10723581">
      <w:pPr>
        <w:jc w:val="center"/>
        <w:rPr>
          <w:rFonts w:eastAsia="仿宋_GB2312"/>
          <w:color w:val="000000"/>
          <w:sz w:val="36"/>
          <w:szCs w:val="20"/>
        </w:rPr>
      </w:pPr>
    </w:p>
    <w:p w14:paraId="4D9CF2B0">
      <w:pPr>
        <w:jc w:val="center"/>
        <w:rPr>
          <w:rFonts w:hint="eastAsia" w:eastAsia="仿宋_GB2312"/>
          <w:color w:val="000000"/>
          <w:sz w:val="28"/>
          <w:szCs w:val="24"/>
        </w:rPr>
      </w:pPr>
      <w:r>
        <w:rPr>
          <w:rFonts w:hint="eastAsia" w:eastAsia="仿宋_GB2312"/>
          <w:color w:val="000000"/>
          <w:sz w:val="28"/>
        </w:rPr>
        <w:t>批准部门：中国建筑业协会</w:t>
      </w:r>
    </w:p>
    <w:p w14:paraId="19172A4C">
      <w:pPr>
        <w:jc w:val="center"/>
        <w:rPr>
          <w:rFonts w:hint="eastAsia" w:eastAsia="仿宋_GB2312"/>
          <w:color w:val="000000"/>
          <w:sz w:val="28"/>
          <w:szCs w:val="24"/>
        </w:rPr>
      </w:pPr>
      <w:r>
        <w:rPr>
          <w:rFonts w:hint="eastAsia" w:eastAsia="仿宋_GB2312"/>
          <w:color w:val="000000"/>
          <w:sz w:val="28"/>
        </w:rPr>
        <w:t>施行日期：20xx年xx月xx日</w:t>
      </w:r>
    </w:p>
    <w:p w14:paraId="6710D6DC">
      <w:pPr>
        <w:jc w:val="center"/>
        <w:rPr>
          <w:rFonts w:eastAsia="仿宋_GB2312"/>
          <w:color w:val="000000"/>
          <w:sz w:val="36"/>
          <w:szCs w:val="20"/>
        </w:rPr>
      </w:pPr>
    </w:p>
    <w:p w14:paraId="5C196C09">
      <w:pPr>
        <w:jc w:val="center"/>
        <w:rPr>
          <w:rFonts w:eastAsia="仿宋_GB2312"/>
          <w:color w:val="000000"/>
          <w:sz w:val="36"/>
          <w:szCs w:val="20"/>
        </w:rPr>
      </w:pPr>
    </w:p>
    <w:p w14:paraId="32516EC4">
      <w:pPr>
        <w:jc w:val="center"/>
        <w:rPr>
          <w:rFonts w:eastAsia="仿宋_GB2312"/>
          <w:color w:val="000000"/>
          <w:sz w:val="36"/>
          <w:szCs w:val="20"/>
        </w:rPr>
      </w:pPr>
    </w:p>
    <w:p w14:paraId="29944E12">
      <w:pPr>
        <w:jc w:val="center"/>
        <w:rPr>
          <w:rFonts w:eastAsia="仿宋_GB2312"/>
          <w:color w:val="000000"/>
          <w:sz w:val="36"/>
          <w:szCs w:val="20"/>
        </w:rPr>
      </w:pPr>
    </w:p>
    <w:p w14:paraId="33FFCE82">
      <w:pPr>
        <w:jc w:val="center"/>
        <w:rPr>
          <w:rFonts w:eastAsia="仿宋_GB2312"/>
          <w:color w:val="000000"/>
          <w:sz w:val="36"/>
          <w:szCs w:val="20"/>
        </w:rPr>
      </w:pPr>
    </w:p>
    <w:p w14:paraId="6055CDAF">
      <w:pPr>
        <w:jc w:val="center"/>
        <w:rPr>
          <w:rFonts w:eastAsia="仿宋_GB2312"/>
          <w:color w:val="000000"/>
          <w:sz w:val="30"/>
          <w:szCs w:val="20"/>
        </w:rPr>
      </w:pPr>
      <w:r>
        <w:rPr>
          <w:rFonts w:hint="eastAsia" w:eastAsia="仿宋_GB2312"/>
          <w:color w:val="000000"/>
          <w:sz w:val="30"/>
        </w:rPr>
        <w:t>中国建筑工业出版社</w:t>
      </w:r>
    </w:p>
    <w:p w14:paraId="557744E1">
      <w:pPr>
        <w:jc w:val="center"/>
        <w:rPr>
          <w:rFonts w:hint="eastAsia"/>
        </w:rPr>
      </w:pPr>
      <w:r>
        <w:rPr>
          <w:rFonts w:eastAsia="仿宋_GB2312"/>
          <w:color w:val="000000"/>
          <w:sz w:val="30"/>
        </w:rPr>
        <w:t>20</w:t>
      </w:r>
      <w:r>
        <w:rPr>
          <w:rFonts w:hint="eastAsia" w:eastAsia="仿宋_GB2312"/>
          <w:color w:val="000000"/>
          <w:sz w:val="30"/>
        </w:rPr>
        <w:t>xx</w:t>
      </w:r>
      <w:r>
        <w:rPr>
          <w:rFonts w:eastAsia="仿宋_GB2312"/>
          <w:color w:val="000000"/>
          <w:sz w:val="30"/>
        </w:rPr>
        <w:t xml:space="preserve">  </w:t>
      </w:r>
      <w:r>
        <w:rPr>
          <w:rFonts w:hint="eastAsia" w:eastAsia="仿宋_GB2312"/>
          <w:color w:val="000000"/>
          <w:sz w:val="30"/>
        </w:rPr>
        <w:t>北京</w:t>
      </w:r>
    </w:p>
    <w:p w14:paraId="2F235EE2">
      <w:pPr>
        <w:jc w:val="center"/>
        <w:rPr>
          <w:rFonts w:hint="eastAsia" w:eastAsia="黑体"/>
          <w:sz w:val="36"/>
        </w:rPr>
      </w:pPr>
      <w:bookmarkStart w:id="27" w:name="_Toc4605"/>
      <w:bookmarkStart w:id="28" w:name="_Toc17288"/>
    </w:p>
    <w:p w14:paraId="4937C370">
      <w:pPr>
        <w:jc w:val="center"/>
        <w:rPr>
          <w:rFonts w:hint="eastAsia" w:eastAsia="黑体"/>
          <w:sz w:val="36"/>
        </w:rPr>
      </w:pPr>
      <w:r>
        <w:rPr>
          <w:rFonts w:hint="eastAsia" w:eastAsia="黑体"/>
          <w:sz w:val="36"/>
        </w:rPr>
        <w:t>前言</w:t>
      </w:r>
    </w:p>
    <w:bookmarkEnd w:id="15"/>
    <w:bookmarkEnd w:id="16"/>
    <w:bookmarkEnd w:id="17"/>
    <w:bookmarkEnd w:id="18"/>
    <w:bookmarkEnd w:id="19"/>
    <w:bookmarkEnd w:id="20"/>
    <w:bookmarkEnd w:id="21"/>
    <w:bookmarkEnd w:id="22"/>
    <w:bookmarkEnd w:id="23"/>
    <w:bookmarkEnd w:id="24"/>
    <w:bookmarkEnd w:id="25"/>
    <w:bookmarkEnd w:id="27"/>
    <w:bookmarkEnd w:id="28"/>
    <w:p w14:paraId="02C6C7CC">
      <w:pPr>
        <w:spacing w:line="360" w:lineRule="auto"/>
        <w:ind w:firstLine="435"/>
        <w:rPr>
          <w:rFonts w:hint="eastAsia" w:ascii="宋体" w:hAnsi="宋体"/>
          <w:sz w:val="24"/>
        </w:rPr>
      </w:pPr>
      <w:r>
        <w:rPr>
          <w:rFonts w:hint="eastAsia" w:ascii="宋体" w:hAnsi="宋体" w:cs="宋体"/>
          <w:sz w:val="24"/>
          <w:szCs w:val="24"/>
        </w:rPr>
        <w:t>根据</w:t>
      </w:r>
      <w:r>
        <w:rPr>
          <w:rFonts w:hint="eastAsia" w:ascii="宋体" w:hAnsi="宋体" w:eastAsia="宋体" w:cs="宋体"/>
          <w:b w:val="0"/>
          <w:bCs w:val="0"/>
          <w:kern w:val="2"/>
          <w:sz w:val="24"/>
          <w:szCs w:val="24"/>
          <w:lang w:val="en-US" w:eastAsia="zh-CN" w:bidi="ar"/>
          <w:woUserID w:val="1"/>
        </w:rPr>
        <w:t>中国建</w:t>
      </w:r>
      <w:r>
        <w:rPr>
          <w:rFonts w:hint="eastAsia" w:ascii="宋体" w:hAnsi="宋体" w:cs="宋体"/>
          <w:b w:val="0"/>
          <w:bCs w:val="0"/>
          <w:kern w:val="2"/>
          <w:sz w:val="24"/>
          <w:szCs w:val="24"/>
          <w:lang w:val="en-US" w:eastAsia="zh-CN" w:bidi="ar"/>
          <w:woUserID w:val="1"/>
        </w:rPr>
        <w:t>筑业</w:t>
      </w:r>
      <w:r>
        <w:rPr>
          <w:rFonts w:hint="eastAsia" w:ascii="宋体" w:hAnsi="宋体" w:eastAsia="宋体" w:cs="宋体"/>
          <w:b w:val="0"/>
          <w:bCs w:val="0"/>
          <w:kern w:val="2"/>
          <w:sz w:val="24"/>
          <w:szCs w:val="24"/>
          <w:lang w:val="en-US" w:eastAsia="zh-CN" w:bidi="ar"/>
          <w:woUserID w:val="1"/>
        </w:rPr>
        <w:t>协会《关于印发&lt;第六批中国建筑业协会团体标准编制工作计划&gt;的通知》（建协〔2022〕9号)</w:t>
      </w:r>
      <w:r>
        <w:rPr>
          <w:rFonts w:hint="eastAsia" w:ascii="宋体" w:hAnsi="宋体" w:eastAsia="宋体" w:cs="宋体"/>
          <w:kern w:val="2"/>
          <w:sz w:val="24"/>
          <w:szCs w:val="24"/>
          <w:lang w:val="en-US" w:eastAsia="zh-CN" w:bidi="ar"/>
          <w:woUserID w:val="1"/>
        </w:rPr>
        <w:t>要求</w:t>
      </w:r>
      <w:r>
        <w:rPr>
          <w:rFonts w:hint="eastAsia" w:ascii="宋体" w:hAnsi="宋体" w:cs="宋体"/>
          <w:sz w:val="24"/>
          <w:szCs w:val="24"/>
        </w:rPr>
        <w:t>，</w:t>
      </w:r>
      <w:r>
        <w:rPr>
          <w:rFonts w:hint="eastAsia" w:ascii="宋体" w:hAnsi="宋体" w:cs="宋体"/>
          <w:sz w:val="24"/>
          <w:szCs w:val="24"/>
          <w:lang w:val="en-US" w:eastAsia="zh-CN"/>
        </w:rPr>
        <w:t>编制组经过调查，总结现场实施经验，参考有关规范，广泛征求意见基础上修改审定</w:t>
      </w:r>
      <w:r>
        <w:rPr>
          <w:rFonts w:hint="eastAsia" w:ascii="宋体" w:hAnsi="宋体"/>
          <w:sz w:val="24"/>
        </w:rPr>
        <w:t>本标准。</w:t>
      </w:r>
    </w:p>
    <w:p w14:paraId="4F9E82DC">
      <w:pPr>
        <w:numPr>
          <w:ilvl w:val="0"/>
          <w:numId w:val="1"/>
        </w:numPr>
        <w:adjustRightInd/>
        <w:snapToGrid/>
        <w:spacing w:before="0" w:beforeLines="0" w:after="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
          <w:woUserID w:val="1"/>
        </w:rPr>
        <w:t>本</w:t>
      </w:r>
      <w:r>
        <w:rPr>
          <w:rFonts w:hint="eastAsia" w:ascii="宋体" w:hAnsi="宋体" w:eastAsia="宋体" w:cs="宋体"/>
          <w:sz w:val="24"/>
          <w:szCs w:val="24"/>
          <w:lang w:val="en-US" w:eastAsia="zh"/>
          <w:woUserID w:val="1"/>
        </w:rPr>
        <w:t>标准</w:t>
      </w:r>
      <w:r>
        <w:rPr>
          <w:rFonts w:hint="eastAsia" w:ascii="宋体" w:hAnsi="宋体" w:eastAsia="宋体" w:cs="宋体"/>
          <w:sz w:val="24"/>
          <w:szCs w:val="24"/>
          <w:lang w:eastAsia="zh"/>
          <w:woUserID w:val="1"/>
        </w:rPr>
        <w:t>共10章，包括总则、术语、基本规定、材料与设备、基础施工、</w:t>
      </w:r>
      <w:r>
        <w:rPr>
          <w:rFonts w:hint="eastAsia" w:ascii="宋体" w:hAnsi="宋体" w:eastAsia="宋体" w:cs="宋体"/>
          <w:color w:val="auto"/>
          <w:sz w:val="24"/>
          <w:szCs w:val="24"/>
          <w:lang w:val="en-US" w:eastAsia="zh"/>
          <w:woUserID w:val="1"/>
        </w:rPr>
        <w:t>提升及推移装置</w:t>
      </w:r>
      <w:r>
        <w:rPr>
          <w:rFonts w:hint="eastAsia" w:ascii="宋体" w:hAnsi="宋体" w:eastAsia="宋体" w:cs="宋体"/>
          <w:color w:val="auto"/>
          <w:sz w:val="24"/>
          <w:szCs w:val="24"/>
          <w:lang w:eastAsia="zh"/>
          <w:woUserID w:val="1"/>
        </w:rPr>
        <w:t>施工</w:t>
      </w:r>
      <w:r>
        <w:rPr>
          <w:rFonts w:hint="eastAsia" w:ascii="宋体" w:hAnsi="宋体" w:eastAsia="宋体" w:cs="宋体"/>
          <w:sz w:val="24"/>
          <w:szCs w:val="24"/>
          <w:lang w:eastAsia="zh"/>
          <w:woUserID w:val="1"/>
        </w:rPr>
        <w:t>、</w:t>
      </w:r>
      <w:r>
        <w:rPr>
          <w:rFonts w:hint="eastAsia" w:ascii="宋体" w:hAnsi="宋体" w:eastAsia="宋体" w:cs="宋体"/>
          <w:sz w:val="24"/>
          <w:szCs w:val="24"/>
          <w:woUserID w:val="1"/>
        </w:rPr>
        <w:t>高炉本体</w:t>
      </w:r>
      <w:r>
        <w:rPr>
          <w:rFonts w:hint="eastAsia" w:ascii="宋体" w:hAnsi="宋体" w:eastAsia="宋体" w:cs="宋体"/>
          <w:sz w:val="24"/>
          <w:szCs w:val="24"/>
          <w:lang w:eastAsia="zh"/>
          <w:woUserID w:val="1"/>
        </w:rPr>
        <w:t>离线新建</w:t>
      </w:r>
      <w:r>
        <w:rPr>
          <w:rFonts w:hint="eastAsia" w:ascii="宋体" w:hAnsi="宋体" w:eastAsia="宋体" w:cs="宋体"/>
          <w:sz w:val="24"/>
          <w:szCs w:val="24"/>
          <w:lang w:val="en-US" w:eastAsia="zh-CN"/>
          <w:woUserID w:val="1"/>
        </w:rPr>
        <w:t>与安</w:t>
      </w:r>
      <w:r>
        <w:rPr>
          <w:rFonts w:hint="eastAsia" w:ascii="宋体" w:hAnsi="宋体" w:eastAsia="宋体" w:cs="宋体"/>
          <w:color w:val="auto"/>
          <w:sz w:val="24"/>
          <w:szCs w:val="24"/>
          <w:lang w:val="en-US" w:eastAsia="zh"/>
          <w:woUserID w:val="1"/>
        </w:rPr>
        <w:t>装</w:t>
      </w:r>
      <w:r>
        <w:rPr>
          <w:rFonts w:hint="eastAsia" w:ascii="宋体" w:hAnsi="宋体" w:eastAsia="宋体" w:cs="宋体"/>
          <w:color w:val="auto"/>
          <w:sz w:val="24"/>
          <w:szCs w:val="24"/>
          <w:lang w:eastAsia="zh"/>
          <w:woUserID w:val="1"/>
        </w:rPr>
        <w:t>、</w:t>
      </w:r>
      <w:r>
        <w:rPr>
          <w:rFonts w:hint="eastAsia" w:ascii="宋体" w:hAnsi="宋体" w:eastAsia="宋体" w:cs="宋体"/>
          <w:color w:val="auto"/>
          <w:sz w:val="24"/>
          <w:szCs w:val="24"/>
          <w:lang w:val="en-US" w:eastAsia="zh"/>
          <w:woUserID w:val="1"/>
        </w:rPr>
        <w:t>旧</w:t>
      </w:r>
      <w:r>
        <w:rPr>
          <w:rFonts w:hint="eastAsia" w:ascii="宋体" w:hAnsi="宋体" w:eastAsia="宋体" w:cs="宋体"/>
          <w:color w:val="auto"/>
          <w:sz w:val="24"/>
          <w:szCs w:val="24"/>
          <w:lang w:eastAsia="zh"/>
          <w:woUserID w:val="1"/>
        </w:rPr>
        <w:t>高炉炉体拆除及主体钢结构框架加固和改造、炉体就位施</w:t>
      </w:r>
      <w:r>
        <w:rPr>
          <w:rFonts w:hint="eastAsia" w:ascii="宋体" w:hAnsi="宋体" w:eastAsia="宋体" w:cs="宋体"/>
          <w:sz w:val="24"/>
          <w:szCs w:val="24"/>
        </w:rPr>
        <w:t>工、信息化与智能建造</w:t>
      </w:r>
      <w:r>
        <w:rPr>
          <w:rFonts w:hint="eastAsia" w:ascii="宋体" w:hAnsi="宋体" w:eastAsia="宋体" w:cs="宋体"/>
          <w:sz w:val="24"/>
          <w:szCs w:val="24"/>
          <w:lang w:eastAsia="zh"/>
          <w:woUserID w:val="1"/>
        </w:rPr>
        <w:t>等</w:t>
      </w:r>
      <w:r>
        <w:rPr>
          <w:rFonts w:hint="eastAsia" w:ascii="宋体" w:hAnsi="宋体" w:eastAsia="宋体" w:cs="宋体"/>
          <w:sz w:val="24"/>
          <w:szCs w:val="24"/>
        </w:rPr>
        <w:t>。</w:t>
      </w:r>
    </w:p>
    <w:p w14:paraId="415392B9">
      <w:pPr>
        <w:adjustRightInd w:val="0"/>
        <w:snapToGrid w:val="0"/>
        <w:spacing w:before="0" w:beforeLines="0" w:after="0" w:afterLines="0"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val="en-US" w:eastAsia="zh-CN"/>
        </w:rPr>
        <w:t>标准</w:t>
      </w:r>
      <w:r>
        <w:rPr>
          <w:rFonts w:hint="eastAsia" w:ascii="宋体" w:hAnsi="宋体" w:eastAsia="宋体" w:cs="宋体"/>
          <w:sz w:val="24"/>
          <w:szCs w:val="24"/>
        </w:rPr>
        <w:t>由</w:t>
      </w:r>
      <w:r>
        <w:rPr>
          <w:rFonts w:hint="eastAsia" w:ascii="宋体" w:hAnsi="宋体"/>
          <w:sz w:val="24"/>
        </w:rPr>
        <w:t>中国建筑业协会</w:t>
      </w:r>
      <w:r>
        <w:rPr>
          <w:rFonts w:hint="eastAsia" w:ascii="宋体" w:hAnsi="宋体" w:eastAsia="宋体" w:cs="宋体"/>
          <w:sz w:val="24"/>
          <w:szCs w:val="24"/>
        </w:rPr>
        <w:t>负责管理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由中冶天工集团有限公司负责</w:t>
      </w:r>
      <w:r>
        <w:rPr>
          <w:rFonts w:hint="eastAsia" w:ascii="宋体" w:hAnsi="宋体" w:eastAsia="宋体" w:cs="宋体"/>
          <w:sz w:val="24"/>
          <w:szCs w:val="24"/>
        </w:rPr>
        <w:t>具体</w:t>
      </w:r>
      <w:r>
        <w:rPr>
          <w:rFonts w:hint="eastAsia" w:ascii="宋体" w:hAnsi="宋体" w:eastAsia="宋体" w:cs="宋体"/>
          <w:sz w:val="24"/>
          <w:szCs w:val="24"/>
          <w:lang w:val="en-US" w:eastAsia="zh-CN"/>
        </w:rPr>
        <w:t>技术</w:t>
      </w:r>
      <w:r>
        <w:rPr>
          <w:rFonts w:hint="eastAsia" w:ascii="宋体" w:hAnsi="宋体" w:eastAsia="宋体" w:cs="宋体"/>
          <w:sz w:val="24"/>
          <w:szCs w:val="24"/>
        </w:rPr>
        <w:t>内容的解释。请各单位在执行过程中，总结实践经验，积累资料，随时将有关意见和建议反馈给</w:t>
      </w:r>
      <w:r>
        <w:rPr>
          <w:rFonts w:hint="eastAsia" w:ascii="宋体" w:hAnsi="宋体" w:eastAsia="宋体" w:cs="宋体"/>
          <w:sz w:val="24"/>
          <w:szCs w:val="24"/>
          <w:lang w:val="en-US" w:eastAsia="zh-CN"/>
        </w:rPr>
        <w:t>中冶天工集团有限公司（地址：</w:t>
      </w:r>
      <w:r>
        <w:rPr>
          <w:rFonts w:hint="eastAsia" w:ascii="宋体" w:hAnsi="宋体" w:eastAsia="宋体" w:cs="宋体"/>
          <w:sz w:val="24"/>
          <w:szCs w:val="24"/>
        </w:rPr>
        <w:t>天津市空港经济区西二道88号</w:t>
      </w:r>
      <w:r>
        <w:rPr>
          <w:rFonts w:hint="eastAsia" w:ascii="宋体" w:hAnsi="宋体" w:eastAsia="宋体" w:cs="宋体"/>
          <w:sz w:val="24"/>
          <w:szCs w:val="24"/>
          <w:lang w:eastAsia="zh-CN"/>
        </w:rPr>
        <w:t>；</w:t>
      </w:r>
      <w:r>
        <w:rPr>
          <w:rFonts w:hint="eastAsia" w:ascii="宋体" w:hAnsi="宋体" w:eastAsia="宋体" w:cs="宋体"/>
          <w:sz w:val="24"/>
          <w:szCs w:val="24"/>
        </w:rPr>
        <w:t>邮编300308</w:t>
      </w:r>
      <w:r>
        <w:rPr>
          <w:rFonts w:hint="eastAsia" w:ascii="宋体" w:hAnsi="宋体" w:eastAsia="宋体" w:cs="宋体"/>
          <w:sz w:val="24"/>
          <w:szCs w:val="24"/>
          <w:lang w:eastAsia="zh-CN"/>
        </w:rPr>
        <w:t>）</w:t>
      </w:r>
      <w:r>
        <w:rPr>
          <w:rFonts w:hint="eastAsia" w:ascii="宋体" w:hAnsi="宋体" w:eastAsia="宋体" w:cs="宋体"/>
          <w:sz w:val="24"/>
          <w:szCs w:val="24"/>
        </w:rPr>
        <w:t>。</w:t>
      </w:r>
    </w:p>
    <w:p w14:paraId="4550F5CF">
      <w:pPr>
        <w:adjustRightInd w:val="0"/>
        <w:snapToGrid w:val="0"/>
        <w:spacing w:before="0" w:beforeLines="0" w:after="0" w:afterLines="0" w:line="360" w:lineRule="auto"/>
        <w:ind w:firstLine="480" w:firstLineChars="200"/>
        <w:jc w:val="both"/>
        <w:rPr>
          <w:rFonts w:hint="eastAsia" w:ascii="宋体" w:hAnsi="宋体" w:eastAsia="宋体" w:cs="宋体"/>
          <w:sz w:val="24"/>
          <w:szCs w:val="24"/>
        </w:rPr>
      </w:pPr>
    </w:p>
    <w:p w14:paraId="7FDB9319">
      <w:pPr>
        <w:adjustRightInd w:val="0"/>
        <w:snapToGrid w:val="0"/>
        <w:spacing w:before="0" w:beforeLines="0" w:after="0" w:afterLines="0" w:line="360" w:lineRule="auto"/>
        <w:ind w:firstLine="480" w:firstLineChars="200"/>
        <w:jc w:val="both"/>
        <w:rPr>
          <w:rFonts w:hint="default"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val="en-US" w:eastAsia="zh-CN"/>
        </w:rPr>
        <w:t>标准</w:t>
      </w:r>
      <w:r>
        <w:rPr>
          <w:rFonts w:hint="eastAsia" w:ascii="宋体" w:hAnsi="宋体" w:eastAsia="宋体" w:cs="宋体"/>
          <w:sz w:val="24"/>
          <w:szCs w:val="24"/>
        </w:rPr>
        <w:t>主编单位：中冶天工集团有限公司</w:t>
      </w:r>
    </w:p>
    <w:p w14:paraId="411ACDB7">
      <w:pPr>
        <w:spacing w:before="0" w:beforeLines="0" w:after="0" w:afterLines="0"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本标准</w:t>
      </w:r>
      <w:r>
        <w:rPr>
          <w:rFonts w:hint="eastAsia" w:ascii="宋体" w:hAnsi="宋体" w:eastAsia="宋体" w:cs="宋体"/>
          <w:sz w:val="24"/>
          <w:szCs w:val="24"/>
        </w:rPr>
        <w:t>主要起草人：×××、×××</w:t>
      </w:r>
    </w:p>
    <w:p w14:paraId="3419A8B8">
      <w:pPr>
        <w:adjustRightInd w:val="0"/>
        <w:snapToGrid w:val="0"/>
        <w:spacing w:before="0" w:beforeLines="0" w:after="0" w:afterLines="0"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本标准</w:t>
      </w:r>
      <w:r>
        <w:rPr>
          <w:rFonts w:hint="eastAsia" w:ascii="宋体" w:hAnsi="宋体" w:eastAsia="宋体" w:cs="宋体"/>
          <w:sz w:val="24"/>
          <w:szCs w:val="24"/>
        </w:rPr>
        <w:t>主要审查人：×××、×××</w:t>
      </w:r>
    </w:p>
    <w:p w14:paraId="050CA804">
      <w:pPr>
        <w:adjustRightInd w:val="0"/>
        <w:snapToGrid w:val="0"/>
        <w:ind w:firstLine="420" w:firstLineChars="200"/>
        <w:jc w:val="both"/>
        <w:rPr>
          <w:rFonts w:hint="default" w:asciiTheme="minorEastAsia" w:hAnsiTheme="minorEastAsia" w:eastAsiaTheme="minorEastAsia"/>
          <w:sz w:val="21"/>
          <w:szCs w:val="21"/>
          <w:lang w:val="en-US" w:eastAsia="zh-CN"/>
        </w:rPr>
      </w:pPr>
    </w:p>
    <w:p w14:paraId="4557D9F8">
      <w:pPr>
        <w:adjustRightInd w:val="0"/>
        <w:snapToGrid w:val="0"/>
        <w:ind w:firstLine="420"/>
        <w:rPr>
          <w:rFonts w:asciiTheme="minorEastAsia" w:hAnsiTheme="minorEastAsia" w:eastAsiaTheme="minorEastAsia"/>
          <w:sz w:val="21"/>
          <w:szCs w:val="21"/>
        </w:rPr>
      </w:pPr>
    </w:p>
    <w:p w14:paraId="059A9FF9">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265F0BB5">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01F352FF">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4B5C0377">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1917522C">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15422679">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4EA3CD86">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5CE07E7D">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634567F1">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2AC2899D">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0676D7E8">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3DB533E4">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326A7121">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p w14:paraId="4DFA4EF9">
      <w:pPr>
        <w:adjustRightInd/>
        <w:snapToGrid/>
        <w:ind w:firstLine="0"/>
        <w:rPr>
          <w:rFonts w:asciiTheme="minorEastAsia" w:hAnsiTheme="minorEastAsia" w:eastAsiaTheme="minorEastAsia"/>
          <w:b/>
          <w:color w:val="000000" w:themeColor="text1"/>
          <w:sz w:val="21"/>
          <w:szCs w:val="21"/>
          <w:lang w:val="zh-CN"/>
          <w14:textFill>
            <w14:solidFill>
              <w14:schemeClr w14:val="tx1"/>
            </w14:solidFill>
          </w14:textFill>
        </w:rPr>
      </w:pPr>
      <w:r>
        <w:rPr>
          <w:rFonts w:asciiTheme="minorEastAsia" w:hAnsiTheme="minorEastAsia" w:eastAsiaTheme="minorEastAsia"/>
          <w:b/>
          <w:color w:val="000000" w:themeColor="text1"/>
          <w:sz w:val="21"/>
          <w:szCs w:val="21"/>
          <w:lang w:val="zh-CN"/>
          <w14:textFill>
            <w14:solidFill>
              <w14:schemeClr w14:val="tx1"/>
            </w14:solidFill>
          </w14:textFill>
        </w:rPr>
        <w:br w:type="page"/>
      </w:r>
    </w:p>
    <w:p w14:paraId="3F31A5AC">
      <w:pPr>
        <w:adjustRightInd w:val="0"/>
        <w:snapToGrid w:val="0"/>
        <w:ind w:firstLine="420"/>
        <w:rPr>
          <w:rFonts w:asciiTheme="minorEastAsia" w:hAnsiTheme="minorEastAsia" w:eastAsiaTheme="minorEastAsia"/>
          <w:b/>
          <w:color w:val="000000" w:themeColor="text1"/>
          <w:sz w:val="21"/>
          <w:szCs w:val="21"/>
          <w:lang w:val="zh-CN"/>
          <w14:textFill>
            <w14:solidFill>
              <w14:schemeClr w14:val="tx1"/>
            </w14:solidFill>
          </w14:textFill>
        </w:rPr>
      </w:pPr>
    </w:p>
    <w:sdt>
      <w:sdtPr>
        <w:rPr>
          <w:rFonts w:ascii="宋体" w:hAnsi="宋体" w:eastAsia="宋体" w:cs="Times New Roman"/>
          <w:kern w:val="2"/>
          <w:sz w:val="28"/>
          <w:szCs w:val="24"/>
          <w:lang w:val="en-US" w:eastAsia="zh-CN" w:bidi="ar-SA"/>
        </w:rPr>
        <w:id w:val="147470396"/>
        <w15:color w:val="DBDBDB"/>
        <w:docPartObj>
          <w:docPartGallery w:val="Table of Contents"/>
          <w:docPartUnique/>
        </w:docPartObj>
      </w:sdtPr>
      <w:sdtEndPr>
        <w:rPr>
          <w:rFonts w:ascii="宋体" w:hAnsi="宋体" w:eastAsia="宋体" w:cs="Times New Roman"/>
          <w:b/>
          <w:kern w:val="2"/>
          <w:sz w:val="28"/>
          <w:szCs w:val="24"/>
          <w:lang w:val="en-US" w:eastAsia="zh-CN" w:bidi="ar-SA"/>
        </w:rPr>
      </w:sdtEndPr>
      <w:sdtContent>
        <w:p w14:paraId="4A0E7E0F">
          <w:pPr>
            <w:spacing w:before="164" w:beforeLines="50" w:after="164" w:afterLines="50" w:line="360" w:lineRule="auto"/>
            <w:ind w:left="0" w:leftChars="0" w:right="0" w:rightChars="0" w:firstLine="0" w:firstLineChars="0"/>
            <w:jc w:val="center"/>
            <w:rPr>
              <w:rFonts w:hint="eastAsia" w:eastAsia="宋体"/>
              <w:sz w:val="28"/>
              <w:lang w:eastAsia="zh-CN"/>
            </w:rPr>
          </w:pPr>
          <w:r>
            <w:rPr>
              <w:rFonts w:ascii="宋体" w:hAnsi="宋体" w:eastAsia="宋体"/>
              <w:sz w:val="28"/>
            </w:rPr>
            <w:t>目</w:t>
          </w:r>
          <w:r>
            <w:rPr>
              <w:rFonts w:hint="eastAsia" w:ascii="宋体" w:hAnsi="宋体"/>
              <w:sz w:val="28"/>
              <w:lang w:val="en-US" w:eastAsia="zh-CN"/>
            </w:rPr>
            <w:t xml:space="preserve">  次</w:t>
          </w:r>
        </w:p>
        <w:p w14:paraId="4CDA8DC2">
          <w:pPr>
            <w:pStyle w:val="10"/>
            <w:tabs>
              <w:tab w:val="right" w:leader="dot" w:pos="8306"/>
            </w:tabs>
            <w:spacing w:before="0" w:beforeLines="0" w:after="0" w:afterLines="0" w:line="240" w:lineRule="auto"/>
            <w:rPr>
              <w:rFonts w:eastAsia="宋体"/>
            </w:rPr>
          </w:pPr>
          <w:r>
            <w:rPr>
              <w:rFonts w:eastAsia="宋体"/>
              <w:sz w:val="24"/>
            </w:rPr>
            <w:fldChar w:fldCharType="begin"/>
          </w:r>
          <w:r>
            <w:rPr>
              <w:rFonts w:eastAsia="宋体"/>
              <w:sz w:val="24"/>
            </w:rPr>
            <w:instrText xml:space="preserve">TOC \o "1-2" \h \u </w:instrText>
          </w:r>
          <w:r>
            <w:rPr>
              <w:rFonts w:eastAsia="宋体"/>
              <w:sz w:val="24"/>
            </w:rPr>
            <w:fldChar w:fldCharType="separate"/>
          </w:r>
          <w:r>
            <w:rPr>
              <w:rFonts w:eastAsia="宋体"/>
            </w:rPr>
            <w:fldChar w:fldCharType="begin"/>
          </w:r>
          <w:r>
            <w:rPr>
              <w:rFonts w:eastAsia="宋体"/>
            </w:rPr>
            <w:instrText xml:space="preserve"> HYPERLINK \l _Toc6653 </w:instrText>
          </w:r>
          <w:r>
            <w:rPr>
              <w:rFonts w:eastAsia="宋体"/>
            </w:rPr>
            <w:fldChar w:fldCharType="separate"/>
          </w:r>
          <w:r>
            <w:rPr>
              <w:rFonts w:hint="eastAsia" w:eastAsia="宋体" w:asciiTheme="minorEastAsia" w:hAnsiTheme="minorEastAsia"/>
              <w:szCs w:val="28"/>
            </w:rPr>
            <w:t>1</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rPr>
            <w:t>总则</w:t>
          </w:r>
          <w:r>
            <w:rPr>
              <w:rFonts w:eastAsia="宋体"/>
            </w:rPr>
            <w:tab/>
          </w:r>
          <w:r>
            <w:rPr>
              <w:rFonts w:eastAsia="宋体"/>
            </w:rPr>
            <w:fldChar w:fldCharType="begin"/>
          </w:r>
          <w:r>
            <w:rPr>
              <w:rFonts w:eastAsia="宋体"/>
            </w:rPr>
            <w:instrText xml:space="preserve"> PAGEREF _Toc6653 \h </w:instrText>
          </w:r>
          <w:r>
            <w:rPr>
              <w:rFonts w:eastAsia="宋体"/>
            </w:rPr>
            <w:fldChar w:fldCharType="separate"/>
          </w:r>
          <w:r>
            <w:rPr>
              <w:rFonts w:eastAsia="宋体"/>
              <w:sz w:val="21"/>
            </w:rPr>
            <w:t>6</w:t>
          </w:r>
          <w:r>
            <w:rPr>
              <w:rFonts w:eastAsia="宋体"/>
            </w:rPr>
            <w:fldChar w:fldCharType="end"/>
          </w:r>
          <w:r>
            <w:rPr>
              <w:rFonts w:eastAsia="宋体"/>
            </w:rPr>
            <w:fldChar w:fldCharType="end"/>
          </w:r>
        </w:p>
        <w:p w14:paraId="06AEE31B">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_Toc20267 </w:instrText>
          </w:r>
          <w:r>
            <w:rPr>
              <w:rFonts w:eastAsia="宋体"/>
            </w:rPr>
            <w:fldChar w:fldCharType="separate"/>
          </w:r>
          <w:r>
            <w:rPr>
              <w:rFonts w:hint="eastAsia" w:eastAsia="宋体" w:asciiTheme="minorEastAsia" w:hAnsiTheme="minorEastAsia"/>
              <w:szCs w:val="28"/>
            </w:rPr>
            <w:t>2</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rPr>
            <w:t>术语</w:t>
          </w:r>
          <w:r>
            <w:rPr>
              <w:rFonts w:eastAsia="宋体"/>
            </w:rPr>
            <w:tab/>
          </w:r>
          <w:r>
            <w:rPr>
              <w:rFonts w:eastAsia="宋体"/>
            </w:rPr>
            <w:fldChar w:fldCharType="begin"/>
          </w:r>
          <w:r>
            <w:rPr>
              <w:rFonts w:eastAsia="宋体"/>
            </w:rPr>
            <w:instrText xml:space="preserve"> PAGEREF _Toc20267 \h </w:instrText>
          </w:r>
          <w:r>
            <w:rPr>
              <w:rFonts w:eastAsia="宋体"/>
            </w:rPr>
            <w:fldChar w:fldCharType="separate"/>
          </w:r>
          <w:r>
            <w:rPr>
              <w:rFonts w:eastAsia="宋体"/>
              <w:sz w:val="21"/>
            </w:rPr>
            <w:t>7</w:t>
          </w:r>
          <w:r>
            <w:rPr>
              <w:rFonts w:eastAsia="宋体"/>
            </w:rPr>
            <w:fldChar w:fldCharType="end"/>
          </w:r>
          <w:r>
            <w:rPr>
              <w:rFonts w:eastAsia="宋体"/>
            </w:rPr>
            <w:fldChar w:fldCharType="end"/>
          </w:r>
        </w:p>
        <w:p w14:paraId="61A117CB">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_Toc14322 </w:instrText>
          </w:r>
          <w:r>
            <w:rPr>
              <w:rFonts w:eastAsia="宋体"/>
            </w:rPr>
            <w:fldChar w:fldCharType="separate"/>
          </w:r>
          <w:r>
            <w:rPr>
              <w:rFonts w:hint="eastAsia" w:eastAsia="宋体" w:asciiTheme="minorEastAsia" w:hAnsiTheme="minorEastAsia"/>
              <w:szCs w:val="28"/>
            </w:rPr>
            <w:t>3</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rPr>
            <w:t>基本规定</w:t>
          </w:r>
          <w:r>
            <w:rPr>
              <w:rFonts w:eastAsia="宋体"/>
            </w:rPr>
            <w:tab/>
          </w:r>
          <w:r>
            <w:rPr>
              <w:rFonts w:eastAsia="宋体"/>
            </w:rPr>
            <w:fldChar w:fldCharType="begin"/>
          </w:r>
          <w:r>
            <w:rPr>
              <w:rFonts w:eastAsia="宋体"/>
            </w:rPr>
            <w:instrText xml:space="preserve"> PAGEREF _Toc14322 \h </w:instrText>
          </w:r>
          <w:r>
            <w:rPr>
              <w:rFonts w:eastAsia="宋体"/>
            </w:rPr>
            <w:fldChar w:fldCharType="separate"/>
          </w:r>
          <w:r>
            <w:rPr>
              <w:rFonts w:eastAsia="宋体"/>
              <w:sz w:val="21"/>
            </w:rPr>
            <w:t>9</w:t>
          </w:r>
          <w:r>
            <w:rPr>
              <w:rFonts w:eastAsia="宋体"/>
            </w:rPr>
            <w:fldChar w:fldCharType="end"/>
          </w:r>
          <w:r>
            <w:rPr>
              <w:rFonts w:eastAsia="宋体"/>
            </w:rPr>
            <w:fldChar w:fldCharType="end"/>
          </w:r>
        </w:p>
        <w:p w14:paraId="309A303B">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_Toc6044 </w:instrText>
          </w:r>
          <w:r>
            <w:rPr>
              <w:rFonts w:eastAsia="宋体"/>
            </w:rPr>
            <w:fldChar w:fldCharType="separate"/>
          </w:r>
          <w:r>
            <w:rPr>
              <w:rFonts w:hint="eastAsia" w:eastAsia="宋体" w:asciiTheme="minorEastAsia" w:hAnsiTheme="minorEastAsia"/>
              <w:szCs w:val="28"/>
              <w:lang w:eastAsia="zh"/>
            </w:rPr>
            <w:t>4</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lang w:val="en-US" w:eastAsia="zh"/>
              <w:woUserID w:val="1"/>
            </w:rPr>
            <w:t>材料</w:t>
          </w:r>
          <w:r>
            <w:rPr>
              <w:rFonts w:hint="eastAsia" w:eastAsia="宋体" w:asciiTheme="minorEastAsia" w:hAnsiTheme="minorEastAsia"/>
              <w:szCs w:val="28"/>
              <w:lang w:eastAsia="zh"/>
              <w:woUserID w:val="1"/>
            </w:rPr>
            <w:t>与设备</w:t>
          </w:r>
          <w:r>
            <w:rPr>
              <w:rFonts w:eastAsia="宋体"/>
            </w:rPr>
            <w:tab/>
          </w:r>
          <w:r>
            <w:rPr>
              <w:rFonts w:eastAsia="宋体"/>
            </w:rPr>
            <w:fldChar w:fldCharType="begin"/>
          </w:r>
          <w:r>
            <w:rPr>
              <w:rFonts w:eastAsia="宋体"/>
            </w:rPr>
            <w:instrText xml:space="preserve"> PAGEREF _Toc6044 \h </w:instrText>
          </w:r>
          <w:r>
            <w:rPr>
              <w:rFonts w:eastAsia="宋体"/>
            </w:rPr>
            <w:fldChar w:fldCharType="separate"/>
          </w:r>
          <w:r>
            <w:rPr>
              <w:rFonts w:eastAsia="宋体"/>
              <w:sz w:val="21"/>
            </w:rPr>
            <w:t>10</w:t>
          </w:r>
          <w:r>
            <w:rPr>
              <w:rFonts w:eastAsia="宋体"/>
            </w:rPr>
            <w:fldChar w:fldCharType="end"/>
          </w:r>
          <w:r>
            <w:rPr>
              <w:rFonts w:eastAsia="宋体"/>
            </w:rPr>
            <w:fldChar w:fldCharType="end"/>
          </w:r>
        </w:p>
        <w:p w14:paraId="73A45A51">
          <w:pPr>
            <w:pStyle w:val="11"/>
            <w:tabs>
              <w:tab w:val="right" w:leader="dot" w:pos="8306"/>
            </w:tabs>
            <w:spacing w:before="0" w:beforeLines="0" w:after="0" w:afterLines="0" w:line="240" w:lineRule="auto"/>
          </w:pPr>
          <w:r>
            <w:fldChar w:fldCharType="begin"/>
          </w:r>
          <w:r>
            <w:instrText xml:space="preserve"> HYPERLINK \l _Toc20943 </w:instrText>
          </w:r>
          <w:r>
            <w:fldChar w:fldCharType="separate"/>
          </w:r>
          <w:r>
            <w:rPr>
              <w:rFonts w:hint="eastAsia" w:eastAsia="宋体" w:asciiTheme="minorEastAsia" w:hAnsiTheme="minorEastAsia"/>
              <w:bCs/>
              <w:szCs w:val="28"/>
              <w:lang w:eastAsia="zh"/>
            </w:rPr>
            <w:t>4</w:t>
          </w:r>
          <w:r>
            <w:rPr>
              <w:rFonts w:eastAsia="宋体" w:asciiTheme="minorEastAsia" w:hAnsiTheme="minorEastAsia"/>
              <w:bCs/>
              <w:szCs w:val="28"/>
            </w:rPr>
            <w:t>.1</w:t>
          </w:r>
          <w:r>
            <w:rPr>
              <w:rFonts w:hint="eastAsia" w:eastAsia="宋体" w:asciiTheme="minorEastAsia" w:hAnsiTheme="minorEastAsia"/>
              <w:bCs/>
              <w:szCs w:val="28"/>
              <w:lang w:val="en-US" w:eastAsia="zh-CN"/>
            </w:rPr>
            <w:t xml:space="preserve">  </w:t>
          </w:r>
          <w:r>
            <w:rPr>
              <w:rFonts w:hint="eastAsia" w:eastAsia="宋体" w:asciiTheme="minorEastAsia" w:hAnsiTheme="minorEastAsia"/>
              <w:bCs/>
              <w:szCs w:val="28"/>
            </w:rPr>
            <w:t>一般规定</w:t>
          </w:r>
          <w:r>
            <w:tab/>
          </w:r>
          <w:r>
            <w:fldChar w:fldCharType="begin"/>
          </w:r>
          <w:r>
            <w:instrText xml:space="preserve"> PAGEREF _Toc20943 \h </w:instrText>
          </w:r>
          <w:r>
            <w:fldChar w:fldCharType="separate"/>
          </w:r>
          <w:r>
            <w:rPr>
              <w:sz w:val="21"/>
            </w:rPr>
            <w:t>10</w:t>
          </w:r>
          <w:r>
            <w:fldChar w:fldCharType="end"/>
          </w:r>
          <w:r>
            <w:fldChar w:fldCharType="end"/>
          </w:r>
        </w:p>
        <w:p w14:paraId="3CBE79D6">
          <w:pPr>
            <w:pStyle w:val="11"/>
            <w:tabs>
              <w:tab w:val="right" w:leader="dot" w:pos="8306"/>
            </w:tabs>
            <w:spacing w:before="0" w:beforeLines="0" w:after="0" w:afterLines="0" w:line="240" w:lineRule="auto"/>
          </w:pPr>
          <w:r>
            <w:fldChar w:fldCharType="begin"/>
          </w:r>
          <w:r>
            <w:instrText xml:space="preserve"> HYPERLINK \l _Toc25109 </w:instrText>
          </w:r>
          <w:r>
            <w:fldChar w:fldCharType="separate"/>
          </w:r>
          <w:r>
            <w:rPr>
              <w:rFonts w:hint="eastAsia" w:eastAsia="宋体" w:asciiTheme="minorEastAsia" w:hAnsiTheme="minorEastAsia"/>
              <w:bCs/>
              <w:szCs w:val="28"/>
              <w:lang w:eastAsia="zh"/>
            </w:rPr>
            <w:t>4</w:t>
          </w:r>
          <w:r>
            <w:rPr>
              <w:rFonts w:eastAsia="宋体" w:asciiTheme="minorEastAsia" w:hAnsiTheme="minorEastAsia"/>
              <w:bCs/>
              <w:szCs w:val="28"/>
            </w:rPr>
            <w:t>.2</w:t>
          </w:r>
          <w:r>
            <w:rPr>
              <w:rFonts w:hint="eastAsia" w:eastAsia="宋体" w:asciiTheme="minorEastAsia" w:hAnsiTheme="minorEastAsia"/>
              <w:bCs/>
              <w:szCs w:val="28"/>
              <w:lang w:val="en-US" w:eastAsia="zh-CN"/>
            </w:rPr>
            <w:t xml:space="preserve">  </w:t>
          </w:r>
          <w:r>
            <w:rPr>
              <w:rFonts w:hint="eastAsia" w:eastAsia="宋体" w:asciiTheme="minorEastAsia" w:hAnsiTheme="minorEastAsia"/>
              <w:bCs/>
              <w:szCs w:val="28"/>
            </w:rPr>
            <w:t>材料</w:t>
          </w:r>
          <w:r>
            <w:tab/>
          </w:r>
          <w:r>
            <w:fldChar w:fldCharType="begin"/>
          </w:r>
          <w:r>
            <w:instrText xml:space="preserve"> PAGEREF _Toc25109 \h </w:instrText>
          </w:r>
          <w:r>
            <w:fldChar w:fldCharType="separate"/>
          </w:r>
          <w:r>
            <w:rPr>
              <w:sz w:val="21"/>
            </w:rPr>
            <w:t>10</w:t>
          </w:r>
          <w:r>
            <w:fldChar w:fldCharType="end"/>
          </w:r>
          <w:r>
            <w:fldChar w:fldCharType="end"/>
          </w:r>
        </w:p>
        <w:p w14:paraId="3856DCCD">
          <w:pPr>
            <w:pStyle w:val="11"/>
            <w:tabs>
              <w:tab w:val="right" w:leader="dot" w:pos="8306"/>
            </w:tabs>
            <w:spacing w:before="0" w:beforeLines="0" w:after="0" w:afterLines="0" w:line="240" w:lineRule="auto"/>
          </w:pPr>
          <w:r>
            <w:fldChar w:fldCharType="begin"/>
          </w:r>
          <w:r>
            <w:instrText xml:space="preserve"> HYPERLINK \l _Toc21842 </w:instrText>
          </w:r>
          <w:r>
            <w:fldChar w:fldCharType="separate"/>
          </w:r>
          <w:r>
            <w:rPr>
              <w:rFonts w:hint="eastAsia" w:eastAsia="宋体" w:asciiTheme="minorEastAsia" w:hAnsiTheme="minorEastAsia"/>
              <w:bCs/>
              <w:szCs w:val="28"/>
              <w:lang w:eastAsia="zh"/>
              <w:woUserID w:val="4"/>
            </w:rPr>
            <w:t>4</w:t>
          </w:r>
          <w:r>
            <w:rPr>
              <w:rFonts w:eastAsia="宋体" w:asciiTheme="minorEastAsia" w:hAnsiTheme="minorEastAsia"/>
              <w:bCs/>
              <w:szCs w:val="28"/>
              <w:woUserID w:val="4"/>
            </w:rPr>
            <w:t>.</w:t>
          </w:r>
          <w:r>
            <w:rPr>
              <w:rFonts w:hint="eastAsia" w:eastAsia="宋体" w:asciiTheme="minorEastAsia" w:hAnsiTheme="minorEastAsia"/>
              <w:bCs/>
              <w:szCs w:val="28"/>
              <w:lang w:eastAsia="zh"/>
              <w:woUserID w:val="4"/>
            </w:rPr>
            <w:t>3</w:t>
          </w:r>
          <w:r>
            <w:rPr>
              <w:rFonts w:hint="eastAsia" w:eastAsia="宋体" w:asciiTheme="minorEastAsia" w:hAnsiTheme="minorEastAsia"/>
              <w:bCs/>
              <w:szCs w:val="28"/>
              <w:lang w:val="en-US" w:eastAsia="zh-CN"/>
              <w:woUserID w:val="4"/>
            </w:rPr>
            <w:t xml:space="preserve">  </w:t>
          </w:r>
          <w:r>
            <w:rPr>
              <w:rFonts w:hint="eastAsia" w:eastAsia="宋体" w:asciiTheme="minorEastAsia" w:hAnsiTheme="minorEastAsia"/>
              <w:bCs/>
              <w:szCs w:val="28"/>
              <w:lang w:val="en-US" w:eastAsia="zh"/>
              <w:woUserID w:val="4"/>
            </w:rPr>
            <w:t>设备</w:t>
          </w:r>
          <w:r>
            <w:tab/>
          </w:r>
          <w:r>
            <w:fldChar w:fldCharType="begin"/>
          </w:r>
          <w:r>
            <w:instrText xml:space="preserve"> PAGEREF _Toc21842 \h </w:instrText>
          </w:r>
          <w:r>
            <w:fldChar w:fldCharType="separate"/>
          </w:r>
          <w:r>
            <w:rPr>
              <w:sz w:val="21"/>
            </w:rPr>
            <w:t>11</w:t>
          </w:r>
          <w:r>
            <w:fldChar w:fldCharType="end"/>
          </w:r>
          <w:r>
            <w:fldChar w:fldCharType="end"/>
          </w:r>
        </w:p>
        <w:p w14:paraId="6DC36CE5">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_Toc11614 </w:instrText>
          </w:r>
          <w:r>
            <w:rPr>
              <w:rFonts w:eastAsia="宋体"/>
            </w:rPr>
            <w:fldChar w:fldCharType="separate"/>
          </w:r>
          <w:r>
            <w:rPr>
              <w:rFonts w:hint="eastAsia" w:eastAsia="宋体" w:asciiTheme="minorEastAsia" w:hAnsiTheme="minorEastAsia"/>
              <w:szCs w:val="28"/>
              <w:lang w:eastAsia="zh"/>
            </w:rPr>
            <w:t>5</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rPr>
            <w:t>基础施工</w:t>
          </w:r>
          <w:r>
            <w:rPr>
              <w:rFonts w:eastAsia="宋体"/>
            </w:rPr>
            <w:tab/>
          </w:r>
          <w:r>
            <w:rPr>
              <w:rFonts w:eastAsia="宋体"/>
            </w:rPr>
            <w:fldChar w:fldCharType="begin"/>
          </w:r>
          <w:r>
            <w:rPr>
              <w:rFonts w:eastAsia="宋体"/>
            </w:rPr>
            <w:instrText xml:space="preserve"> PAGEREF _Toc11614 \h </w:instrText>
          </w:r>
          <w:r>
            <w:rPr>
              <w:rFonts w:eastAsia="宋体"/>
            </w:rPr>
            <w:fldChar w:fldCharType="separate"/>
          </w:r>
          <w:r>
            <w:rPr>
              <w:rFonts w:eastAsia="宋体"/>
              <w:sz w:val="21"/>
            </w:rPr>
            <w:t>12</w:t>
          </w:r>
          <w:r>
            <w:rPr>
              <w:rFonts w:eastAsia="宋体"/>
            </w:rPr>
            <w:fldChar w:fldCharType="end"/>
          </w:r>
          <w:r>
            <w:rPr>
              <w:rFonts w:eastAsia="宋体"/>
            </w:rPr>
            <w:fldChar w:fldCharType="end"/>
          </w:r>
        </w:p>
        <w:p w14:paraId="2FE19B9E">
          <w:pPr>
            <w:pStyle w:val="11"/>
            <w:tabs>
              <w:tab w:val="right" w:leader="dot" w:pos="8306"/>
            </w:tabs>
            <w:spacing w:before="0" w:beforeLines="0" w:after="0" w:afterLines="0" w:line="240" w:lineRule="auto"/>
          </w:pPr>
          <w:r>
            <w:fldChar w:fldCharType="begin"/>
          </w:r>
          <w:r>
            <w:instrText xml:space="preserve"> HYPERLINK \l _Toc30238 </w:instrText>
          </w:r>
          <w:r>
            <w:fldChar w:fldCharType="separate"/>
          </w:r>
          <w:r>
            <w:rPr>
              <w:rFonts w:hint="eastAsia" w:eastAsia="宋体" w:asciiTheme="minorEastAsia" w:hAnsiTheme="minorEastAsia"/>
              <w:szCs w:val="28"/>
              <w:lang w:eastAsia="zh"/>
            </w:rPr>
            <w:t>5</w:t>
          </w:r>
          <w:r>
            <w:rPr>
              <w:rFonts w:eastAsia="宋体" w:asciiTheme="minorEastAsia" w:hAnsiTheme="minorEastAsia"/>
              <w:szCs w:val="28"/>
            </w:rPr>
            <w:t>.1</w:t>
          </w:r>
          <w:r>
            <w:rPr>
              <w:rFonts w:hint="eastAsia" w:eastAsia="宋体" w:asciiTheme="minorEastAsia" w:hAnsiTheme="minorEastAsia"/>
              <w:szCs w:val="28"/>
              <w:lang w:val="en-US" w:eastAsia="zh-CN"/>
            </w:rPr>
            <w:t xml:space="preserve">  </w:t>
          </w:r>
          <w:r>
            <w:rPr>
              <w:rFonts w:eastAsia="宋体" w:asciiTheme="minorEastAsia" w:hAnsiTheme="minorEastAsia"/>
              <w:szCs w:val="28"/>
            </w:rPr>
            <w:t>一般规定</w:t>
          </w:r>
          <w:r>
            <w:tab/>
          </w:r>
          <w:r>
            <w:fldChar w:fldCharType="begin"/>
          </w:r>
          <w:r>
            <w:instrText xml:space="preserve"> PAGEREF _Toc30238 \h </w:instrText>
          </w:r>
          <w:r>
            <w:fldChar w:fldCharType="separate"/>
          </w:r>
          <w:r>
            <w:rPr>
              <w:sz w:val="21"/>
            </w:rPr>
            <w:t>12</w:t>
          </w:r>
          <w:r>
            <w:fldChar w:fldCharType="end"/>
          </w:r>
          <w:r>
            <w:fldChar w:fldCharType="end"/>
          </w:r>
        </w:p>
        <w:p w14:paraId="3DD6FFA2">
          <w:pPr>
            <w:pStyle w:val="11"/>
            <w:tabs>
              <w:tab w:val="right" w:leader="dot" w:pos="8306"/>
            </w:tabs>
            <w:spacing w:before="0" w:beforeLines="0" w:after="0" w:afterLines="0" w:line="240" w:lineRule="auto"/>
          </w:pPr>
          <w:r>
            <w:fldChar w:fldCharType="begin"/>
          </w:r>
          <w:r>
            <w:instrText xml:space="preserve"> HYPERLINK \l _Toc13985 </w:instrText>
          </w:r>
          <w:r>
            <w:fldChar w:fldCharType="separate"/>
          </w:r>
          <w:r>
            <w:rPr>
              <w:rFonts w:hint="eastAsia" w:eastAsia="宋体" w:asciiTheme="minorEastAsia" w:hAnsiTheme="minorEastAsia"/>
              <w:szCs w:val="28"/>
              <w:lang w:eastAsia="zh"/>
            </w:rPr>
            <w:t>5</w:t>
          </w:r>
          <w:r>
            <w:rPr>
              <w:rFonts w:hint="eastAsia" w:eastAsia="宋体" w:asciiTheme="minorEastAsia" w:hAnsiTheme="minorEastAsia"/>
              <w:szCs w:val="28"/>
            </w:rPr>
            <w:t>.</w:t>
          </w:r>
          <w:r>
            <w:rPr>
              <w:rFonts w:eastAsia="宋体" w:asciiTheme="minorEastAsia" w:hAnsiTheme="minorEastAsia"/>
              <w:szCs w:val="28"/>
            </w:rPr>
            <w:t>2</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rPr>
            <w:t>推移基础</w:t>
          </w:r>
          <w:r>
            <w:rPr>
              <w:rFonts w:hint="eastAsia" w:eastAsia="宋体" w:asciiTheme="minorEastAsia" w:hAnsiTheme="minorEastAsia"/>
              <w:szCs w:val="28"/>
              <w:lang w:eastAsia="zh"/>
              <w:woUserID w:val="1"/>
            </w:rPr>
            <w:t>平台</w:t>
          </w:r>
          <w:r>
            <w:tab/>
          </w:r>
          <w:r>
            <w:fldChar w:fldCharType="begin"/>
          </w:r>
          <w:r>
            <w:instrText xml:space="preserve"> PAGEREF _Toc13985 \h </w:instrText>
          </w:r>
          <w:r>
            <w:fldChar w:fldCharType="separate"/>
          </w:r>
          <w:r>
            <w:rPr>
              <w:sz w:val="21"/>
            </w:rPr>
            <w:t>12</w:t>
          </w:r>
          <w:r>
            <w:fldChar w:fldCharType="end"/>
          </w:r>
          <w:r>
            <w:fldChar w:fldCharType="end"/>
          </w:r>
        </w:p>
        <w:p w14:paraId="06876828">
          <w:pPr>
            <w:pStyle w:val="11"/>
            <w:tabs>
              <w:tab w:val="right" w:leader="dot" w:pos="8306"/>
            </w:tabs>
            <w:spacing w:before="0" w:beforeLines="0" w:after="0" w:afterLines="0" w:line="240" w:lineRule="auto"/>
          </w:pPr>
          <w:r>
            <w:fldChar w:fldCharType="begin"/>
          </w:r>
          <w:r>
            <w:instrText xml:space="preserve"> HYPERLINK \l _Toc15489 </w:instrText>
          </w:r>
          <w:r>
            <w:fldChar w:fldCharType="separate"/>
          </w:r>
          <w:r>
            <w:rPr>
              <w:rFonts w:hint="eastAsia" w:eastAsia="宋体" w:asciiTheme="minorEastAsia" w:hAnsiTheme="minorEastAsia"/>
              <w:szCs w:val="28"/>
              <w:lang w:eastAsia="zh"/>
            </w:rPr>
            <w:t>5</w:t>
          </w:r>
          <w:r>
            <w:rPr>
              <w:rFonts w:hint="eastAsia" w:eastAsia="宋体" w:asciiTheme="minorEastAsia" w:hAnsiTheme="minorEastAsia"/>
              <w:szCs w:val="28"/>
              <w:lang w:val="en-US" w:eastAsia="zh-CN"/>
            </w:rPr>
            <w:t>.</w:t>
          </w:r>
          <w:r>
            <w:rPr>
              <w:rFonts w:hint="eastAsia" w:eastAsia="宋体" w:asciiTheme="minorEastAsia" w:hAnsiTheme="minorEastAsia"/>
              <w:szCs w:val="28"/>
              <w:lang w:eastAsia="zh-CN"/>
            </w:rPr>
            <w:t>3</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lang w:eastAsia="zh-CN"/>
            </w:rPr>
            <w:t>旧炉体基础</w:t>
          </w:r>
          <w:r>
            <w:rPr>
              <w:rFonts w:hint="eastAsia" w:eastAsia="宋体" w:asciiTheme="minorEastAsia" w:hAnsiTheme="minorEastAsia"/>
              <w:szCs w:val="28"/>
              <w:lang w:val="en-US" w:eastAsia="zh-CN"/>
            </w:rPr>
            <w:t>利用</w:t>
          </w:r>
          <w:r>
            <w:tab/>
          </w:r>
          <w:r>
            <w:fldChar w:fldCharType="begin"/>
          </w:r>
          <w:r>
            <w:instrText xml:space="preserve"> PAGEREF _Toc15489 \h </w:instrText>
          </w:r>
          <w:r>
            <w:fldChar w:fldCharType="separate"/>
          </w:r>
          <w:r>
            <w:rPr>
              <w:sz w:val="21"/>
            </w:rPr>
            <w:t>14</w:t>
          </w:r>
          <w:r>
            <w:fldChar w:fldCharType="end"/>
          </w:r>
          <w:r>
            <w:fldChar w:fldCharType="end"/>
          </w:r>
        </w:p>
        <w:p w14:paraId="147F4E83">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_Toc19863 </w:instrText>
          </w:r>
          <w:r>
            <w:rPr>
              <w:rFonts w:eastAsia="宋体"/>
            </w:rPr>
            <w:fldChar w:fldCharType="separate"/>
          </w:r>
          <w:r>
            <w:rPr>
              <w:rFonts w:hint="eastAsia" w:eastAsia="宋体" w:asciiTheme="minorEastAsia" w:hAnsiTheme="minorEastAsia"/>
              <w:szCs w:val="28"/>
              <w:lang w:eastAsia="zh"/>
              <w:woUserID w:val="1"/>
            </w:rPr>
            <w:t>6</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lang w:val="en-US" w:eastAsia="zh"/>
              <w:woUserID w:val="1"/>
            </w:rPr>
            <w:t>提升及推移装置</w:t>
          </w:r>
          <w:r>
            <w:rPr>
              <w:rFonts w:hint="eastAsia" w:eastAsia="宋体" w:asciiTheme="minorEastAsia" w:hAnsiTheme="minorEastAsia"/>
              <w:szCs w:val="28"/>
            </w:rPr>
            <w:t>施工</w:t>
          </w:r>
          <w:r>
            <w:rPr>
              <w:rFonts w:eastAsia="宋体"/>
            </w:rPr>
            <w:tab/>
          </w:r>
          <w:r>
            <w:rPr>
              <w:rFonts w:eastAsia="宋体"/>
            </w:rPr>
            <w:fldChar w:fldCharType="begin"/>
          </w:r>
          <w:r>
            <w:rPr>
              <w:rFonts w:eastAsia="宋体"/>
            </w:rPr>
            <w:instrText xml:space="preserve"> PAGEREF _Toc19863 \h </w:instrText>
          </w:r>
          <w:r>
            <w:rPr>
              <w:rFonts w:eastAsia="宋体"/>
            </w:rPr>
            <w:fldChar w:fldCharType="separate"/>
          </w:r>
          <w:r>
            <w:rPr>
              <w:rFonts w:eastAsia="宋体"/>
              <w:sz w:val="21"/>
            </w:rPr>
            <w:t>16</w:t>
          </w:r>
          <w:r>
            <w:rPr>
              <w:rFonts w:eastAsia="宋体"/>
            </w:rPr>
            <w:fldChar w:fldCharType="end"/>
          </w:r>
          <w:r>
            <w:rPr>
              <w:rFonts w:eastAsia="宋体"/>
            </w:rPr>
            <w:fldChar w:fldCharType="end"/>
          </w:r>
        </w:p>
        <w:p w14:paraId="1045941B">
          <w:pPr>
            <w:pStyle w:val="11"/>
            <w:tabs>
              <w:tab w:val="right" w:leader="dot" w:pos="8306"/>
            </w:tabs>
            <w:spacing w:before="0" w:beforeLines="0" w:after="0" w:afterLines="0" w:line="240" w:lineRule="auto"/>
          </w:pPr>
          <w:r>
            <w:fldChar w:fldCharType="begin"/>
          </w:r>
          <w:r>
            <w:instrText xml:space="preserve"> HYPERLINK \l _Toc1898 </w:instrText>
          </w:r>
          <w:r>
            <w:fldChar w:fldCharType="separate"/>
          </w:r>
          <w:r>
            <w:rPr>
              <w:rFonts w:hint="eastAsia" w:eastAsia="宋体" w:asciiTheme="minorEastAsia" w:hAnsiTheme="minorEastAsia"/>
              <w:szCs w:val="28"/>
              <w:lang w:eastAsia="zh-CN"/>
            </w:rPr>
            <w:t>6</w:t>
          </w:r>
          <w:r>
            <w:rPr>
              <w:rFonts w:hint="eastAsia" w:eastAsia="宋体" w:asciiTheme="minorEastAsia" w:hAnsiTheme="minorEastAsia"/>
              <w:szCs w:val="28"/>
            </w:rPr>
            <w:t>.1</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lang w:eastAsia="zh-CN"/>
              <w:woUserID w:val="0"/>
            </w:rPr>
            <w:t>一般规定</w:t>
          </w:r>
          <w:r>
            <w:tab/>
          </w:r>
          <w:r>
            <w:fldChar w:fldCharType="begin"/>
          </w:r>
          <w:r>
            <w:instrText xml:space="preserve"> PAGEREF _Toc1898 \h </w:instrText>
          </w:r>
          <w:r>
            <w:fldChar w:fldCharType="separate"/>
          </w:r>
          <w:r>
            <w:rPr>
              <w:sz w:val="21"/>
            </w:rPr>
            <w:t>16</w:t>
          </w:r>
          <w:r>
            <w:fldChar w:fldCharType="end"/>
          </w:r>
          <w:r>
            <w:fldChar w:fldCharType="end"/>
          </w:r>
        </w:p>
        <w:p w14:paraId="6F08A05F">
          <w:pPr>
            <w:pStyle w:val="11"/>
            <w:tabs>
              <w:tab w:val="right" w:leader="dot" w:pos="8306"/>
            </w:tabs>
            <w:spacing w:before="0" w:beforeLines="0" w:after="0" w:afterLines="0" w:line="240" w:lineRule="auto"/>
          </w:pPr>
          <w:r>
            <w:fldChar w:fldCharType="begin"/>
          </w:r>
          <w:r>
            <w:instrText xml:space="preserve"> HYPERLINK \l _Toc21281 </w:instrText>
          </w:r>
          <w:r>
            <w:fldChar w:fldCharType="separate"/>
          </w:r>
          <w:r>
            <w:rPr>
              <w:rFonts w:hint="eastAsia" w:eastAsia="宋体" w:asciiTheme="minorEastAsia" w:hAnsiTheme="minorEastAsia"/>
              <w:szCs w:val="28"/>
              <w:lang w:eastAsia="zh"/>
              <w:woUserID w:val="0"/>
            </w:rPr>
            <w:t>6</w:t>
          </w:r>
          <w:r>
            <w:rPr>
              <w:rFonts w:hint="eastAsia" w:eastAsia="宋体" w:asciiTheme="minorEastAsia" w:hAnsiTheme="minorEastAsia"/>
              <w:szCs w:val="28"/>
              <w:woUserID w:val="0"/>
            </w:rPr>
            <w:t>.</w:t>
          </w:r>
          <w:r>
            <w:rPr>
              <w:rFonts w:hint="eastAsia" w:eastAsia="宋体" w:asciiTheme="minorEastAsia" w:hAnsiTheme="minorEastAsia"/>
              <w:szCs w:val="28"/>
              <w:lang w:eastAsia="zh"/>
              <w:woUserID w:val="0"/>
            </w:rPr>
            <w:t>2</w:t>
          </w:r>
          <w:r>
            <w:rPr>
              <w:rFonts w:hint="eastAsia" w:eastAsia="宋体" w:asciiTheme="minorEastAsia" w:hAnsiTheme="minorEastAsia"/>
              <w:szCs w:val="28"/>
              <w:lang w:val="en-US" w:eastAsia="zh-CN"/>
              <w:woUserID w:val="0"/>
            </w:rPr>
            <w:t xml:space="preserve">  </w:t>
          </w:r>
          <w:r>
            <w:rPr>
              <w:rFonts w:hint="eastAsia" w:eastAsia="宋体" w:asciiTheme="minorEastAsia" w:hAnsiTheme="minorEastAsia"/>
              <w:szCs w:val="28"/>
              <w:woUserID w:val="0"/>
            </w:rPr>
            <w:t>液压</w:t>
          </w:r>
          <w:r>
            <w:rPr>
              <w:rFonts w:hint="eastAsia" w:eastAsia="宋体" w:asciiTheme="minorEastAsia" w:hAnsiTheme="minorEastAsia"/>
              <w:szCs w:val="28"/>
              <w:lang w:eastAsia="zh-CN"/>
              <w:woUserID w:val="0"/>
            </w:rPr>
            <w:t>提升</w:t>
          </w:r>
          <w:r>
            <w:rPr>
              <w:rFonts w:hint="eastAsia" w:eastAsia="宋体" w:asciiTheme="minorEastAsia" w:hAnsiTheme="minorEastAsia"/>
              <w:szCs w:val="28"/>
              <w:woUserID w:val="0"/>
            </w:rPr>
            <w:t>系统</w:t>
          </w:r>
          <w:r>
            <w:rPr>
              <w:rFonts w:hint="eastAsia" w:eastAsia="宋体" w:asciiTheme="minorEastAsia" w:hAnsiTheme="minorEastAsia"/>
              <w:szCs w:val="28"/>
              <w:lang w:eastAsia="zh"/>
              <w:woUserID w:val="0"/>
            </w:rPr>
            <w:t>制作与</w:t>
          </w:r>
          <w:r>
            <w:rPr>
              <w:rFonts w:hint="eastAsia" w:eastAsia="宋体" w:asciiTheme="minorEastAsia" w:hAnsiTheme="minorEastAsia"/>
              <w:szCs w:val="28"/>
              <w:woUserID w:val="0"/>
            </w:rPr>
            <w:t>安装</w:t>
          </w:r>
          <w:r>
            <w:tab/>
          </w:r>
          <w:r>
            <w:fldChar w:fldCharType="begin"/>
          </w:r>
          <w:r>
            <w:instrText xml:space="preserve"> PAGEREF _Toc21281 \h </w:instrText>
          </w:r>
          <w:r>
            <w:fldChar w:fldCharType="separate"/>
          </w:r>
          <w:r>
            <w:rPr>
              <w:sz w:val="21"/>
            </w:rPr>
            <w:t>17</w:t>
          </w:r>
          <w:r>
            <w:fldChar w:fldCharType="end"/>
          </w:r>
          <w:r>
            <w:fldChar w:fldCharType="end"/>
          </w:r>
        </w:p>
        <w:p w14:paraId="74770478">
          <w:pPr>
            <w:pStyle w:val="11"/>
            <w:tabs>
              <w:tab w:val="right" w:leader="dot" w:pos="8306"/>
            </w:tabs>
            <w:spacing w:before="0" w:beforeLines="0" w:after="0" w:afterLines="0" w:line="240" w:lineRule="auto"/>
          </w:pPr>
          <w:r>
            <w:fldChar w:fldCharType="begin"/>
          </w:r>
          <w:r>
            <w:instrText xml:space="preserve"> HYPERLINK \l _Toc795 </w:instrText>
          </w:r>
          <w:r>
            <w:fldChar w:fldCharType="separate"/>
          </w:r>
          <w:r>
            <w:rPr>
              <w:rFonts w:hint="eastAsia" w:eastAsia="宋体" w:asciiTheme="minorEastAsia" w:hAnsiTheme="minorEastAsia"/>
              <w:szCs w:val="28"/>
              <w:lang w:eastAsia="zh"/>
            </w:rPr>
            <w:t>6</w:t>
          </w:r>
          <w:r>
            <w:rPr>
              <w:rFonts w:eastAsia="宋体" w:asciiTheme="minorEastAsia" w:hAnsiTheme="minorEastAsia"/>
              <w:szCs w:val="28"/>
            </w:rPr>
            <w:t>.</w:t>
          </w:r>
          <w:r>
            <w:rPr>
              <w:rFonts w:hint="eastAsia" w:eastAsia="宋体" w:asciiTheme="minorEastAsia" w:hAnsiTheme="minorEastAsia"/>
              <w:szCs w:val="28"/>
              <w:lang w:eastAsia="zh"/>
              <w:woUserID w:val="4"/>
            </w:rPr>
            <w:t>3</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lang w:val="en-US" w:eastAsia="zh"/>
              <w:woUserID w:val="1"/>
            </w:rPr>
            <w:t>推移装置制作与</w:t>
          </w:r>
          <w:r>
            <w:rPr>
              <w:rFonts w:eastAsia="宋体" w:asciiTheme="minorEastAsia" w:hAnsiTheme="minorEastAsia"/>
              <w:szCs w:val="28"/>
            </w:rPr>
            <w:t>安装</w:t>
          </w:r>
          <w:r>
            <w:tab/>
          </w:r>
          <w:r>
            <w:fldChar w:fldCharType="begin"/>
          </w:r>
          <w:r>
            <w:instrText xml:space="preserve"> PAGEREF _Toc795 \h </w:instrText>
          </w:r>
          <w:r>
            <w:fldChar w:fldCharType="separate"/>
          </w:r>
          <w:r>
            <w:rPr>
              <w:sz w:val="21"/>
            </w:rPr>
            <w:t>17</w:t>
          </w:r>
          <w:r>
            <w:fldChar w:fldCharType="end"/>
          </w:r>
          <w:r>
            <w:fldChar w:fldCharType="end"/>
          </w:r>
        </w:p>
        <w:p w14:paraId="0B6AB612">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_Toc32189 </w:instrText>
          </w:r>
          <w:r>
            <w:rPr>
              <w:rFonts w:eastAsia="宋体"/>
            </w:rPr>
            <w:fldChar w:fldCharType="separate"/>
          </w:r>
          <w:r>
            <w:rPr>
              <w:rFonts w:hint="eastAsia" w:eastAsia="宋体" w:asciiTheme="minorEastAsia" w:hAnsiTheme="minorEastAsia"/>
              <w:szCs w:val="28"/>
              <w:lang w:eastAsia="zh"/>
            </w:rPr>
            <w:t>7</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rPr>
            <w:t>高炉本体</w:t>
          </w:r>
          <w:r>
            <w:rPr>
              <w:rFonts w:hint="eastAsia" w:eastAsia="宋体" w:asciiTheme="minorEastAsia" w:hAnsiTheme="minorEastAsia"/>
              <w:szCs w:val="28"/>
              <w:lang w:eastAsia="zh"/>
              <w:woUserID w:val="1"/>
            </w:rPr>
            <w:t>离线</w:t>
          </w:r>
          <w:r>
            <w:rPr>
              <w:rFonts w:hint="eastAsia" w:eastAsia="宋体" w:asciiTheme="minorEastAsia" w:hAnsiTheme="minorEastAsia"/>
              <w:szCs w:val="28"/>
              <w:lang w:eastAsia="zh"/>
              <w:woUserID w:val="2"/>
            </w:rPr>
            <w:t>新建与安装</w:t>
          </w:r>
          <w:r>
            <w:rPr>
              <w:rFonts w:eastAsia="宋体"/>
            </w:rPr>
            <w:tab/>
          </w:r>
          <w:r>
            <w:rPr>
              <w:rFonts w:eastAsia="宋体"/>
            </w:rPr>
            <w:fldChar w:fldCharType="begin"/>
          </w:r>
          <w:r>
            <w:rPr>
              <w:rFonts w:eastAsia="宋体"/>
            </w:rPr>
            <w:instrText xml:space="preserve"> PAGEREF _Toc32189 \h </w:instrText>
          </w:r>
          <w:r>
            <w:rPr>
              <w:rFonts w:eastAsia="宋体"/>
            </w:rPr>
            <w:fldChar w:fldCharType="separate"/>
          </w:r>
          <w:r>
            <w:rPr>
              <w:rFonts w:eastAsia="宋体"/>
              <w:sz w:val="21"/>
            </w:rPr>
            <w:t>20</w:t>
          </w:r>
          <w:r>
            <w:rPr>
              <w:rFonts w:eastAsia="宋体"/>
            </w:rPr>
            <w:fldChar w:fldCharType="end"/>
          </w:r>
          <w:r>
            <w:rPr>
              <w:rFonts w:eastAsia="宋体"/>
            </w:rPr>
            <w:fldChar w:fldCharType="end"/>
          </w:r>
        </w:p>
        <w:p w14:paraId="75043367">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_Toc6764 </w:instrText>
          </w:r>
          <w:r>
            <w:rPr>
              <w:rFonts w:eastAsia="宋体"/>
            </w:rPr>
            <w:fldChar w:fldCharType="separate"/>
          </w:r>
          <w:r>
            <w:rPr>
              <w:rFonts w:hint="eastAsia" w:eastAsia="宋体" w:asciiTheme="minorEastAsia" w:hAnsiTheme="minorEastAsia"/>
              <w:szCs w:val="28"/>
              <w:lang w:val="en-US" w:eastAsia="zh"/>
              <w:woUserID w:val="2"/>
            </w:rPr>
            <w:t>8</w:t>
          </w:r>
          <w:r>
            <w:rPr>
              <w:rFonts w:hint="eastAsia" w:eastAsia="宋体" w:asciiTheme="minorEastAsia" w:hAnsiTheme="minorEastAsia"/>
              <w:szCs w:val="28"/>
              <w:lang w:val="en-US" w:eastAsia="zh-CN"/>
              <w:woUserID w:val="2"/>
            </w:rPr>
            <w:t xml:space="preserve"> </w:t>
          </w:r>
          <w:r>
            <w:rPr>
              <w:rFonts w:hint="eastAsia" w:eastAsia="宋体" w:asciiTheme="minorEastAsia" w:hAnsiTheme="minorEastAsia"/>
              <w:szCs w:val="28"/>
              <w:lang w:val="en-US" w:eastAsia="zh"/>
              <w:woUserID w:val="1"/>
            </w:rPr>
            <w:t xml:space="preserve"> </w:t>
          </w:r>
          <w:r>
            <w:rPr>
              <w:rFonts w:hint="eastAsia" w:eastAsia="宋体" w:asciiTheme="minorEastAsia" w:hAnsiTheme="minorEastAsia"/>
              <w:szCs w:val="28"/>
              <w:lang w:val="en-US" w:eastAsia="zh"/>
              <w:woUserID w:val="2"/>
            </w:rPr>
            <w:t>旧</w:t>
          </w:r>
          <w:r>
            <w:rPr>
              <w:rFonts w:hint="eastAsia" w:eastAsia="宋体" w:asciiTheme="minorEastAsia" w:hAnsiTheme="minorEastAsia"/>
              <w:szCs w:val="28"/>
              <w:woUserID w:val="2"/>
            </w:rPr>
            <w:t>高炉</w:t>
          </w:r>
          <w:r>
            <w:rPr>
              <w:rFonts w:hint="eastAsia" w:eastAsia="宋体" w:asciiTheme="minorEastAsia" w:hAnsiTheme="minorEastAsia"/>
              <w:szCs w:val="28"/>
              <w:lang w:eastAsia="zh"/>
              <w:woUserID w:val="2"/>
            </w:rPr>
            <w:t>炉体拆除及主体钢结构框架加固、改造</w:t>
          </w:r>
          <w:r>
            <w:rPr>
              <w:rFonts w:eastAsia="宋体"/>
            </w:rPr>
            <w:tab/>
          </w:r>
          <w:r>
            <w:rPr>
              <w:rFonts w:eastAsia="宋体"/>
            </w:rPr>
            <w:fldChar w:fldCharType="begin"/>
          </w:r>
          <w:r>
            <w:rPr>
              <w:rFonts w:eastAsia="宋体"/>
            </w:rPr>
            <w:instrText xml:space="preserve"> PAGEREF _Toc6764 \h </w:instrText>
          </w:r>
          <w:r>
            <w:rPr>
              <w:rFonts w:eastAsia="宋体"/>
            </w:rPr>
            <w:fldChar w:fldCharType="separate"/>
          </w:r>
          <w:r>
            <w:rPr>
              <w:rFonts w:eastAsia="宋体"/>
              <w:sz w:val="21"/>
            </w:rPr>
            <w:t>21</w:t>
          </w:r>
          <w:r>
            <w:rPr>
              <w:rFonts w:eastAsia="宋体"/>
            </w:rPr>
            <w:fldChar w:fldCharType="end"/>
          </w:r>
          <w:r>
            <w:rPr>
              <w:rFonts w:eastAsia="宋体"/>
            </w:rPr>
            <w:fldChar w:fldCharType="end"/>
          </w:r>
        </w:p>
        <w:p w14:paraId="1BBB1DE2">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_Toc22057 </w:instrText>
          </w:r>
          <w:r>
            <w:rPr>
              <w:rFonts w:eastAsia="宋体"/>
            </w:rPr>
            <w:fldChar w:fldCharType="separate"/>
          </w:r>
          <w:r>
            <w:rPr>
              <w:rFonts w:hint="eastAsia" w:eastAsia="宋体" w:asciiTheme="minorEastAsia" w:hAnsiTheme="minorEastAsia"/>
              <w:bCs/>
              <w:szCs w:val="28"/>
              <w:lang w:eastAsia="zh"/>
              <w:woUserID w:val="2"/>
            </w:rPr>
            <w:t>9</w:t>
          </w:r>
          <w:r>
            <w:rPr>
              <w:rFonts w:hint="eastAsia" w:eastAsia="宋体" w:asciiTheme="minorEastAsia" w:hAnsiTheme="minorEastAsia"/>
              <w:bCs/>
              <w:szCs w:val="28"/>
              <w:lang w:val="en-US" w:eastAsia="zh-CN"/>
            </w:rPr>
            <w:t xml:space="preserve">  炉体就位施工</w:t>
          </w:r>
          <w:r>
            <w:rPr>
              <w:rFonts w:eastAsia="宋体"/>
            </w:rPr>
            <w:tab/>
          </w:r>
          <w:r>
            <w:rPr>
              <w:rFonts w:eastAsia="宋体"/>
            </w:rPr>
            <w:fldChar w:fldCharType="begin"/>
          </w:r>
          <w:r>
            <w:rPr>
              <w:rFonts w:eastAsia="宋体"/>
            </w:rPr>
            <w:instrText xml:space="preserve"> PAGEREF _Toc22057 \h </w:instrText>
          </w:r>
          <w:r>
            <w:rPr>
              <w:rFonts w:eastAsia="宋体"/>
            </w:rPr>
            <w:fldChar w:fldCharType="separate"/>
          </w:r>
          <w:r>
            <w:rPr>
              <w:rFonts w:eastAsia="宋体"/>
              <w:sz w:val="21"/>
            </w:rPr>
            <w:t>23</w:t>
          </w:r>
          <w:r>
            <w:rPr>
              <w:rFonts w:eastAsia="宋体"/>
            </w:rPr>
            <w:fldChar w:fldCharType="end"/>
          </w:r>
          <w:r>
            <w:rPr>
              <w:rFonts w:eastAsia="宋体"/>
            </w:rPr>
            <w:fldChar w:fldCharType="end"/>
          </w:r>
        </w:p>
        <w:p w14:paraId="6A4E7D0A">
          <w:pPr>
            <w:pStyle w:val="11"/>
            <w:tabs>
              <w:tab w:val="right" w:leader="dot" w:pos="8306"/>
            </w:tabs>
            <w:spacing w:before="0" w:beforeLines="0" w:after="0" w:afterLines="0" w:line="240" w:lineRule="auto"/>
          </w:pPr>
          <w:r>
            <w:fldChar w:fldCharType="begin"/>
          </w:r>
          <w:r>
            <w:instrText xml:space="preserve"> HYPERLINK \l _Toc30217 </w:instrText>
          </w:r>
          <w:r>
            <w:fldChar w:fldCharType="separate"/>
          </w:r>
          <w:r>
            <w:rPr>
              <w:rFonts w:hint="eastAsia" w:eastAsia="宋体" w:asciiTheme="minorEastAsia" w:hAnsiTheme="minorEastAsia"/>
              <w:szCs w:val="28"/>
              <w:lang w:val="en-US" w:eastAsia="zh"/>
              <w:woUserID w:val="2"/>
            </w:rPr>
            <w:t>9</w:t>
          </w:r>
          <w:r>
            <w:rPr>
              <w:rFonts w:hint="eastAsia" w:eastAsia="宋体" w:asciiTheme="minorEastAsia" w:hAnsiTheme="minorEastAsia"/>
              <w:bCs/>
              <w:szCs w:val="28"/>
              <w:lang w:val="en-US" w:eastAsia="zh-CN"/>
            </w:rPr>
            <w:t>.1</w:t>
          </w:r>
          <w:r>
            <w:rPr>
              <w:rFonts w:hint="eastAsia" w:eastAsia="宋体" w:asciiTheme="minorEastAsia" w:hAnsiTheme="minorEastAsia"/>
              <w:szCs w:val="28"/>
              <w:lang w:val="en-US" w:eastAsia="zh-CN"/>
            </w:rPr>
            <w:t xml:space="preserve">  炉体就位施工前检查</w:t>
          </w:r>
          <w:r>
            <w:tab/>
          </w:r>
          <w:r>
            <w:fldChar w:fldCharType="begin"/>
          </w:r>
          <w:r>
            <w:instrText xml:space="preserve"> PAGEREF _Toc30217 \h </w:instrText>
          </w:r>
          <w:r>
            <w:fldChar w:fldCharType="separate"/>
          </w:r>
          <w:r>
            <w:rPr>
              <w:sz w:val="21"/>
            </w:rPr>
            <w:t>23</w:t>
          </w:r>
          <w:r>
            <w:fldChar w:fldCharType="end"/>
          </w:r>
          <w:r>
            <w:fldChar w:fldCharType="end"/>
          </w:r>
        </w:p>
        <w:p w14:paraId="2DEAD545">
          <w:pPr>
            <w:pStyle w:val="11"/>
            <w:tabs>
              <w:tab w:val="right" w:leader="dot" w:pos="8306"/>
            </w:tabs>
            <w:spacing w:before="0" w:beforeLines="0" w:after="0" w:afterLines="0" w:line="240" w:lineRule="auto"/>
          </w:pPr>
          <w:r>
            <w:fldChar w:fldCharType="begin"/>
          </w:r>
          <w:r>
            <w:instrText xml:space="preserve"> HYPERLINK \l _Toc24659 </w:instrText>
          </w:r>
          <w:r>
            <w:fldChar w:fldCharType="separate"/>
          </w:r>
          <w:r>
            <w:rPr>
              <w:rFonts w:hint="eastAsia" w:eastAsia="宋体" w:asciiTheme="minorEastAsia" w:hAnsiTheme="minorEastAsia"/>
              <w:szCs w:val="28"/>
              <w:lang w:eastAsia="zh"/>
              <w:woUserID w:val="2"/>
            </w:rPr>
            <w:t>9</w:t>
          </w:r>
          <w:r>
            <w:rPr>
              <w:rFonts w:hint="eastAsia" w:eastAsia="宋体" w:asciiTheme="minorEastAsia" w:hAnsiTheme="minorEastAsia"/>
              <w:szCs w:val="28"/>
            </w:rPr>
            <w:t>.</w:t>
          </w:r>
          <w:r>
            <w:rPr>
              <w:rFonts w:hint="default" w:eastAsia="宋体" w:asciiTheme="minorEastAsia" w:hAnsiTheme="minorEastAsia"/>
              <w:szCs w:val="28"/>
              <w:lang w:val="en-US"/>
            </w:rPr>
            <w:t>2</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rPr>
            <w:t>提升炉顶壳</w:t>
          </w:r>
          <w:r>
            <w:tab/>
          </w:r>
          <w:r>
            <w:fldChar w:fldCharType="begin"/>
          </w:r>
          <w:r>
            <w:instrText xml:space="preserve"> PAGEREF _Toc24659 \h </w:instrText>
          </w:r>
          <w:r>
            <w:fldChar w:fldCharType="separate"/>
          </w:r>
          <w:r>
            <w:rPr>
              <w:sz w:val="21"/>
            </w:rPr>
            <w:t>24</w:t>
          </w:r>
          <w:r>
            <w:fldChar w:fldCharType="end"/>
          </w:r>
          <w:r>
            <w:fldChar w:fldCharType="end"/>
          </w:r>
        </w:p>
        <w:p w14:paraId="05C3788B">
          <w:pPr>
            <w:pStyle w:val="11"/>
            <w:tabs>
              <w:tab w:val="right" w:leader="dot" w:pos="8306"/>
            </w:tabs>
            <w:spacing w:before="0" w:beforeLines="0" w:after="0" w:afterLines="0" w:line="240" w:lineRule="auto"/>
          </w:pPr>
          <w:r>
            <w:fldChar w:fldCharType="begin"/>
          </w:r>
          <w:r>
            <w:instrText xml:space="preserve"> HYPERLINK \l _Toc14885 </w:instrText>
          </w:r>
          <w:r>
            <w:fldChar w:fldCharType="separate"/>
          </w:r>
          <w:r>
            <w:rPr>
              <w:rFonts w:hint="eastAsia" w:eastAsia="宋体" w:asciiTheme="minorEastAsia" w:hAnsiTheme="minorEastAsia"/>
              <w:szCs w:val="28"/>
              <w:lang w:eastAsia="zh"/>
              <w:woUserID w:val="1"/>
            </w:rPr>
            <w:t>9</w:t>
          </w:r>
          <w:r>
            <w:rPr>
              <w:rFonts w:hint="eastAsia" w:eastAsia="宋体" w:asciiTheme="minorEastAsia" w:hAnsiTheme="minorEastAsia"/>
              <w:szCs w:val="28"/>
              <w:lang w:eastAsia="zh-CN"/>
            </w:rPr>
            <w:t>.</w:t>
          </w:r>
          <w:r>
            <w:rPr>
              <w:rFonts w:hint="default" w:eastAsia="宋体" w:asciiTheme="minorEastAsia" w:hAnsiTheme="minorEastAsia"/>
              <w:szCs w:val="28"/>
              <w:lang w:val="en-US"/>
            </w:rPr>
            <w:t>3</w:t>
          </w:r>
          <w:r>
            <w:rPr>
              <w:rFonts w:hint="eastAsia" w:eastAsia="宋体" w:asciiTheme="minorEastAsia" w:hAnsiTheme="minorEastAsia"/>
              <w:szCs w:val="28"/>
              <w:lang w:val="en-US" w:eastAsia="zh-CN"/>
            </w:rPr>
            <w:t xml:space="preserve">  </w:t>
          </w:r>
          <w:r>
            <w:rPr>
              <w:rFonts w:hint="eastAsia" w:eastAsia="宋体" w:asciiTheme="minorEastAsia" w:hAnsiTheme="minorEastAsia"/>
              <w:szCs w:val="28"/>
            </w:rPr>
            <w:t>炉体推移</w:t>
          </w:r>
          <w:r>
            <w:tab/>
          </w:r>
          <w:r>
            <w:fldChar w:fldCharType="begin"/>
          </w:r>
          <w:r>
            <w:instrText xml:space="preserve"> PAGEREF _Toc14885 \h </w:instrText>
          </w:r>
          <w:r>
            <w:fldChar w:fldCharType="separate"/>
          </w:r>
          <w:r>
            <w:rPr>
              <w:sz w:val="21"/>
            </w:rPr>
            <w:t>26</w:t>
          </w:r>
          <w:r>
            <w:fldChar w:fldCharType="end"/>
          </w:r>
          <w:r>
            <w:fldChar w:fldCharType="end"/>
          </w:r>
        </w:p>
        <w:p w14:paraId="46F76697">
          <w:pPr>
            <w:pStyle w:val="11"/>
            <w:tabs>
              <w:tab w:val="right" w:leader="dot" w:pos="8306"/>
            </w:tabs>
            <w:spacing w:before="0" w:beforeLines="0" w:after="0" w:afterLines="0" w:line="240" w:lineRule="auto"/>
          </w:pPr>
          <w:r>
            <w:fldChar w:fldCharType="begin"/>
          </w:r>
          <w:r>
            <w:instrText xml:space="preserve"> HYPERLINK \l _Toc16208 </w:instrText>
          </w:r>
          <w:r>
            <w:fldChar w:fldCharType="separate"/>
          </w:r>
          <w:r>
            <w:rPr>
              <w:rFonts w:hint="eastAsia" w:eastAsia="宋体" w:asciiTheme="minorEastAsia" w:hAnsiTheme="minorEastAsia"/>
              <w:szCs w:val="28"/>
              <w:lang w:eastAsia="zh"/>
              <w:woUserID w:val="1"/>
            </w:rPr>
            <w:t>9</w:t>
          </w:r>
          <w:r>
            <w:rPr>
              <w:rFonts w:hint="eastAsia" w:eastAsia="宋体" w:asciiTheme="minorEastAsia" w:hAnsiTheme="minorEastAsia"/>
              <w:szCs w:val="28"/>
              <w:lang w:eastAsia="zh-CN"/>
              <w:woUserID w:val="1"/>
            </w:rPr>
            <w:t>.</w:t>
          </w:r>
          <w:r>
            <w:rPr>
              <w:rFonts w:hint="eastAsia" w:eastAsia="宋体" w:asciiTheme="minorEastAsia" w:hAnsiTheme="minorEastAsia"/>
              <w:szCs w:val="28"/>
              <w:lang w:eastAsia="zh"/>
              <w:woUserID w:val="1"/>
            </w:rPr>
            <w:t>4</w:t>
          </w:r>
          <w:r>
            <w:rPr>
              <w:rFonts w:hint="eastAsia" w:eastAsia="宋体" w:asciiTheme="minorEastAsia" w:hAnsiTheme="minorEastAsia"/>
              <w:szCs w:val="28"/>
              <w:lang w:val="en-US" w:eastAsia="zh-CN"/>
            </w:rPr>
            <w:t xml:space="preserve"> 提升及</w:t>
          </w:r>
          <w:r>
            <w:rPr>
              <w:rFonts w:hint="eastAsia" w:eastAsia="宋体" w:asciiTheme="minorEastAsia" w:hAnsiTheme="minorEastAsia"/>
              <w:szCs w:val="28"/>
              <w:lang w:eastAsia="zh-CN"/>
            </w:rPr>
            <w:t>滑移装置拆除与主体恢复</w:t>
          </w:r>
          <w:r>
            <w:tab/>
          </w:r>
          <w:r>
            <w:fldChar w:fldCharType="begin"/>
          </w:r>
          <w:r>
            <w:instrText xml:space="preserve"> PAGEREF _Toc16208 \h </w:instrText>
          </w:r>
          <w:r>
            <w:fldChar w:fldCharType="separate"/>
          </w:r>
          <w:r>
            <w:rPr>
              <w:sz w:val="21"/>
            </w:rPr>
            <w:t>27</w:t>
          </w:r>
          <w:r>
            <w:fldChar w:fldCharType="end"/>
          </w:r>
          <w:r>
            <w:fldChar w:fldCharType="end"/>
          </w:r>
        </w:p>
        <w:p w14:paraId="722B87EC">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_Toc8667 </w:instrText>
          </w:r>
          <w:r>
            <w:rPr>
              <w:rFonts w:eastAsia="宋体"/>
            </w:rPr>
            <w:fldChar w:fldCharType="separate"/>
          </w:r>
          <w:r>
            <w:rPr>
              <w:rFonts w:hint="eastAsia" w:eastAsia="宋体" w:asciiTheme="minorEastAsia" w:hAnsiTheme="minorEastAsia"/>
              <w:szCs w:val="28"/>
              <w:lang w:eastAsia="zh"/>
            </w:rPr>
            <w:t>10</w:t>
          </w:r>
          <w:r>
            <w:rPr>
              <w:rFonts w:hint="eastAsia" w:eastAsia="宋体" w:asciiTheme="minorEastAsia" w:hAnsiTheme="minorEastAsia"/>
              <w:szCs w:val="28"/>
              <w:lang w:val="en-US" w:eastAsia="zh-CN"/>
            </w:rPr>
            <w:t xml:space="preserve"> </w:t>
          </w:r>
          <w:r>
            <w:rPr>
              <w:rFonts w:eastAsia="宋体" w:asciiTheme="minorEastAsia" w:hAnsiTheme="minorEastAsia"/>
              <w:szCs w:val="28"/>
            </w:rPr>
            <w:t>信息化与智能建造</w:t>
          </w:r>
          <w:r>
            <w:rPr>
              <w:rFonts w:eastAsia="宋体"/>
            </w:rPr>
            <w:tab/>
          </w:r>
          <w:r>
            <w:rPr>
              <w:rFonts w:eastAsia="宋体"/>
            </w:rPr>
            <w:fldChar w:fldCharType="begin"/>
          </w:r>
          <w:r>
            <w:rPr>
              <w:rFonts w:eastAsia="宋体"/>
            </w:rPr>
            <w:instrText xml:space="preserve"> PAGEREF _Toc8667 \h </w:instrText>
          </w:r>
          <w:r>
            <w:rPr>
              <w:rFonts w:eastAsia="宋体"/>
            </w:rPr>
            <w:fldChar w:fldCharType="separate"/>
          </w:r>
          <w:r>
            <w:rPr>
              <w:rFonts w:eastAsia="宋体"/>
              <w:sz w:val="21"/>
            </w:rPr>
            <w:t>28</w:t>
          </w:r>
          <w:r>
            <w:rPr>
              <w:rFonts w:eastAsia="宋体"/>
            </w:rPr>
            <w:fldChar w:fldCharType="end"/>
          </w:r>
          <w:r>
            <w:rPr>
              <w:rFonts w:eastAsia="宋体"/>
            </w:rPr>
            <w:fldChar w:fldCharType="end"/>
          </w:r>
        </w:p>
        <w:p w14:paraId="555E289F">
          <w:pPr>
            <w:pStyle w:val="11"/>
            <w:tabs>
              <w:tab w:val="right" w:leader="dot" w:pos="8306"/>
            </w:tabs>
            <w:spacing w:before="0" w:beforeLines="0" w:after="0" w:afterLines="0" w:line="240" w:lineRule="auto"/>
          </w:pPr>
          <w:r>
            <w:fldChar w:fldCharType="begin"/>
          </w:r>
          <w:r>
            <w:instrText xml:space="preserve"> HYPERLINK \l _Toc26185 </w:instrText>
          </w:r>
          <w:r>
            <w:fldChar w:fldCharType="separate"/>
          </w:r>
          <w:r>
            <w:rPr>
              <w:rFonts w:hint="eastAsia" w:eastAsia="宋体" w:asciiTheme="minorEastAsia" w:hAnsiTheme="minorEastAsia"/>
              <w:szCs w:val="28"/>
              <w:lang w:eastAsia="zh"/>
            </w:rPr>
            <w:t>10</w:t>
          </w:r>
          <w:r>
            <w:rPr>
              <w:rFonts w:eastAsia="宋体" w:asciiTheme="minorEastAsia" w:hAnsiTheme="minorEastAsia"/>
              <w:szCs w:val="28"/>
            </w:rPr>
            <w:t>.1</w:t>
          </w:r>
          <w:r>
            <w:rPr>
              <w:rFonts w:hint="eastAsia" w:eastAsia="宋体" w:asciiTheme="minorEastAsia" w:hAnsiTheme="minorEastAsia"/>
              <w:szCs w:val="28"/>
              <w:lang w:val="en-US" w:eastAsia="zh-CN"/>
            </w:rPr>
            <w:t xml:space="preserve">  </w:t>
          </w:r>
          <w:r>
            <w:rPr>
              <w:rFonts w:eastAsia="宋体" w:asciiTheme="minorEastAsia" w:hAnsiTheme="minorEastAsia"/>
              <w:szCs w:val="28"/>
            </w:rPr>
            <w:t>一般规定</w:t>
          </w:r>
          <w:r>
            <w:tab/>
          </w:r>
          <w:r>
            <w:fldChar w:fldCharType="begin"/>
          </w:r>
          <w:r>
            <w:instrText xml:space="preserve"> PAGEREF _Toc26185 \h </w:instrText>
          </w:r>
          <w:r>
            <w:fldChar w:fldCharType="separate"/>
          </w:r>
          <w:r>
            <w:rPr>
              <w:sz w:val="21"/>
            </w:rPr>
            <w:t>28</w:t>
          </w:r>
          <w:r>
            <w:fldChar w:fldCharType="end"/>
          </w:r>
          <w:r>
            <w:fldChar w:fldCharType="end"/>
          </w:r>
        </w:p>
        <w:p w14:paraId="022ADAFD">
          <w:pPr>
            <w:pStyle w:val="11"/>
            <w:tabs>
              <w:tab w:val="right" w:leader="dot" w:pos="8306"/>
            </w:tabs>
            <w:spacing w:before="0" w:beforeLines="0" w:after="0" w:afterLines="0" w:line="240" w:lineRule="auto"/>
          </w:pPr>
          <w:r>
            <w:fldChar w:fldCharType="begin"/>
          </w:r>
          <w:r>
            <w:instrText xml:space="preserve"> HYPERLINK \l _Toc20032 </w:instrText>
          </w:r>
          <w:r>
            <w:fldChar w:fldCharType="separate"/>
          </w:r>
          <w:r>
            <w:rPr>
              <w:rFonts w:hint="eastAsia" w:eastAsia="宋体" w:asciiTheme="minorEastAsia" w:hAnsiTheme="minorEastAsia"/>
              <w:szCs w:val="28"/>
              <w:lang w:eastAsia="zh"/>
              <w:woUserID w:val="1"/>
            </w:rPr>
            <w:t>10</w:t>
          </w:r>
          <w:r>
            <w:rPr>
              <w:rFonts w:eastAsia="宋体" w:asciiTheme="minorEastAsia" w:hAnsiTheme="minorEastAsia"/>
              <w:szCs w:val="28"/>
            </w:rPr>
            <w:t>.2</w:t>
          </w:r>
          <w:r>
            <w:rPr>
              <w:rFonts w:hint="eastAsia" w:eastAsia="宋体" w:asciiTheme="minorEastAsia" w:hAnsiTheme="minorEastAsia"/>
              <w:szCs w:val="28"/>
              <w:lang w:val="en-US" w:eastAsia="zh-CN"/>
            </w:rPr>
            <w:t xml:space="preserve">  </w:t>
          </w:r>
          <w:r>
            <w:rPr>
              <w:rFonts w:eastAsia="宋体" w:asciiTheme="minorEastAsia" w:hAnsiTheme="minorEastAsia"/>
              <w:szCs w:val="28"/>
            </w:rPr>
            <w:t>BIM</w:t>
          </w:r>
          <w:r>
            <w:rPr>
              <w:rFonts w:hint="eastAsia" w:eastAsia="宋体" w:asciiTheme="minorEastAsia" w:hAnsiTheme="minorEastAsia"/>
              <w:szCs w:val="28"/>
              <w:lang w:eastAsia="zh-CN"/>
            </w:rPr>
            <w:t>信息化建立</w:t>
          </w:r>
          <w:r>
            <w:tab/>
          </w:r>
          <w:r>
            <w:fldChar w:fldCharType="begin"/>
          </w:r>
          <w:r>
            <w:instrText xml:space="preserve"> PAGEREF _Toc20032 \h </w:instrText>
          </w:r>
          <w:r>
            <w:fldChar w:fldCharType="separate"/>
          </w:r>
          <w:r>
            <w:rPr>
              <w:sz w:val="21"/>
            </w:rPr>
            <w:t>28</w:t>
          </w:r>
          <w:r>
            <w:fldChar w:fldCharType="end"/>
          </w:r>
          <w:r>
            <w:fldChar w:fldCharType="end"/>
          </w:r>
        </w:p>
        <w:p w14:paraId="24E824BB">
          <w:pPr>
            <w:pStyle w:val="10"/>
            <w:tabs>
              <w:tab w:val="right" w:leader="dot" w:pos="8306"/>
            </w:tabs>
            <w:spacing w:before="0" w:beforeLines="0" w:after="0" w:afterLines="0" w:line="240" w:lineRule="auto"/>
            <w:rPr>
              <w:rFonts w:eastAsia="宋体"/>
            </w:rPr>
          </w:pPr>
          <w:r>
            <w:rPr>
              <w:rFonts w:eastAsia="宋体"/>
            </w:rPr>
            <w:fldChar w:fldCharType="begin"/>
          </w:r>
          <w:r>
            <w:rPr>
              <w:rFonts w:eastAsia="宋体"/>
            </w:rPr>
            <w:instrText xml:space="preserve"> HYPERLINK \l _Toc19016 </w:instrText>
          </w:r>
          <w:r>
            <w:rPr>
              <w:rFonts w:eastAsia="宋体"/>
            </w:rPr>
            <w:fldChar w:fldCharType="separate"/>
          </w:r>
          <w:r>
            <w:rPr>
              <w:rFonts w:hint="eastAsia" w:eastAsia="宋体"/>
              <w:bCs/>
              <w:szCs w:val="28"/>
            </w:rPr>
            <w:t>本标准用词说明</w:t>
          </w:r>
          <w:r>
            <w:rPr>
              <w:rFonts w:eastAsia="宋体"/>
            </w:rPr>
            <w:tab/>
          </w:r>
          <w:r>
            <w:rPr>
              <w:rFonts w:eastAsia="宋体"/>
            </w:rPr>
            <w:fldChar w:fldCharType="begin"/>
          </w:r>
          <w:r>
            <w:rPr>
              <w:rFonts w:eastAsia="宋体"/>
            </w:rPr>
            <w:instrText xml:space="preserve"> PAGEREF _Toc19016 \h </w:instrText>
          </w:r>
          <w:r>
            <w:rPr>
              <w:rFonts w:eastAsia="宋体"/>
            </w:rPr>
            <w:fldChar w:fldCharType="separate"/>
          </w:r>
          <w:r>
            <w:rPr>
              <w:rFonts w:eastAsia="宋体"/>
              <w:sz w:val="21"/>
            </w:rPr>
            <w:t>31</w:t>
          </w:r>
          <w:r>
            <w:rPr>
              <w:rFonts w:eastAsia="宋体"/>
            </w:rPr>
            <w:fldChar w:fldCharType="end"/>
          </w:r>
          <w:r>
            <w:rPr>
              <w:rFonts w:eastAsia="宋体"/>
            </w:rPr>
            <w:fldChar w:fldCharType="end"/>
          </w:r>
        </w:p>
        <w:p w14:paraId="37A5602D">
          <w:pPr>
            <w:pStyle w:val="10"/>
            <w:tabs>
              <w:tab w:val="right" w:leader="dot" w:pos="8306"/>
            </w:tabs>
            <w:spacing w:before="0" w:beforeLines="0" w:after="0" w:afterLines="0" w:line="240" w:lineRule="auto"/>
            <w:rPr>
              <w:rFonts w:eastAsia="宋体"/>
              <w:sz w:val="24"/>
            </w:rPr>
          </w:pPr>
          <w:r>
            <w:rPr>
              <w:rFonts w:eastAsia="宋体"/>
            </w:rPr>
            <w:fldChar w:fldCharType="begin"/>
          </w:r>
          <w:r>
            <w:rPr>
              <w:rFonts w:eastAsia="宋体"/>
            </w:rPr>
            <w:instrText xml:space="preserve"> HYPERLINK \l _Toc32602 </w:instrText>
          </w:r>
          <w:r>
            <w:rPr>
              <w:rFonts w:eastAsia="宋体"/>
            </w:rPr>
            <w:fldChar w:fldCharType="separate"/>
          </w:r>
          <w:r>
            <w:rPr>
              <w:rFonts w:hint="eastAsia" w:eastAsia="宋体"/>
              <w:bCs/>
              <w:szCs w:val="28"/>
              <w:lang w:val="en-US" w:eastAsia="zh-CN"/>
            </w:rPr>
            <w:t>引用</w:t>
          </w:r>
          <w:r>
            <w:rPr>
              <w:rFonts w:hint="eastAsia" w:eastAsia="宋体"/>
              <w:bCs/>
              <w:szCs w:val="28"/>
            </w:rPr>
            <w:t>标准</w:t>
          </w:r>
          <w:r>
            <w:rPr>
              <w:rFonts w:hint="eastAsia" w:eastAsia="宋体"/>
              <w:bCs/>
              <w:szCs w:val="28"/>
              <w:lang w:val="en-US" w:eastAsia="zh-CN"/>
            </w:rPr>
            <w:t>名录</w:t>
          </w:r>
          <w:r>
            <w:rPr>
              <w:rFonts w:eastAsia="宋体"/>
            </w:rPr>
            <w:tab/>
          </w:r>
          <w:r>
            <w:rPr>
              <w:rFonts w:eastAsia="宋体"/>
            </w:rPr>
            <w:fldChar w:fldCharType="begin"/>
          </w:r>
          <w:r>
            <w:rPr>
              <w:rFonts w:eastAsia="宋体"/>
            </w:rPr>
            <w:instrText xml:space="preserve"> PAGEREF _Toc32602 \h </w:instrText>
          </w:r>
          <w:r>
            <w:rPr>
              <w:rFonts w:eastAsia="宋体"/>
            </w:rPr>
            <w:fldChar w:fldCharType="separate"/>
          </w:r>
          <w:r>
            <w:rPr>
              <w:rFonts w:eastAsia="宋体"/>
              <w:sz w:val="21"/>
            </w:rPr>
            <w:t>32</w:t>
          </w:r>
          <w:r>
            <w:rPr>
              <w:rFonts w:eastAsia="宋体"/>
            </w:rPr>
            <w:fldChar w:fldCharType="end"/>
          </w:r>
          <w:r>
            <w:rPr>
              <w:rFonts w:eastAsia="宋体"/>
            </w:rPr>
            <w:fldChar w:fldCharType="end"/>
          </w:r>
        </w:p>
        <w:p w14:paraId="5D711C44">
          <w:pPr>
            <w:spacing w:before="164" w:beforeLines="50" w:after="164" w:afterLines="50" w:line="360" w:lineRule="auto"/>
          </w:pPr>
          <w:r>
            <w:rPr>
              <w:sz w:val="24"/>
            </w:rPr>
            <w:fldChar w:fldCharType="end"/>
          </w:r>
        </w:p>
      </w:sdtContent>
    </w:sdt>
    <w:sdt>
      <w:sdtPr>
        <w:rPr>
          <w:rFonts w:ascii="宋体" w:hAnsi="宋体" w:eastAsia="宋体" w:cs="Times New Roman"/>
          <w:kern w:val="2"/>
          <w:sz w:val="21"/>
          <w:szCs w:val="24"/>
          <w:lang w:val="en-US" w:eastAsia="zh-CN" w:bidi="ar-SA"/>
        </w:rPr>
        <w:id w:val="977730802"/>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14:paraId="2ACBC105">
          <w:pPr>
            <w:rPr>
              <w:rFonts w:asciiTheme="minorEastAsia" w:hAnsiTheme="minorEastAsia" w:eastAsiaTheme="minorEastAsia"/>
              <w:color w:val="000000" w:themeColor="text1"/>
              <w:sz w:val="28"/>
              <w:szCs w:val="28"/>
              <w14:textFill>
                <w14:solidFill>
                  <w14:schemeClr w14:val="tx1"/>
                </w14:solidFill>
              </w14:textFill>
            </w:rPr>
          </w:pPr>
        </w:p>
      </w:sdtContent>
    </w:sdt>
    <w:p w14:paraId="5E581A88">
      <w:bookmarkStart w:id="29" w:name="_Toc18338"/>
      <w:bookmarkStart w:id="30" w:name="_Toc14858"/>
      <w:bookmarkStart w:id="31" w:name="_Toc29029"/>
      <w:bookmarkStart w:id="32" w:name="_Toc13598"/>
    </w:p>
    <w:p w14:paraId="7FF8429B"/>
    <w:p w14:paraId="3813FD4B"/>
    <w:p w14:paraId="332C7886"/>
    <w:p w14:paraId="34CB88D6"/>
    <w:p w14:paraId="514A20A8"/>
    <w:p w14:paraId="70DDE75D"/>
    <w:p w14:paraId="7939C677"/>
    <w:p w14:paraId="0CD086CD"/>
    <w:p w14:paraId="50C9E55F">
      <w:pPr>
        <w:keepNext w:val="0"/>
        <w:keepLines w:val="0"/>
        <w:widowControl w:val="0"/>
        <w:suppressLineNumbers w:val="0"/>
        <w:autoSpaceDE w:val="0"/>
        <w:autoSpaceDN/>
        <w:snapToGrid w:val="0"/>
        <w:spacing w:before="0" w:beforeLines="0" w:beforeAutospacing="0" w:after="0" w:afterLines="0" w:afterAutospacing="0" w:line="360" w:lineRule="auto"/>
        <w:ind w:left="0" w:leftChars="0" w:right="0" w:rightChars="0" w:firstLine="0" w:firstLineChars="0"/>
        <w:jc w:val="center"/>
        <w:rPr>
          <w:rFonts w:hint="eastAsia" w:ascii="宋体" w:hAnsi="宋体" w:eastAsia="宋体" w:cs="宋体"/>
          <w:b/>
          <w:bCs/>
          <w:sz w:val="28"/>
          <w:szCs w:val="28"/>
          <w:woUserID w:val="1"/>
        </w:rPr>
      </w:pPr>
      <w:r>
        <w:rPr>
          <w:rFonts w:hint="eastAsia" w:ascii="宋体" w:hAnsi="宋体" w:eastAsia="宋体" w:cs="宋体"/>
          <w:b/>
          <w:bCs/>
          <w:kern w:val="2"/>
          <w:sz w:val="28"/>
          <w:szCs w:val="28"/>
          <w:lang w:val="en-US" w:eastAsia="zh-CN" w:bidi="ar"/>
          <w:woUserID w:val="1"/>
        </w:rPr>
        <w:t>Contents</w:t>
      </w:r>
    </w:p>
    <w:p w14:paraId="16104494">
      <w:pPr>
        <w:pStyle w:val="10"/>
        <w:keepNext w:val="0"/>
        <w:keepLines w:val="0"/>
        <w:widowControl w:val="0"/>
        <w:suppressLineNumbers w:val="0"/>
        <w:tabs>
          <w:tab w:val="right" w:leader="dot" w:pos="8312"/>
        </w:tabs>
        <w:autoSpaceDE/>
        <w:autoSpaceDN w:val="0"/>
        <w:adjustRightInd w:val="0"/>
        <w:snapToGrid w:val="0"/>
        <w:spacing w:before="0" w:beforeLines="0" w:beforeAutospacing="0" w:after="0" w:afterLines="0" w:afterAutospacing="0" w:line="360" w:lineRule="auto"/>
        <w:ind w:left="0" w:right="0"/>
        <w:jc w:val="left"/>
        <w:rPr>
          <w:rFonts w:hint="eastAsia" w:ascii="Times New Roman" w:hAnsi="Times New Roman" w:eastAsia="宋体" w:cs="Times New Roman"/>
          <w:sz w:val="28"/>
          <w:szCs w:val="24"/>
          <w:woUserID w:val="0"/>
        </w:rPr>
      </w:pPr>
      <w:r>
        <w:rPr>
          <w:rFonts w:hint="eastAsia" w:ascii="Times New Roman" w:hAnsi="Times New Roman" w:eastAsia="宋体" w:cs="Times New Roman"/>
          <w:kern w:val="2"/>
          <w:sz w:val="28"/>
          <w:szCs w:val="24"/>
          <w:lang w:val="en-US" w:eastAsia="zh-CN" w:bidi="ar"/>
          <w:woUserID w:val="0"/>
        </w:rPr>
        <w:fldChar w:fldCharType="begin"/>
      </w:r>
      <w:r>
        <w:rPr>
          <w:rFonts w:hint="eastAsia" w:ascii="Times New Roman" w:hAnsi="Times New Roman" w:eastAsia="宋体" w:cs="Times New Roman"/>
          <w:kern w:val="2"/>
          <w:sz w:val="28"/>
          <w:szCs w:val="24"/>
          <w:lang w:val="en-US" w:eastAsia="zh-CN" w:bidi="ar"/>
          <w:woUserID w:val="0"/>
        </w:rPr>
        <w:instrText xml:space="preserve"> HYPERLINK "" \l "_Toc662734112 " </w:instrText>
      </w:r>
      <w:r>
        <w:rPr>
          <w:rFonts w:hint="eastAsia" w:ascii="Times New Roman" w:hAnsi="Times New Roman" w:eastAsia="宋体" w:cs="Times New Roman"/>
          <w:kern w:val="2"/>
          <w:sz w:val="28"/>
          <w:szCs w:val="24"/>
          <w:lang w:val="en-US" w:eastAsia="zh-CN" w:bidi="ar"/>
          <w:woUserID w:val="0"/>
        </w:rPr>
        <w:fldChar w:fldCharType="separate"/>
      </w:r>
      <w:r>
        <w:rPr>
          <w:rStyle w:val="16"/>
          <w:rFonts w:hint="eastAsia" w:ascii="Times New Roman" w:hAnsi="Times New Roman" w:eastAsia="宋体" w:cs="Times New Roman"/>
          <w:sz w:val="28"/>
          <w:szCs w:val="24"/>
          <w:woUserID w:val="0"/>
        </w:rPr>
        <w:t>1   General provisions</w:t>
      </w:r>
      <w:r>
        <w:rPr>
          <w:rStyle w:val="16"/>
          <w:rFonts w:hint="eastAsia" w:ascii="Times New Roman" w:hAnsi="Times New Roman" w:eastAsia="宋体" w:cs="Times New Roman"/>
          <w:sz w:val="28"/>
          <w:szCs w:val="24"/>
          <w:woUserID w:val="0"/>
        </w:rPr>
        <w:tab/>
      </w:r>
      <w:r>
        <w:rPr>
          <w:rFonts w:hint="eastAsia" w:ascii="Times New Roman" w:hAnsi="Times New Roman" w:eastAsia="宋体" w:cs="Times New Roman"/>
          <w:sz w:val="24"/>
          <w:szCs w:val="22"/>
          <w:lang w:eastAsia="zh-CN"/>
          <w:woUserID w:val="0"/>
        </w:rPr>
        <w:t>6</w:t>
      </w:r>
      <w:r>
        <w:rPr>
          <w:rFonts w:hint="eastAsia" w:ascii="Times New Roman" w:hAnsi="Times New Roman" w:eastAsia="宋体" w:cs="Times New Roman"/>
          <w:kern w:val="2"/>
          <w:sz w:val="28"/>
          <w:szCs w:val="24"/>
          <w:lang w:val="en-US" w:eastAsia="zh-CN" w:bidi="ar"/>
          <w:woUserID w:val="0"/>
        </w:rPr>
        <w:fldChar w:fldCharType="end"/>
      </w:r>
    </w:p>
    <w:p w14:paraId="79D05F74">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eastAsia"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"_Toc173091772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2  Terms</w:t>
      </w:r>
      <w:r>
        <w:rPr>
          <w:rStyle w:val="16"/>
          <w:rFonts w:hint="eastAsia" w:ascii="Times New Roman" w:hAnsi="Times New Roman" w:eastAsia="宋体" w:cs="Times New Roman"/>
          <w:sz w:val="28"/>
          <w:szCs w:val="24"/>
          <w:lang w:bidi="ar-SA"/>
          <w:woUserID w:val="0"/>
        </w:rPr>
        <w:tab/>
      </w:r>
      <w:r>
        <w:rPr>
          <w:rFonts w:hint="eastAsia" w:ascii="Times New Roman" w:hAnsi="Times New Roman" w:cs="Times New Roman"/>
          <w:sz w:val="24"/>
          <w:szCs w:val="22"/>
          <w:lang w:eastAsia="zh-CN" w:bidi="ar-SA"/>
          <w:woUserID w:val="0"/>
        </w:rPr>
        <w:t>7</w:t>
      </w:r>
      <w:r>
        <w:rPr>
          <w:rFonts w:hint="eastAsia" w:ascii="Times New Roman" w:hAnsi="Times New Roman" w:eastAsia="宋体" w:cs="Times New Roman"/>
          <w:kern w:val="2"/>
          <w:sz w:val="28"/>
          <w:szCs w:val="24"/>
          <w:lang w:val="en-US" w:eastAsia="zh-CN" w:bidi="ar-SA"/>
          <w:woUserID w:val="0"/>
        </w:rPr>
        <w:fldChar w:fldCharType="end"/>
      </w:r>
    </w:p>
    <w:p w14:paraId="31285F68">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eastAsia"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"_Toc376269982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3  Basic regulations</w:t>
      </w:r>
      <w:r>
        <w:rPr>
          <w:rStyle w:val="16"/>
          <w:rFonts w:hint="eastAsia" w:ascii="Times New Roman" w:hAnsi="Times New Roman" w:eastAsia="宋体" w:cs="Times New Roman"/>
          <w:sz w:val="28"/>
          <w:szCs w:val="24"/>
          <w:lang w:bidi="ar-SA"/>
          <w:woUserID w:val="0"/>
        </w:rPr>
        <w:tab/>
      </w:r>
      <w:r>
        <w:rPr>
          <w:rFonts w:hint="eastAsia" w:ascii="Times New Roman" w:hAnsi="Times New Roman" w:cs="Times New Roman"/>
          <w:sz w:val="24"/>
          <w:szCs w:val="22"/>
          <w:lang w:eastAsia="zh-CN" w:bidi="ar-SA"/>
          <w:woUserID w:val="0"/>
        </w:rPr>
        <w:t>9</w:t>
      </w:r>
      <w:r>
        <w:rPr>
          <w:rFonts w:hint="eastAsia" w:ascii="Times New Roman" w:hAnsi="Times New Roman" w:eastAsia="宋体" w:cs="Times New Roman"/>
          <w:kern w:val="2"/>
          <w:sz w:val="28"/>
          <w:szCs w:val="24"/>
          <w:lang w:val="en-US" w:eastAsia="zh-CN" w:bidi="ar-SA"/>
          <w:woUserID w:val="0"/>
        </w:rPr>
        <w:fldChar w:fldCharType="end"/>
      </w:r>
    </w:p>
    <w:p w14:paraId="6C0EA64C">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default"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"_Toc1855124569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4  Materials and equipment</w:t>
      </w:r>
      <w:r>
        <w:rPr>
          <w:rStyle w:val="16"/>
          <w:rFonts w:hint="eastAsia" w:ascii="Times New Roman" w:hAnsi="Times New Roman" w:eastAsia="宋体" w:cs="Times New Roman"/>
          <w:sz w:val="28"/>
          <w:szCs w:val="24"/>
          <w:lang w:bidi="ar-SA"/>
          <w:woUserID w:val="0"/>
        </w:rPr>
        <w:tab/>
      </w:r>
      <w:r>
        <w:rPr>
          <w:rFonts w:hint="eastAsia" w:ascii="Times New Roman" w:hAnsi="Times New Roman" w:eastAsia="宋体" w:cs="Times New Roman"/>
          <w:kern w:val="2"/>
          <w:sz w:val="28"/>
          <w:szCs w:val="24"/>
          <w:lang w:val="en-US" w:eastAsia="zh-CN" w:bidi="ar-SA"/>
          <w:woUserID w:val="0"/>
        </w:rPr>
        <w:fldChar w:fldCharType="end"/>
      </w:r>
      <w:r>
        <w:rPr>
          <w:rFonts w:hint="eastAsia" w:ascii="Times New Roman" w:hAnsi="Times New Roman" w:cs="Times New Roman"/>
          <w:sz w:val="24"/>
          <w:szCs w:val="22"/>
          <w:lang w:val="en-US" w:eastAsia="zh-CN" w:bidi="ar-SA"/>
          <w:woUserID w:val="0"/>
        </w:rPr>
        <w:t>10</w:t>
      </w:r>
    </w:p>
    <w:p w14:paraId="2FBADC24">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"_Toc1620473079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4.1  General stipulations</w:t>
      </w:r>
      <w:r>
        <w:rPr>
          <w:rStyle w:val="16"/>
          <w:rFonts w:hint="eastAsia" w:ascii="Times New Roman" w:hAnsi="Times New Roman" w:eastAsia="宋体" w:cs="Times New Roman"/>
          <w:sz w:val="24"/>
          <w:szCs w:val="24"/>
          <w:lang w:bidi="ar-SA"/>
          <w:woUserID w:val="0"/>
        </w:rPr>
        <w:tab/>
      </w:r>
      <w:r>
        <w:rPr>
          <w:rFonts w:hint="eastAsia" w:ascii="Times New Roman" w:hAnsi="Times New Roman" w:cs="Times New Roman"/>
          <w:sz w:val="24"/>
          <w:szCs w:val="24"/>
          <w:lang w:val="en-US" w:eastAsia="zh-CN" w:bidi="ar-SA"/>
          <w:woUserID w:val="0"/>
        </w:rPr>
        <w:t>1</w:t>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0</w:t>
      </w:r>
    </w:p>
    <w:p w14:paraId="24F35ABE">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"_Toc276053006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4.2  Material</w:t>
      </w:r>
      <w:r>
        <w:rPr>
          <w:rStyle w:val="16"/>
          <w:rFonts w:hint="eastAsia" w:ascii="Times New Roman" w:hAnsi="Times New Roman" w:eastAsia="宋体" w:cs="Times New Roman"/>
          <w:sz w:val="24"/>
          <w:szCs w:val="24"/>
          <w:lang w:bidi="ar-SA"/>
          <w:woUserID w:val="0"/>
        </w:rPr>
        <w:tab/>
      </w:r>
      <w:r>
        <w:rPr>
          <w:rFonts w:hint="eastAsia" w:ascii="Times New Roman" w:hAnsi="Times New Roman" w:cs="Times New Roman"/>
          <w:sz w:val="24"/>
          <w:szCs w:val="24"/>
          <w:lang w:eastAsia="zh-CN" w:bidi="ar-SA"/>
          <w:woUserID w:val="0"/>
        </w:rPr>
        <w:t>1</w:t>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0</w:t>
      </w:r>
    </w:p>
    <w:p w14:paraId="0662FDBB">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"_Toc1679377446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4.3  Equipment</w:t>
      </w:r>
      <w:r>
        <w:rPr>
          <w:rStyle w:val="16"/>
          <w:rFonts w:hint="eastAsia" w:ascii="Times New Roman" w:hAnsi="Times New Roman" w:eastAsia="宋体" w:cs="Times New Roman"/>
          <w:sz w:val="24"/>
          <w:szCs w:val="24"/>
          <w:lang w:bidi="ar-SA"/>
          <w:woUserID w:val="0"/>
        </w:rPr>
        <w:tab/>
      </w:r>
      <w:r>
        <w:rPr>
          <w:rFonts w:hint="eastAsia" w:ascii="Times New Roman" w:hAnsi="Times New Roman" w:cs="Times New Roman"/>
          <w:sz w:val="24"/>
          <w:szCs w:val="24"/>
          <w:lang w:eastAsia="zh-CN" w:bidi="ar-SA"/>
          <w:woUserID w:val="0"/>
        </w:rPr>
        <w:t>1</w:t>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1</w:t>
      </w:r>
    </w:p>
    <w:p w14:paraId="73AFD619">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default"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"_Toc1232981676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 xml:space="preserve">5  Foundation construction </w:t>
      </w:r>
      <w:r>
        <w:rPr>
          <w:rStyle w:val="16"/>
          <w:rFonts w:hint="eastAsia" w:ascii="Times New Roman" w:hAnsi="Times New Roman" w:eastAsia="宋体" w:cs="Times New Roman"/>
          <w:sz w:val="28"/>
          <w:szCs w:val="24"/>
          <w:lang w:bidi="ar-SA"/>
          <w:woUserID w:val="0"/>
        </w:rPr>
        <w:tab/>
      </w:r>
      <w:r>
        <w:rPr>
          <w:rFonts w:hint="eastAsia" w:ascii="Times New Roman" w:hAnsi="Times New Roman" w:cs="Times New Roman"/>
          <w:sz w:val="24"/>
          <w:szCs w:val="22"/>
          <w:lang w:eastAsia="zh-CN" w:bidi="ar-SA"/>
          <w:woUserID w:val="0"/>
        </w:rPr>
        <w:t>1</w:t>
      </w:r>
      <w:r>
        <w:rPr>
          <w:rFonts w:hint="eastAsia" w:ascii="Times New Roman" w:hAnsi="Times New Roman" w:eastAsia="宋体" w:cs="Times New Roman"/>
          <w:kern w:val="2"/>
          <w:sz w:val="28"/>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2</w:t>
      </w:r>
    </w:p>
    <w:p w14:paraId="3053F0A7">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"_Toc1533876219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5.1  General stipulations</w:t>
      </w:r>
      <w:r>
        <w:rPr>
          <w:rStyle w:val="16"/>
          <w:rFonts w:hint="eastAsia" w:ascii="Times New Roman" w:hAnsi="Times New Roman" w:eastAsia="宋体" w:cs="Times New Roman"/>
          <w:sz w:val="24"/>
          <w:szCs w:val="24"/>
          <w:lang w:bidi="ar-SA"/>
          <w:woUserID w:val="0"/>
        </w:rPr>
        <w:tab/>
      </w:r>
      <w:r>
        <w:rPr>
          <w:rFonts w:hint="eastAsia" w:ascii="Times New Roman" w:hAnsi="Times New Roman" w:cs="Times New Roman"/>
          <w:sz w:val="24"/>
          <w:szCs w:val="24"/>
          <w:lang w:eastAsia="zh-CN" w:bidi="ar-SA"/>
          <w:woUserID w:val="0"/>
        </w:rPr>
        <w:t>1</w:t>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2</w:t>
      </w:r>
    </w:p>
    <w:p w14:paraId="2E6D389E">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"_Toc519397375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5.2  The basic platform</w:t>
      </w:r>
      <w:r>
        <w:rPr>
          <w:rStyle w:val="16"/>
          <w:rFonts w:hint="eastAsia" w:ascii="Times New Roman" w:hAnsi="Times New Roman" w:eastAsia="宋体" w:cs="Times New Roman"/>
          <w:sz w:val="24"/>
          <w:szCs w:val="24"/>
          <w:lang w:bidi="ar-SA"/>
          <w:woUserID w:val="0"/>
        </w:rPr>
        <w:tab/>
      </w:r>
      <w:r>
        <w:rPr>
          <w:rFonts w:hint="eastAsia" w:ascii="Times New Roman" w:hAnsi="Times New Roman" w:cs="Times New Roman"/>
          <w:sz w:val="24"/>
          <w:szCs w:val="24"/>
          <w:lang w:eastAsia="zh-CN" w:bidi="ar-SA"/>
          <w:woUserID w:val="0"/>
        </w:rPr>
        <w:t>1</w:t>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2</w:t>
      </w:r>
    </w:p>
    <w:p w14:paraId="46184EA0">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"_Toc555576206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5.3  Utilization of the old furnace body foundation</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_Toc555576206 \h </w:instrText>
      </w:r>
      <w:r>
        <w:rPr>
          <w:rStyle w:val="16"/>
          <w:rFonts w:hint="eastAsia" w:ascii="Times New Roman" w:hAnsi="Times New Roman" w:eastAsia="宋体" w:cs="Times New Roman"/>
          <w:sz w:val="24"/>
          <w:szCs w:val="24"/>
          <w:lang w:bidi="ar-SA"/>
          <w:woUserID w:val="0"/>
        </w:rPr>
        <w:fldChar w:fldCharType="separate"/>
      </w:r>
      <w:r>
        <w:rPr>
          <w:rStyle w:val="16"/>
          <w:rFonts w:hint="default" w:ascii="Times New Roman" w:hAnsi="Times New Roman" w:eastAsia="宋体" w:cs="Times New Roman"/>
          <w:b w:val="0"/>
          <w:bCs w:val="0"/>
          <w:color w:val="000000"/>
          <w:sz w:val="24"/>
          <w:szCs w:val="24"/>
          <w:lang w:bidi="ar-SA"/>
          <w:woUserID w:val="0"/>
        </w:rPr>
        <w:t>1</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4</w:t>
      </w:r>
    </w:p>
    <w:p w14:paraId="5363A26F">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eastAsia"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"_Toc1023300968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6  Lift and move the installation construction</w:t>
      </w:r>
      <w:r>
        <w:rPr>
          <w:rStyle w:val="16"/>
          <w:rFonts w:hint="eastAsia" w:ascii="Times New Roman" w:hAnsi="Times New Roman" w:eastAsia="宋体" w:cs="Times New Roman"/>
          <w:sz w:val="28"/>
          <w:szCs w:val="24"/>
          <w:lang w:bidi="ar-SA"/>
          <w:woUserID w:val="0"/>
        </w:rPr>
        <w:tab/>
      </w:r>
      <w:r>
        <w:rPr>
          <w:rStyle w:val="16"/>
          <w:rFonts w:hint="eastAsia" w:ascii="Times New Roman" w:hAnsi="Times New Roman" w:eastAsia="宋体" w:cs="Times New Roman"/>
          <w:sz w:val="24"/>
          <w:szCs w:val="22"/>
          <w:lang w:bidi="ar-SA"/>
          <w:woUserID w:val="0"/>
        </w:rPr>
        <w:fldChar w:fldCharType="begin"/>
      </w:r>
      <w:r>
        <w:rPr>
          <w:rStyle w:val="16"/>
          <w:rFonts w:hint="eastAsia" w:ascii="Times New Roman" w:hAnsi="Times New Roman" w:eastAsia="宋体" w:cs="Times New Roman"/>
          <w:sz w:val="24"/>
          <w:szCs w:val="22"/>
          <w:lang w:bidi="ar-SA"/>
          <w:woUserID w:val="0"/>
        </w:rPr>
        <w:instrText xml:space="preserve"> PAGEREF _Toc1023300968 \h </w:instrText>
      </w:r>
      <w:r>
        <w:rPr>
          <w:rStyle w:val="16"/>
          <w:rFonts w:hint="eastAsia" w:ascii="Times New Roman" w:hAnsi="Times New Roman" w:eastAsia="宋体" w:cs="Times New Roman"/>
          <w:sz w:val="24"/>
          <w:szCs w:val="22"/>
          <w:lang w:bidi="ar-SA"/>
          <w:woUserID w:val="0"/>
        </w:rPr>
        <w:fldChar w:fldCharType="separate"/>
      </w:r>
      <w:r>
        <w:rPr>
          <w:rStyle w:val="16"/>
          <w:rFonts w:hint="default" w:ascii="Times New Roman" w:hAnsi="Times New Roman" w:eastAsia="宋体" w:cs="Times New Roman"/>
          <w:b w:val="0"/>
          <w:bCs w:val="0"/>
          <w:color w:val="000000"/>
          <w:sz w:val="24"/>
          <w:szCs w:val="22"/>
          <w:lang w:bidi="ar-SA"/>
          <w:woUserID w:val="0"/>
        </w:rPr>
        <w:t>1</w:t>
      </w:r>
      <w:r>
        <w:rPr>
          <w:rFonts w:hint="eastAsia" w:ascii="Times New Roman" w:hAnsi="Times New Roman" w:cs="Times New Roman"/>
          <w:b w:val="0"/>
          <w:bCs w:val="0"/>
          <w:sz w:val="24"/>
          <w:szCs w:val="22"/>
          <w:lang w:val="en-US" w:eastAsia="zh-CN" w:bidi="ar-SA"/>
          <w:woUserID w:val="0"/>
        </w:rPr>
        <w:t>6</w:t>
      </w:r>
      <w:r>
        <w:rPr>
          <w:rStyle w:val="16"/>
          <w:rFonts w:hint="eastAsia" w:ascii="Times New Roman" w:hAnsi="Times New Roman" w:eastAsia="宋体" w:cs="Times New Roman"/>
          <w:sz w:val="24"/>
          <w:szCs w:val="22"/>
          <w:lang w:bidi="ar-SA"/>
          <w:woUserID w:val="0"/>
        </w:rPr>
        <w:fldChar w:fldCharType="end"/>
      </w:r>
      <w:r>
        <w:rPr>
          <w:rFonts w:hint="eastAsia" w:ascii="Times New Roman" w:hAnsi="Times New Roman" w:eastAsia="宋体" w:cs="Times New Roman"/>
          <w:kern w:val="2"/>
          <w:sz w:val="28"/>
          <w:szCs w:val="24"/>
          <w:lang w:val="en-US" w:eastAsia="zh-CN" w:bidi="ar-SA"/>
          <w:woUserID w:val="0"/>
        </w:rPr>
        <w:fldChar w:fldCharType="end"/>
      </w:r>
    </w:p>
    <w:p w14:paraId="3D3E5CDA">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"_Toc581796025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6.1  General stipulations</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_Toc581796025 \h </w:instrText>
      </w:r>
      <w:r>
        <w:rPr>
          <w:rStyle w:val="16"/>
          <w:rFonts w:hint="eastAsia" w:ascii="Times New Roman" w:hAnsi="Times New Roman" w:eastAsia="宋体" w:cs="Times New Roman"/>
          <w:sz w:val="24"/>
          <w:szCs w:val="24"/>
          <w:lang w:bidi="ar-SA"/>
          <w:woUserID w:val="0"/>
        </w:rPr>
        <w:fldChar w:fldCharType="separate"/>
      </w:r>
      <w:r>
        <w:rPr>
          <w:rStyle w:val="16"/>
          <w:rFonts w:hint="default" w:ascii="Times New Roman" w:hAnsi="Times New Roman" w:eastAsia="宋体" w:cs="Times New Roman"/>
          <w:b w:val="0"/>
          <w:bCs w:val="0"/>
          <w:color w:val="000000"/>
          <w:sz w:val="24"/>
          <w:szCs w:val="24"/>
          <w:lang w:bidi="ar-SA"/>
          <w:woUserID w:val="0"/>
        </w:rPr>
        <w:t>1</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6</w:t>
      </w:r>
    </w:p>
    <w:p w14:paraId="444539DD">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"_Toc1836333107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6.2  Production and installation of the hydraulic lifting system</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_Toc1836333107 \h </w:instrText>
      </w:r>
      <w:r>
        <w:rPr>
          <w:rStyle w:val="16"/>
          <w:rFonts w:hint="eastAsia" w:ascii="Times New Roman" w:hAnsi="Times New Roman" w:eastAsia="宋体" w:cs="Times New Roman"/>
          <w:sz w:val="24"/>
          <w:szCs w:val="24"/>
          <w:lang w:bidi="ar-SA"/>
          <w:woUserID w:val="0"/>
        </w:rPr>
        <w:fldChar w:fldCharType="separate"/>
      </w:r>
      <w:r>
        <w:rPr>
          <w:rStyle w:val="16"/>
          <w:rFonts w:hint="default" w:ascii="Times New Roman" w:hAnsi="Times New Roman" w:eastAsia="宋体" w:cs="Times New Roman"/>
          <w:b w:val="0"/>
          <w:bCs w:val="0"/>
          <w:color w:val="000000"/>
          <w:sz w:val="24"/>
          <w:szCs w:val="24"/>
          <w:lang w:bidi="ar-SA"/>
          <w:woUserID w:val="0"/>
        </w:rPr>
        <w:t>1</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7</w:t>
      </w:r>
    </w:p>
    <w:p w14:paraId="1F9B1237">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"_Toc2015915865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6.3  Preparation and installation of the transfer device</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_Toc2015915865 \h </w:instrText>
      </w:r>
      <w:r>
        <w:rPr>
          <w:rStyle w:val="16"/>
          <w:rFonts w:hint="eastAsia" w:ascii="Times New Roman" w:hAnsi="Times New Roman" w:eastAsia="宋体" w:cs="Times New Roman"/>
          <w:sz w:val="24"/>
          <w:szCs w:val="24"/>
          <w:lang w:bidi="ar-SA"/>
          <w:woUserID w:val="0"/>
        </w:rPr>
        <w:fldChar w:fldCharType="separate"/>
      </w:r>
      <w:r>
        <w:rPr>
          <w:rStyle w:val="16"/>
          <w:rFonts w:hint="default" w:ascii="Times New Roman" w:hAnsi="Times New Roman" w:eastAsia="宋体" w:cs="Times New Roman"/>
          <w:b w:val="0"/>
          <w:bCs w:val="0"/>
          <w:color w:val="000000"/>
          <w:sz w:val="24"/>
          <w:szCs w:val="24"/>
          <w:lang w:bidi="ar-SA"/>
          <w:woUserID w:val="0"/>
        </w:rPr>
        <w:t>1</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7</w:t>
      </w:r>
    </w:p>
    <w:p w14:paraId="5754C679">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eastAsia"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"_Toc189902804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7  Construction and installation of the blast furnace body offline</w:t>
      </w:r>
      <w:r>
        <w:rPr>
          <w:rStyle w:val="16"/>
          <w:rFonts w:hint="eastAsia" w:ascii="Times New Roman" w:hAnsi="Times New Roman" w:eastAsia="宋体" w:cs="Times New Roman"/>
          <w:sz w:val="28"/>
          <w:szCs w:val="24"/>
          <w:lang w:bidi="ar-SA"/>
          <w:woUserID w:val="0"/>
        </w:rPr>
        <w:tab/>
      </w:r>
      <w:r>
        <w:rPr>
          <w:rStyle w:val="16"/>
          <w:rFonts w:hint="eastAsia" w:ascii="Times New Roman" w:hAnsi="Times New Roman" w:eastAsia="宋体" w:cs="Times New Roman"/>
          <w:sz w:val="24"/>
          <w:szCs w:val="22"/>
          <w:lang w:bidi="ar-SA"/>
          <w:woUserID w:val="0"/>
        </w:rPr>
        <w:fldChar w:fldCharType="begin"/>
      </w:r>
      <w:r>
        <w:rPr>
          <w:rStyle w:val="16"/>
          <w:rFonts w:hint="eastAsia" w:ascii="Times New Roman" w:hAnsi="Times New Roman" w:eastAsia="宋体" w:cs="Times New Roman"/>
          <w:sz w:val="24"/>
          <w:szCs w:val="22"/>
          <w:lang w:bidi="ar-SA"/>
          <w:woUserID w:val="0"/>
        </w:rPr>
        <w:instrText xml:space="preserve"> PAGEREF _Toc189902804 \h </w:instrText>
      </w:r>
      <w:r>
        <w:rPr>
          <w:rStyle w:val="16"/>
          <w:rFonts w:hint="eastAsia" w:ascii="Times New Roman" w:hAnsi="Times New Roman" w:eastAsia="宋体" w:cs="Times New Roman"/>
          <w:sz w:val="24"/>
          <w:szCs w:val="22"/>
          <w:lang w:bidi="ar-SA"/>
          <w:woUserID w:val="0"/>
        </w:rPr>
        <w:fldChar w:fldCharType="separate"/>
      </w:r>
      <w:r>
        <w:rPr>
          <w:rFonts w:hint="eastAsia" w:ascii="Times New Roman" w:hAnsi="Times New Roman" w:cs="Times New Roman"/>
          <w:b w:val="0"/>
          <w:bCs w:val="0"/>
          <w:sz w:val="24"/>
          <w:szCs w:val="22"/>
          <w:lang w:val="en-US" w:eastAsia="zh-CN" w:bidi="ar-SA"/>
          <w:woUserID w:val="0"/>
        </w:rPr>
        <w:t>20</w:t>
      </w:r>
      <w:r>
        <w:rPr>
          <w:rStyle w:val="16"/>
          <w:rFonts w:hint="eastAsia" w:ascii="Times New Roman" w:hAnsi="Times New Roman" w:eastAsia="宋体" w:cs="Times New Roman"/>
          <w:sz w:val="24"/>
          <w:szCs w:val="22"/>
          <w:lang w:bidi="ar-SA"/>
          <w:woUserID w:val="0"/>
        </w:rPr>
        <w:fldChar w:fldCharType="end"/>
      </w:r>
      <w:r>
        <w:rPr>
          <w:rFonts w:hint="eastAsia" w:ascii="Times New Roman" w:hAnsi="Times New Roman" w:eastAsia="宋体" w:cs="Times New Roman"/>
          <w:kern w:val="2"/>
          <w:sz w:val="28"/>
          <w:szCs w:val="24"/>
          <w:lang w:val="en-US" w:eastAsia="zh-CN" w:bidi="ar-SA"/>
          <w:woUserID w:val="0"/>
        </w:rPr>
        <w:fldChar w:fldCharType="end"/>
      </w:r>
    </w:p>
    <w:p w14:paraId="608962F7">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eastAsia" w:ascii="Times New Roman" w:hAnsi="Times New Roman" w:eastAsia="宋体" w:cs="Times New Roman"/>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"_Toc1299950096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8  Demolition of old blast furnace furnace body and reinforcement and transformation of main steel structure frame</w:t>
      </w:r>
      <w:r>
        <w:rPr>
          <w:rStyle w:val="16"/>
          <w:rFonts w:hint="eastAsia" w:ascii="Times New Roman" w:hAnsi="Times New Roman" w:eastAsia="宋体" w:cs="Times New Roman"/>
          <w:sz w:val="28"/>
          <w:szCs w:val="24"/>
          <w:lang w:bidi="ar-SA"/>
          <w:woUserID w:val="0"/>
        </w:rPr>
        <w:tab/>
      </w:r>
      <w:r>
        <w:rPr>
          <w:rStyle w:val="16"/>
          <w:rFonts w:hint="eastAsia" w:ascii="Times New Roman" w:hAnsi="Times New Roman" w:eastAsia="宋体" w:cs="Times New Roman"/>
          <w:sz w:val="24"/>
          <w:szCs w:val="22"/>
          <w:lang w:bidi="ar-SA"/>
          <w:woUserID w:val="0"/>
        </w:rPr>
        <w:fldChar w:fldCharType="begin"/>
      </w:r>
      <w:r>
        <w:rPr>
          <w:rStyle w:val="16"/>
          <w:rFonts w:hint="eastAsia" w:ascii="Times New Roman" w:hAnsi="Times New Roman" w:eastAsia="宋体" w:cs="Times New Roman"/>
          <w:sz w:val="24"/>
          <w:szCs w:val="22"/>
          <w:lang w:bidi="ar-SA"/>
          <w:woUserID w:val="0"/>
        </w:rPr>
        <w:instrText xml:space="preserve"> PAGEREF _Toc1299950096 \h </w:instrText>
      </w:r>
      <w:r>
        <w:rPr>
          <w:rStyle w:val="16"/>
          <w:rFonts w:hint="eastAsia" w:ascii="Times New Roman" w:hAnsi="Times New Roman" w:eastAsia="宋体" w:cs="Times New Roman"/>
          <w:sz w:val="24"/>
          <w:szCs w:val="22"/>
          <w:lang w:bidi="ar-SA"/>
          <w:woUserID w:val="0"/>
        </w:rPr>
        <w:fldChar w:fldCharType="separate"/>
      </w:r>
      <w:r>
        <w:rPr>
          <w:rFonts w:hint="eastAsia" w:ascii="Times New Roman" w:hAnsi="Times New Roman" w:cs="Times New Roman"/>
          <w:b w:val="0"/>
          <w:bCs w:val="0"/>
          <w:sz w:val="24"/>
          <w:szCs w:val="22"/>
          <w:lang w:val="en-US" w:eastAsia="zh-CN" w:bidi="ar-SA"/>
          <w:woUserID w:val="0"/>
        </w:rPr>
        <w:t>21</w:t>
      </w:r>
      <w:r>
        <w:rPr>
          <w:rStyle w:val="16"/>
          <w:rFonts w:hint="eastAsia" w:ascii="Times New Roman" w:hAnsi="Times New Roman" w:eastAsia="宋体" w:cs="Times New Roman"/>
          <w:sz w:val="24"/>
          <w:szCs w:val="22"/>
          <w:lang w:bidi="ar-SA"/>
          <w:woUserID w:val="0"/>
        </w:rPr>
        <w:fldChar w:fldCharType="end"/>
      </w:r>
      <w:r>
        <w:rPr>
          <w:rFonts w:hint="eastAsia" w:ascii="Times New Roman" w:hAnsi="Times New Roman" w:eastAsia="宋体" w:cs="Times New Roman"/>
          <w:kern w:val="2"/>
          <w:sz w:val="28"/>
          <w:szCs w:val="24"/>
          <w:lang w:val="en-US" w:eastAsia="zh-CN" w:bidi="ar-SA"/>
          <w:woUserID w:val="0"/>
        </w:rPr>
        <w:fldChar w:fldCharType="end"/>
      </w:r>
    </w:p>
    <w:p w14:paraId="73359F31">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eastAsia"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"_Toc673026260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9  The furnace body is in place</w:t>
      </w:r>
      <w:r>
        <w:rPr>
          <w:rStyle w:val="16"/>
          <w:rFonts w:hint="eastAsia" w:ascii="Times New Roman" w:hAnsi="Times New Roman" w:eastAsia="宋体" w:cs="Times New Roman"/>
          <w:sz w:val="28"/>
          <w:szCs w:val="24"/>
          <w:lang w:bidi="ar-SA"/>
          <w:woUserID w:val="0"/>
        </w:rPr>
        <w:tab/>
      </w:r>
      <w:r>
        <w:rPr>
          <w:rStyle w:val="16"/>
          <w:rFonts w:hint="eastAsia" w:ascii="Times New Roman" w:hAnsi="Times New Roman" w:eastAsia="宋体" w:cs="Times New Roman"/>
          <w:sz w:val="24"/>
          <w:szCs w:val="22"/>
          <w:lang w:bidi="ar-SA"/>
          <w:woUserID w:val="0"/>
        </w:rPr>
        <w:fldChar w:fldCharType="begin"/>
      </w:r>
      <w:r>
        <w:rPr>
          <w:rStyle w:val="16"/>
          <w:rFonts w:hint="eastAsia" w:ascii="Times New Roman" w:hAnsi="Times New Roman" w:eastAsia="宋体" w:cs="Times New Roman"/>
          <w:sz w:val="24"/>
          <w:szCs w:val="22"/>
          <w:lang w:bidi="ar-SA"/>
          <w:woUserID w:val="0"/>
        </w:rPr>
        <w:instrText xml:space="preserve"> PAGEREF _Toc673026260 \h </w:instrText>
      </w:r>
      <w:r>
        <w:rPr>
          <w:rStyle w:val="16"/>
          <w:rFonts w:hint="eastAsia" w:ascii="Times New Roman" w:hAnsi="Times New Roman" w:eastAsia="宋体" w:cs="Times New Roman"/>
          <w:sz w:val="24"/>
          <w:szCs w:val="22"/>
          <w:lang w:bidi="ar-SA"/>
          <w:woUserID w:val="0"/>
        </w:rPr>
        <w:fldChar w:fldCharType="separate"/>
      </w:r>
      <w:r>
        <w:rPr>
          <w:rStyle w:val="16"/>
          <w:rFonts w:hint="default" w:ascii="Times New Roman" w:hAnsi="Times New Roman" w:eastAsia="宋体" w:cs="Times New Roman"/>
          <w:b w:val="0"/>
          <w:bCs w:val="0"/>
          <w:color w:val="000000"/>
          <w:sz w:val="24"/>
          <w:szCs w:val="22"/>
          <w:lang w:bidi="ar-SA"/>
          <w:woUserID w:val="0"/>
        </w:rPr>
        <w:t>2</w:t>
      </w:r>
      <w:r>
        <w:rPr>
          <w:rFonts w:hint="eastAsia" w:ascii="Times New Roman" w:hAnsi="Times New Roman" w:cs="Times New Roman"/>
          <w:b w:val="0"/>
          <w:bCs w:val="0"/>
          <w:sz w:val="24"/>
          <w:szCs w:val="22"/>
          <w:lang w:val="en-US" w:eastAsia="zh-CN" w:bidi="ar-SA"/>
          <w:woUserID w:val="0"/>
        </w:rPr>
        <w:t>3</w:t>
      </w:r>
      <w:r>
        <w:rPr>
          <w:rStyle w:val="16"/>
          <w:rFonts w:hint="eastAsia" w:ascii="Times New Roman" w:hAnsi="Times New Roman" w:eastAsia="宋体" w:cs="Times New Roman"/>
          <w:sz w:val="24"/>
          <w:szCs w:val="22"/>
          <w:lang w:bidi="ar-SA"/>
          <w:woUserID w:val="0"/>
        </w:rPr>
        <w:fldChar w:fldCharType="end"/>
      </w:r>
      <w:r>
        <w:rPr>
          <w:rFonts w:hint="eastAsia" w:ascii="Times New Roman" w:hAnsi="Times New Roman" w:eastAsia="宋体" w:cs="Times New Roman"/>
          <w:kern w:val="2"/>
          <w:sz w:val="28"/>
          <w:szCs w:val="24"/>
          <w:lang w:val="en-US" w:eastAsia="zh-CN" w:bidi="ar-SA"/>
          <w:woUserID w:val="0"/>
        </w:rPr>
        <w:fldChar w:fldCharType="end"/>
      </w:r>
    </w:p>
    <w:p w14:paraId="6B7E1A78">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eastAsia"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"_Toc360609992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9.1  Check the furnace body before construction</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_Toc360609992 \h </w:instrText>
      </w:r>
      <w:r>
        <w:rPr>
          <w:rStyle w:val="16"/>
          <w:rFonts w:hint="eastAsia" w:ascii="Times New Roman" w:hAnsi="Times New Roman" w:eastAsia="宋体" w:cs="Times New Roman"/>
          <w:sz w:val="24"/>
          <w:szCs w:val="24"/>
          <w:lang w:bidi="ar-SA"/>
          <w:woUserID w:val="0"/>
        </w:rPr>
        <w:fldChar w:fldCharType="separate"/>
      </w:r>
      <w:r>
        <w:rPr>
          <w:rStyle w:val="16"/>
          <w:rFonts w:hint="default" w:ascii="Times New Roman" w:hAnsi="Times New Roman" w:eastAsia="宋体" w:cs="Times New Roman"/>
          <w:b w:val="0"/>
          <w:bCs w:val="0"/>
          <w:color w:val="000000"/>
          <w:sz w:val="24"/>
          <w:szCs w:val="24"/>
          <w:lang w:bidi="ar-SA"/>
          <w:woUserID w:val="0"/>
        </w:rPr>
        <w:t>2</w:t>
      </w:r>
      <w:r>
        <w:rPr>
          <w:rFonts w:hint="eastAsia" w:ascii="Times New Roman" w:hAnsi="Times New Roman" w:cs="Times New Roman"/>
          <w:b w:val="0"/>
          <w:bCs w:val="0"/>
          <w:sz w:val="24"/>
          <w:szCs w:val="24"/>
          <w:lang w:val="en-US" w:eastAsia="zh-CN" w:bidi="ar-SA"/>
          <w:woUserID w:val="0"/>
        </w:rPr>
        <w:t>3</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p>
    <w:p w14:paraId="57661475">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"_Toc369852941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9.2  Lift the roof shell</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_Toc369852941 \h </w:instrText>
      </w:r>
      <w:r>
        <w:rPr>
          <w:rStyle w:val="16"/>
          <w:rFonts w:hint="eastAsia" w:ascii="Times New Roman" w:hAnsi="Times New Roman" w:eastAsia="宋体" w:cs="Times New Roman"/>
          <w:sz w:val="24"/>
          <w:szCs w:val="24"/>
          <w:lang w:bidi="ar-SA"/>
          <w:woUserID w:val="0"/>
        </w:rPr>
        <w:fldChar w:fldCharType="separate"/>
      </w:r>
      <w:r>
        <w:rPr>
          <w:rStyle w:val="16"/>
          <w:rFonts w:hint="default" w:ascii="Times New Roman" w:hAnsi="Times New Roman" w:eastAsia="宋体" w:cs="Times New Roman"/>
          <w:b w:val="0"/>
          <w:bCs w:val="0"/>
          <w:color w:val="000000"/>
          <w:sz w:val="24"/>
          <w:szCs w:val="24"/>
          <w:lang w:bidi="ar-SA"/>
          <w:woUserID w:val="0"/>
        </w:rPr>
        <w:t>2</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4</w:t>
      </w:r>
    </w:p>
    <w:p w14:paraId="6FDDFD82">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"_Toc1894650264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9.3  The furnace body</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_Toc1894650264 \h </w:instrText>
      </w:r>
      <w:r>
        <w:rPr>
          <w:rStyle w:val="16"/>
          <w:rFonts w:hint="eastAsia" w:ascii="Times New Roman" w:hAnsi="Times New Roman" w:eastAsia="宋体" w:cs="Times New Roman"/>
          <w:sz w:val="24"/>
          <w:szCs w:val="24"/>
          <w:lang w:bidi="ar-SA"/>
          <w:woUserID w:val="0"/>
        </w:rPr>
        <w:fldChar w:fldCharType="separate"/>
      </w:r>
      <w:r>
        <w:rPr>
          <w:rStyle w:val="16"/>
          <w:rFonts w:hint="default" w:ascii="Times New Roman" w:hAnsi="Times New Roman" w:eastAsia="宋体" w:cs="Times New Roman"/>
          <w:b w:val="0"/>
          <w:bCs w:val="0"/>
          <w:color w:val="000000"/>
          <w:sz w:val="24"/>
          <w:szCs w:val="24"/>
          <w:lang w:bidi="ar-SA"/>
          <w:woUserID w:val="0"/>
        </w:rPr>
        <w:t>2</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6</w:t>
      </w:r>
    </w:p>
    <w:p w14:paraId="1D682354">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default"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"_Toc1431142674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9.4 Lifting and sliding device removal and main body restoration</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_Toc1431142674 \h </w:instrText>
      </w:r>
      <w:r>
        <w:rPr>
          <w:rStyle w:val="16"/>
          <w:rFonts w:hint="eastAsia" w:ascii="Times New Roman" w:hAnsi="Times New Roman" w:eastAsia="宋体" w:cs="Times New Roman"/>
          <w:sz w:val="24"/>
          <w:szCs w:val="24"/>
          <w:lang w:bidi="ar-SA"/>
          <w:woUserID w:val="0"/>
        </w:rPr>
        <w:fldChar w:fldCharType="separate"/>
      </w:r>
      <w:r>
        <w:rPr>
          <w:rStyle w:val="16"/>
          <w:rFonts w:hint="default" w:ascii="Times New Roman" w:hAnsi="Times New Roman" w:eastAsia="宋体" w:cs="Times New Roman"/>
          <w:b w:val="0"/>
          <w:bCs w:val="0"/>
          <w:color w:val="000000"/>
          <w:sz w:val="24"/>
          <w:szCs w:val="24"/>
          <w:lang w:bidi="ar-SA"/>
          <w:woUserID w:val="0"/>
        </w:rPr>
        <w:t>2</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r>
        <w:rPr>
          <w:rFonts w:hint="eastAsia" w:ascii="Times New Roman" w:hAnsi="Times New Roman" w:cs="Times New Roman"/>
          <w:kern w:val="2"/>
          <w:sz w:val="24"/>
          <w:szCs w:val="24"/>
          <w:lang w:val="en-US" w:eastAsia="zh-CN" w:bidi="ar-SA"/>
          <w:woUserID w:val="0"/>
        </w:rPr>
        <w:t>7</w:t>
      </w:r>
    </w:p>
    <w:p w14:paraId="3BBF003C">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eastAsia"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"_Toc385371676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10 Information technology and intelligent construction</w:t>
      </w:r>
      <w:r>
        <w:rPr>
          <w:rStyle w:val="16"/>
          <w:rFonts w:hint="eastAsia" w:ascii="Times New Roman" w:hAnsi="Times New Roman" w:eastAsia="宋体" w:cs="Times New Roman"/>
          <w:sz w:val="28"/>
          <w:szCs w:val="24"/>
          <w:lang w:bidi="ar-SA"/>
          <w:woUserID w:val="0"/>
        </w:rPr>
        <w:tab/>
      </w:r>
      <w:r>
        <w:rPr>
          <w:rStyle w:val="16"/>
          <w:rFonts w:hint="eastAsia" w:ascii="Times New Roman" w:hAnsi="Times New Roman" w:eastAsia="宋体" w:cs="Times New Roman"/>
          <w:sz w:val="24"/>
          <w:szCs w:val="22"/>
          <w:lang w:bidi="ar-SA"/>
          <w:woUserID w:val="0"/>
        </w:rPr>
        <w:fldChar w:fldCharType="begin"/>
      </w:r>
      <w:r>
        <w:rPr>
          <w:rStyle w:val="16"/>
          <w:rFonts w:hint="eastAsia" w:ascii="Times New Roman" w:hAnsi="Times New Roman" w:eastAsia="宋体" w:cs="Times New Roman"/>
          <w:sz w:val="24"/>
          <w:szCs w:val="22"/>
          <w:lang w:bidi="ar-SA"/>
          <w:woUserID w:val="0"/>
        </w:rPr>
        <w:instrText xml:space="preserve"> PAGEREF _Toc385371676 \h </w:instrText>
      </w:r>
      <w:r>
        <w:rPr>
          <w:rStyle w:val="16"/>
          <w:rFonts w:hint="eastAsia" w:ascii="Times New Roman" w:hAnsi="Times New Roman" w:eastAsia="宋体" w:cs="Times New Roman"/>
          <w:sz w:val="24"/>
          <w:szCs w:val="22"/>
          <w:lang w:bidi="ar-SA"/>
          <w:woUserID w:val="0"/>
        </w:rPr>
        <w:fldChar w:fldCharType="separate"/>
      </w:r>
      <w:r>
        <w:rPr>
          <w:rStyle w:val="16"/>
          <w:rFonts w:hint="default" w:ascii="Times New Roman" w:hAnsi="Times New Roman" w:eastAsia="宋体" w:cs="Times New Roman"/>
          <w:b w:val="0"/>
          <w:bCs w:val="0"/>
          <w:color w:val="000000"/>
          <w:sz w:val="24"/>
          <w:szCs w:val="22"/>
          <w:lang w:bidi="ar-SA"/>
          <w:woUserID w:val="0"/>
        </w:rPr>
        <w:t>2</w:t>
      </w:r>
      <w:r>
        <w:rPr>
          <w:rFonts w:hint="eastAsia" w:ascii="Times New Roman" w:hAnsi="Times New Roman" w:cs="Times New Roman"/>
          <w:b w:val="0"/>
          <w:bCs w:val="0"/>
          <w:sz w:val="24"/>
          <w:szCs w:val="22"/>
          <w:lang w:val="en-US" w:eastAsia="zh-CN" w:bidi="ar-SA"/>
          <w:woUserID w:val="0"/>
        </w:rPr>
        <w:t>8</w:t>
      </w:r>
      <w:r>
        <w:rPr>
          <w:rStyle w:val="16"/>
          <w:rFonts w:hint="eastAsia" w:ascii="Times New Roman" w:hAnsi="Times New Roman" w:eastAsia="宋体" w:cs="Times New Roman"/>
          <w:sz w:val="24"/>
          <w:szCs w:val="22"/>
          <w:lang w:bidi="ar-SA"/>
          <w:woUserID w:val="0"/>
        </w:rPr>
        <w:fldChar w:fldCharType="end"/>
      </w:r>
      <w:r>
        <w:rPr>
          <w:rFonts w:hint="eastAsia" w:ascii="Times New Roman" w:hAnsi="Times New Roman" w:eastAsia="宋体" w:cs="Times New Roman"/>
          <w:kern w:val="2"/>
          <w:sz w:val="28"/>
          <w:szCs w:val="24"/>
          <w:lang w:val="en-US" w:eastAsia="zh-CN" w:bidi="ar-SA"/>
          <w:woUserID w:val="0"/>
        </w:rPr>
        <w:fldChar w:fldCharType="end"/>
      </w:r>
    </w:p>
    <w:p w14:paraId="39BF2B3E">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eastAsia"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"_Toc1788635192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10.1  General stipulations</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_Toc1788635192 \h </w:instrText>
      </w:r>
      <w:r>
        <w:rPr>
          <w:rStyle w:val="16"/>
          <w:rFonts w:hint="eastAsia" w:ascii="Times New Roman" w:hAnsi="Times New Roman" w:eastAsia="宋体" w:cs="Times New Roman"/>
          <w:sz w:val="24"/>
          <w:szCs w:val="24"/>
          <w:lang w:bidi="ar-SA"/>
          <w:woUserID w:val="0"/>
        </w:rPr>
        <w:fldChar w:fldCharType="separate"/>
      </w:r>
      <w:r>
        <w:rPr>
          <w:rStyle w:val="16"/>
          <w:rFonts w:hint="default" w:ascii="Times New Roman" w:hAnsi="Times New Roman" w:eastAsia="宋体" w:cs="Times New Roman"/>
          <w:b w:val="0"/>
          <w:bCs w:val="0"/>
          <w:color w:val="000000"/>
          <w:sz w:val="24"/>
          <w:szCs w:val="24"/>
          <w:lang w:bidi="ar-SA"/>
          <w:woUserID w:val="0"/>
        </w:rPr>
        <w:t>2</w:t>
      </w:r>
      <w:r>
        <w:rPr>
          <w:rFonts w:hint="eastAsia" w:ascii="Times New Roman" w:hAnsi="Times New Roman" w:cs="Times New Roman"/>
          <w:b w:val="0"/>
          <w:bCs w:val="0"/>
          <w:sz w:val="24"/>
          <w:szCs w:val="24"/>
          <w:lang w:val="en-US" w:eastAsia="zh-CN" w:bidi="ar-SA"/>
          <w:woUserID w:val="0"/>
        </w:rPr>
        <w:t>8</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p>
    <w:p w14:paraId="101B4B4B">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210" w:leftChars="100" w:right="0"/>
        <w:jc w:val="both"/>
        <w:rPr>
          <w:rFonts w:hint="eastAsia" w:ascii="Times New Roman" w:hAnsi="Times New Roman" w:eastAsia="宋体" w:cs="Times New Roman"/>
          <w:lang w:bidi="ar-SA"/>
          <w:woUserID w:val="0"/>
        </w:rPr>
      </w:pPr>
      <w:r>
        <w:rPr>
          <w:rFonts w:hint="eastAsia" w:ascii="Times New Roman" w:hAnsi="Times New Roman" w:eastAsia="宋体" w:cs="Times New Roman"/>
          <w:kern w:val="2"/>
          <w:sz w:val="24"/>
          <w:szCs w:val="24"/>
          <w:lang w:val="en-US" w:eastAsia="zh-CN" w:bidi="ar-SA"/>
          <w:woUserID w:val="0"/>
        </w:rPr>
        <w:fldChar w:fldCharType="begin"/>
      </w:r>
      <w:r>
        <w:rPr>
          <w:rFonts w:hint="eastAsia" w:ascii="Times New Roman" w:hAnsi="Times New Roman" w:eastAsia="宋体" w:cs="Times New Roman"/>
          <w:kern w:val="2"/>
          <w:sz w:val="24"/>
          <w:szCs w:val="24"/>
          <w:lang w:val="en-US" w:eastAsia="zh-CN" w:bidi="ar-SA"/>
          <w:woUserID w:val="0"/>
        </w:rPr>
        <w:instrText xml:space="preserve"> HYPERLINK "" \l "_Toc143929353 " </w:instrText>
      </w:r>
      <w:r>
        <w:rPr>
          <w:rFonts w:hint="eastAsia" w:ascii="Times New Roman" w:hAnsi="Times New Roman" w:eastAsia="宋体" w:cs="Times New Roman"/>
          <w:kern w:val="2"/>
          <w:sz w:val="24"/>
          <w:szCs w:val="24"/>
          <w:lang w:val="en-US" w:eastAsia="zh-CN" w:bidi="ar-SA"/>
          <w:woUserID w:val="0"/>
        </w:rPr>
        <w:fldChar w:fldCharType="separate"/>
      </w:r>
      <w:r>
        <w:rPr>
          <w:rStyle w:val="16"/>
          <w:rFonts w:hint="eastAsia" w:ascii="Times New Roman" w:hAnsi="Times New Roman" w:eastAsia="宋体" w:cs="Times New Roman"/>
          <w:sz w:val="24"/>
          <w:szCs w:val="24"/>
          <w:lang w:bidi="ar-SA"/>
          <w:woUserID w:val="0"/>
        </w:rPr>
        <w:t>10.2  BIM information establishment</w:t>
      </w:r>
      <w:r>
        <w:rPr>
          <w:rStyle w:val="16"/>
          <w:rFonts w:hint="eastAsia" w:ascii="Times New Roman" w:hAnsi="Times New Roman" w:eastAsia="宋体" w:cs="Times New Roman"/>
          <w:sz w:val="24"/>
          <w:szCs w:val="24"/>
          <w:lang w:bidi="ar-SA"/>
          <w:woUserID w:val="0"/>
        </w:rPr>
        <w:tab/>
      </w:r>
      <w:r>
        <w:rPr>
          <w:rStyle w:val="16"/>
          <w:rFonts w:hint="eastAsia" w:ascii="Times New Roman" w:hAnsi="Times New Roman" w:eastAsia="宋体" w:cs="Times New Roman"/>
          <w:sz w:val="24"/>
          <w:szCs w:val="24"/>
          <w:lang w:bidi="ar-SA"/>
          <w:woUserID w:val="0"/>
        </w:rPr>
        <w:fldChar w:fldCharType="begin"/>
      </w:r>
      <w:r>
        <w:rPr>
          <w:rStyle w:val="16"/>
          <w:rFonts w:hint="eastAsia" w:ascii="Times New Roman" w:hAnsi="Times New Roman" w:eastAsia="宋体" w:cs="Times New Roman"/>
          <w:sz w:val="24"/>
          <w:szCs w:val="24"/>
          <w:lang w:bidi="ar-SA"/>
          <w:woUserID w:val="0"/>
        </w:rPr>
        <w:instrText xml:space="preserve"> PAGEREF _Toc143929353 \h </w:instrText>
      </w:r>
      <w:r>
        <w:rPr>
          <w:rStyle w:val="16"/>
          <w:rFonts w:hint="eastAsia" w:ascii="Times New Roman" w:hAnsi="Times New Roman" w:eastAsia="宋体" w:cs="Times New Roman"/>
          <w:sz w:val="24"/>
          <w:szCs w:val="24"/>
          <w:lang w:bidi="ar-SA"/>
          <w:woUserID w:val="0"/>
        </w:rPr>
        <w:fldChar w:fldCharType="separate"/>
      </w:r>
      <w:r>
        <w:rPr>
          <w:rFonts w:hint="eastAsia" w:ascii="Times New Roman" w:hAnsi="Times New Roman" w:cs="Times New Roman"/>
          <w:b w:val="0"/>
          <w:bCs w:val="0"/>
          <w:sz w:val="24"/>
          <w:szCs w:val="24"/>
          <w:lang w:val="en-US" w:eastAsia="zh-CN" w:bidi="ar-SA"/>
          <w:woUserID w:val="0"/>
        </w:rPr>
        <w:t>28</w:t>
      </w:r>
      <w:r>
        <w:rPr>
          <w:rStyle w:val="16"/>
          <w:rFonts w:hint="eastAsia" w:ascii="Times New Roman" w:hAnsi="Times New Roman" w:eastAsia="宋体" w:cs="Times New Roman"/>
          <w:sz w:val="24"/>
          <w:szCs w:val="24"/>
          <w:lang w:bidi="ar-SA"/>
          <w:woUserID w:val="0"/>
        </w:rPr>
        <w:fldChar w:fldCharType="end"/>
      </w:r>
      <w:r>
        <w:rPr>
          <w:rFonts w:hint="eastAsia" w:ascii="Times New Roman" w:hAnsi="Times New Roman" w:eastAsia="宋体" w:cs="Times New Roman"/>
          <w:kern w:val="2"/>
          <w:sz w:val="24"/>
          <w:szCs w:val="24"/>
          <w:lang w:val="en-US" w:eastAsia="zh-CN" w:bidi="ar-SA"/>
          <w:woUserID w:val="0"/>
        </w:rPr>
        <w:fldChar w:fldCharType="end"/>
      </w:r>
    </w:p>
    <w:p w14:paraId="66439257">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eastAsia"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"_Toc1431178721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Explanation of Vocabulary in this Standard</w:t>
      </w:r>
      <w:r>
        <w:rPr>
          <w:rStyle w:val="16"/>
          <w:rFonts w:hint="eastAsia" w:ascii="Times New Roman" w:hAnsi="Times New Roman" w:eastAsia="宋体" w:cs="Times New Roman"/>
          <w:sz w:val="28"/>
          <w:szCs w:val="24"/>
          <w:lang w:bidi="ar-SA"/>
          <w:woUserID w:val="0"/>
        </w:rPr>
        <w:tab/>
      </w:r>
      <w:r>
        <w:rPr>
          <w:rStyle w:val="16"/>
          <w:rFonts w:hint="eastAsia" w:ascii="Times New Roman" w:hAnsi="Times New Roman" w:eastAsia="宋体" w:cs="Times New Roman"/>
          <w:sz w:val="24"/>
          <w:szCs w:val="22"/>
          <w:lang w:bidi="ar-SA"/>
          <w:woUserID w:val="0"/>
        </w:rPr>
        <w:fldChar w:fldCharType="begin"/>
      </w:r>
      <w:r>
        <w:rPr>
          <w:rStyle w:val="16"/>
          <w:rFonts w:hint="eastAsia" w:ascii="Times New Roman" w:hAnsi="Times New Roman" w:eastAsia="宋体" w:cs="Times New Roman"/>
          <w:sz w:val="24"/>
          <w:szCs w:val="22"/>
          <w:lang w:bidi="ar-SA"/>
          <w:woUserID w:val="0"/>
        </w:rPr>
        <w:instrText xml:space="preserve"> PAGEREF _Toc1431178721 \h </w:instrText>
      </w:r>
      <w:r>
        <w:rPr>
          <w:rStyle w:val="16"/>
          <w:rFonts w:hint="eastAsia" w:ascii="Times New Roman" w:hAnsi="Times New Roman" w:eastAsia="宋体" w:cs="Times New Roman"/>
          <w:sz w:val="24"/>
          <w:szCs w:val="22"/>
          <w:lang w:bidi="ar-SA"/>
          <w:woUserID w:val="0"/>
        </w:rPr>
        <w:fldChar w:fldCharType="separate"/>
      </w:r>
      <w:r>
        <w:rPr>
          <w:rFonts w:hint="eastAsia" w:ascii="Times New Roman" w:hAnsi="Times New Roman" w:cs="Times New Roman"/>
          <w:b w:val="0"/>
          <w:bCs w:val="0"/>
          <w:sz w:val="24"/>
          <w:szCs w:val="22"/>
          <w:lang w:val="en-US" w:eastAsia="zh-CN" w:bidi="ar-SA"/>
          <w:woUserID w:val="0"/>
        </w:rPr>
        <w:t>28</w:t>
      </w:r>
      <w:r>
        <w:rPr>
          <w:rStyle w:val="16"/>
          <w:rFonts w:hint="eastAsia" w:ascii="Times New Roman" w:hAnsi="Times New Roman" w:eastAsia="宋体" w:cs="Times New Roman"/>
          <w:sz w:val="24"/>
          <w:szCs w:val="22"/>
          <w:lang w:bidi="ar-SA"/>
          <w:woUserID w:val="0"/>
        </w:rPr>
        <w:fldChar w:fldCharType="end"/>
      </w:r>
      <w:r>
        <w:rPr>
          <w:rFonts w:hint="eastAsia" w:ascii="Times New Roman" w:hAnsi="Times New Roman" w:eastAsia="宋体" w:cs="Times New Roman"/>
          <w:kern w:val="2"/>
          <w:sz w:val="28"/>
          <w:szCs w:val="24"/>
          <w:lang w:val="en-US" w:eastAsia="zh-CN" w:bidi="ar-SA"/>
          <w:woUserID w:val="0"/>
        </w:rPr>
        <w:fldChar w:fldCharType="end"/>
      </w:r>
    </w:p>
    <w:p w14:paraId="5DE2DEC1">
      <w:pPr>
        <w:pStyle w:val="12"/>
        <w:keepNext w:val="0"/>
        <w:keepLines w:val="0"/>
        <w:widowControl w:val="0"/>
        <w:suppressLineNumbers w:val="0"/>
        <w:tabs>
          <w:tab w:val="right" w:leader="dot" w:pos="8306"/>
        </w:tabs>
        <w:autoSpaceDE/>
        <w:autoSpaceDN/>
        <w:snapToGrid w:val="0"/>
        <w:spacing w:before="0" w:beforeLines="0" w:beforeAutospacing="0" w:after="0" w:afterLines="0" w:afterAutospacing="0" w:line="360" w:lineRule="auto"/>
        <w:ind w:left="0" w:right="0"/>
        <w:jc w:val="both"/>
        <w:rPr>
          <w:rFonts w:hint="default" w:ascii="Times New Roman" w:hAnsi="Times New Roman" w:eastAsia="宋体" w:cs="Times New Roman"/>
          <w:sz w:val="28"/>
          <w:lang w:bidi="ar-SA"/>
          <w:woUserID w:val="0"/>
        </w:rPr>
      </w:pPr>
      <w:r>
        <w:rPr>
          <w:rFonts w:hint="eastAsia" w:ascii="Times New Roman" w:hAnsi="Times New Roman" w:eastAsia="宋体" w:cs="Times New Roman"/>
          <w:kern w:val="2"/>
          <w:sz w:val="28"/>
          <w:szCs w:val="24"/>
          <w:lang w:val="en-US" w:eastAsia="zh-CN" w:bidi="ar-SA"/>
          <w:woUserID w:val="0"/>
        </w:rPr>
        <w:fldChar w:fldCharType="begin"/>
      </w:r>
      <w:r>
        <w:rPr>
          <w:rFonts w:hint="eastAsia" w:ascii="Times New Roman" w:hAnsi="Times New Roman" w:eastAsia="宋体" w:cs="Times New Roman"/>
          <w:kern w:val="2"/>
          <w:sz w:val="28"/>
          <w:szCs w:val="24"/>
          <w:lang w:val="en-US" w:eastAsia="zh-CN" w:bidi="ar-SA"/>
          <w:woUserID w:val="0"/>
        </w:rPr>
        <w:instrText xml:space="preserve"> HYPERLINK "" \l "_Toc603901345 " </w:instrText>
      </w:r>
      <w:r>
        <w:rPr>
          <w:rFonts w:hint="eastAsia" w:ascii="Times New Roman" w:hAnsi="Times New Roman" w:eastAsia="宋体" w:cs="Times New Roman"/>
          <w:kern w:val="2"/>
          <w:sz w:val="28"/>
          <w:szCs w:val="24"/>
          <w:lang w:val="en-US" w:eastAsia="zh-CN" w:bidi="ar-SA"/>
          <w:woUserID w:val="0"/>
        </w:rPr>
        <w:fldChar w:fldCharType="separate"/>
      </w:r>
      <w:r>
        <w:rPr>
          <w:rStyle w:val="16"/>
          <w:rFonts w:hint="eastAsia" w:ascii="Times New Roman" w:hAnsi="Times New Roman" w:eastAsia="宋体" w:cs="Times New Roman"/>
          <w:sz w:val="28"/>
          <w:szCs w:val="24"/>
          <w:lang w:bidi="ar-SA"/>
          <w:woUserID w:val="0"/>
        </w:rPr>
        <w:t>Reference standard directory</w:t>
      </w:r>
      <w:r>
        <w:rPr>
          <w:rStyle w:val="16"/>
          <w:rFonts w:hint="eastAsia" w:ascii="Times New Roman" w:hAnsi="Times New Roman" w:eastAsia="宋体" w:cs="Times New Roman"/>
          <w:sz w:val="28"/>
          <w:szCs w:val="24"/>
          <w:lang w:bidi="ar-SA"/>
          <w:woUserID w:val="0"/>
        </w:rPr>
        <w:tab/>
      </w:r>
      <w:r>
        <w:rPr>
          <w:rStyle w:val="16"/>
          <w:rFonts w:hint="eastAsia" w:ascii="Times New Roman" w:hAnsi="Times New Roman" w:eastAsia="宋体" w:cs="Times New Roman"/>
          <w:sz w:val="24"/>
          <w:szCs w:val="22"/>
          <w:lang w:bidi="ar-SA"/>
          <w:woUserID w:val="0"/>
        </w:rPr>
        <w:fldChar w:fldCharType="begin"/>
      </w:r>
      <w:r>
        <w:rPr>
          <w:rStyle w:val="16"/>
          <w:rFonts w:hint="eastAsia" w:ascii="Times New Roman" w:hAnsi="Times New Roman" w:eastAsia="宋体" w:cs="Times New Roman"/>
          <w:sz w:val="24"/>
          <w:szCs w:val="22"/>
          <w:lang w:bidi="ar-SA"/>
          <w:woUserID w:val="0"/>
        </w:rPr>
        <w:instrText xml:space="preserve"> PAGEREF _Toc603901345 \h </w:instrText>
      </w:r>
      <w:r>
        <w:rPr>
          <w:rStyle w:val="16"/>
          <w:rFonts w:hint="eastAsia" w:ascii="Times New Roman" w:hAnsi="Times New Roman" w:eastAsia="宋体" w:cs="Times New Roman"/>
          <w:sz w:val="24"/>
          <w:szCs w:val="22"/>
          <w:lang w:bidi="ar-SA"/>
          <w:woUserID w:val="0"/>
        </w:rPr>
        <w:fldChar w:fldCharType="separate"/>
      </w:r>
      <w:r>
        <w:rPr>
          <w:rFonts w:hint="eastAsia" w:ascii="Times New Roman" w:hAnsi="Times New Roman" w:cs="Times New Roman"/>
          <w:b w:val="0"/>
          <w:bCs w:val="0"/>
          <w:sz w:val="24"/>
          <w:szCs w:val="22"/>
          <w:lang w:val="en-US" w:eastAsia="zh-CN" w:bidi="ar-SA"/>
          <w:woUserID w:val="0"/>
        </w:rPr>
        <w:t>32</w:t>
      </w:r>
      <w:r>
        <w:rPr>
          <w:rStyle w:val="16"/>
          <w:rFonts w:hint="eastAsia" w:ascii="Times New Roman" w:hAnsi="Times New Roman" w:eastAsia="宋体" w:cs="Times New Roman"/>
          <w:sz w:val="24"/>
          <w:szCs w:val="22"/>
          <w:lang w:bidi="ar-SA"/>
          <w:woUserID w:val="0"/>
        </w:rPr>
        <w:fldChar w:fldCharType="end"/>
      </w:r>
      <w:r>
        <w:rPr>
          <w:rFonts w:hint="eastAsia" w:ascii="Times New Roman" w:hAnsi="Times New Roman" w:eastAsia="宋体" w:cs="Times New Roman"/>
          <w:kern w:val="2"/>
          <w:sz w:val="28"/>
          <w:szCs w:val="24"/>
          <w:lang w:val="en-US" w:eastAsia="zh-CN" w:bidi="ar-SA"/>
          <w:woUserID w:val="0"/>
        </w:rPr>
        <w:fldChar w:fldCharType="end"/>
      </w:r>
    </w:p>
    <w:bookmarkEnd w:id="29"/>
    <w:bookmarkEnd w:id="30"/>
    <w:p w14:paraId="0E5CC026">
      <w:pPr>
        <w:adjustRightInd w:val="0"/>
        <w:snapToGrid w:val="0"/>
        <w:spacing w:before="164" w:beforeLines="50" w:after="164" w:afterLines="50" w:line="360" w:lineRule="auto"/>
        <w:ind w:firstLine="420"/>
        <w:rPr>
          <w:rFonts w:ascii="Times New Roman" w:hAnsi="Times New Roman" w:eastAsia="宋体"/>
          <w:b w:val="0"/>
          <w:color w:val="000000" w:themeColor="text1"/>
          <w:sz w:val="24"/>
          <w:szCs w:val="24"/>
          <w:lang w:val="en-US"/>
          <w14:textFill>
            <w14:solidFill>
              <w14:schemeClr w14:val="tx1"/>
            </w14:solidFill>
          </w14:textFill>
        </w:rPr>
        <w:sectPr>
          <w:pgSz w:w="11906" w:h="16838"/>
          <w:pgMar w:top="1440" w:right="1800" w:bottom="1440" w:left="1800" w:header="851" w:footer="992" w:gutter="0"/>
          <w:pgNumType w:fmt="upperRoman" w:start="1"/>
          <w:cols w:space="720" w:num="1"/>
          <w:docGrid w:type="lines" w:linePitch="326" w:charSpace="0"/>
        </w:sectPr>
      </w:pPr>
    </w:p>
    <w:p w14:paraId="40CE5C57">
      <w:pPr>
        <w:pStyle w:val="2"/>
        <w:jc w:val="center"/>
        <w:rPr>
          <w:rFonts w:hint="eastAsia" w:asciiTheme="minorEastAsia" w:hAnsiTheme="minorEastAsia" w:eastAsiaTheme="minorEastAsia"/>
          <w:color w:val="000000" w:themeColor="text1"/>
          <w:sz w:val="28"/>
          <w:szCs w:val="28"/>
          <w:lang w:val="zh-CN" w:bidi="zh-CN"/>
          <w14:textFill>
            <w14:solidFill>
              <w14:schemeClr w14:val="tx1"/>
            </w14:solidFill>
          </w14:textFill>
        </w:rPr>
      </w:pPr>
      <w:bookmarkStart w:id="33" w:name="_Toc24563"/>
      <w:bookmarkStart w:id="34" w:name="_Toc29750"/>
      <w:bookmarkStart w:id="35" w:name="_Toc1969333844"/>
      <w:bookmarkStart w:id="36" w:name="_Toc662734112"/>
      <w:bookmarkStart w:id="37" w:name="_Toc6653"/>
      <w:bookmarkStart w:id="38" w:name="_Toc4048"/>
      <w:bookmarkStart w:id="39" w:name="_Toc21375"/>
      <w:bookmarkStart w:id="40" w:name="_Toc6882"/>
      <w:bookmarkStart w:id="41" w:name="_Toc1544162578"/>
      <w:bookmarkStart w:id="42" w:name="_Toc23368"/>
      <w:bookmarkStart w:id="43" w:name="_Toc1392766589"/>
      <w:bookmarkStart w:id="44" w:name="_Toc3238"/>
      <w:bookmarkStart w:id="45" w:name="_Toc2009381306"/>
      <w:bookmarkStart w:id="46" w:name="_Toc29713"/>
      <w:bookmarkStart w:id="47" w:name="_Toc966305213"/>
      <w:bookmarkStart w:id="48" w:name="_Toc27557"/>
      <w:bookmarkStart w:id="49" w:name="_Toc1890543732"/>
      <w:bookmarkStart w:id="50" w:name="_Toc1809621553"/>
      <w:bookmarkStart w:id="51" w:name="_Toc32405"/>
      <w:bookmarkStart w:id="52" w:name="_Toc12644"/>
      <w:bookmarkStart w:id="53" w:name="_Toc714336218"/>
      <w:bookmarkStart w:id="54" w:name="_Toc929162701"/>
      <w:bookmarkStart w:id="55" w:name="_Toc407031379"/>
      <w:bookmarkStart w:id="56" w:name="_Toc64904050"/>
      <w:bookmarkStart w:id="57" w:name="_Toc886"/>
      <w:bookmarkStart w:id="58" w:name="_Toc4277"/>
      <w:bookmarkStart w:id="59" w:name="_Toc18337"/>
      <w:bookmarkStart w:id="60" w:name="_Toc1757995427"/>
      <w:bookmarkStart w:id="61" w:name="_Toc838108484"/>
      <w:bookmarkStart w:id="62" w:name="_Toc17075"/>
      <w:r>
        <w:rPr>
          <w:rFonts w:hint="default" w:asciiTheme="minorEastAsia" w:hAnsiTheme="minorEastAsia" w:eastAsiaTheme="minorEastAsia"/>
          <w:color w:val="000000" w:themeColor="text1"/>
          <w:sz w:val="28"/>
          <w:szCs w:val="28"/>
          <w:lang w:val="zh-CN" w:eastAsia="zh-CN" w:bidi="zh-CN"/>
          <w14:textFill>
            <w14:solidFill>
              <w14:schemeClr w14:val="tx1"/>
            </w14:solidFill>
          </w14:textFill>
        </w:rPr>
        <w:t xml:space="preserve">1  </w:t>
      </w:r>
      <w:r>
        <w:rPr>
          <w:rFonts w:hint="default" w:asciiTheme="minorEastAsia" w:hAnsiTheme="minorEastAsia" w:eastAsiaTheme="minorEastAsia"/>
          <w:color w:val="000000" w:themeColor="text1"/>
          <w:sz w:val="28"/>
          <w:szCs w:val="28"/>
          <w:lang w:val="zh-CN" w:bidi="zh-CN"/>
          <w14:textFill>
            <w14:solidFill>
              <w14:schemeClr w14:val="tx1"/>
            </w14:solidFill>
          </w14:textFill>
        </w:rPr>
        <w:t>总则</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7DCE7289">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1.0.1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为</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规范</w:t>
      </w:r>
      <w:r>
        <w:rPr>
          <w:rFonts w:hint="eastAsia" w:asciiTheme="minorEastAsia" w:hAnsiTheme="minorEastAsia" w:eastAsiaTheme="minorEastAsia"/>
          <w:sz w:val="21"/>
          <w:szCs w:val="21"/>
        </w:rPr>
        <w:t>大容积高炉立式横移的</w:t>
      </w:r>
      <w:r>
        <w:rPr>
          <w:rFonts w:hint="eastAsia" w:asciiTheme="minorEastAsia" w:hAnsiTheme="minorEastAsia" w:eastAsiaTheme="minorEastAsia"/>
          <w:color w:val="000000" w:themeColor="text1"/>
          <w:sz w:val="21"/>
          <w:szCs w:val="21"/>
          <w14:textFill>
            <w14:solidFill>
              <w14:schemeClr w14:val="tx1"/>
            </w14:solidFill>
          </w14:textFill>
        </w:rPr>
        <w:t>施工过程管理，</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缩短</w:t>
      </w:r>
      <w:r>
        <w:rPr>
          <w:rFonts w:hint="eastAsia" w:asciiTheme="minorEastAsia" w:hAnsiTheme="minorEastAsia" w:eastAsiaTheme="minorEastAsia"/>
          <w:sz w:val="21"/>
          <w:szCs w:val="21"/>
          <w:woUserID w:val="1"/>
        </w:rPr>
        <w:t>大容积高炉</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扩容、升级停炉时间，</w:t>
      </w:r>
      <w:r>
        <w:rPr>
          <w:rFonts w:hint="eastAsia" w:asciiTheme="minorEastAsia" w:hAnsiTheme="minorEastAsia" w:eastAsiaTheme="minorEastAsia"/>
          <w:color w:val="000000" w:themeColor="text1"/>
          <w:sz w:val="21"/>
          <w:szCs w:val="21"/>
          <w14:textFill>
            <w14:solidFill>
              <w14:schemeClr w14:val="tx1"/>
            </w14:solidFill>
          </w14:textFill>
        </w:rPr>
        <w:t>保证工程质量</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和生产安全</w:t>
      </w:r>
      <w:r>
        <w:rPr>
          <w:rFonts w:hint="eastAsia" w:asciiTheme="minorEastAsia" w:hAnsiTheme="minorEastAsia" w:eastAsiaTheme="minorEastAsia"/>
          <w:color w:val="000000" w:themeColor="text1"/>
          <w:sz w:val="21"/>
          <w:szCs w:val="21"/>
          <w14:textFill>
            <w14:solidFill>
              <w14:schemeClr w14:val="tx1"/>
            </w14:solidFill>
          </w14:textFill>
        </w:rPr>
        <w:t>，制定本技术</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标准</w:t>
      </w:r>
      <w:r>
        <w:rPr>
          <w:rFonts w:hint="eastAsia" w:asciiTheme="minorEastAsia" w:hAnsiTheme="minorEastAsia" w:eastAsiaTheme="minorEastAsia"/>
          <w:color w:val="000000" w:themeColor="text1"/>
          <w:sz w:val="21"/>
          <w:szCs w:val="21"/>
          <w14:textFill>
            <w14:solidFill>
              <w14:schemeClr w14:val="tx1"/>
            </w14:solidFill>
          </w14:textFill>
        </w:rPr>
        <w:t>。</w:t>
      </w:r>
    </w:p>
    <w:p w14:paraId="35C8FFA5">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1.0.2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本标淮</w:t>
      </w:r>
      <w:r>
        <w:rPr>
          <w:rFonts w:hint="eastAsia" w:asciiTheme="minorEastAsia" w:hAnsiTheme="minorEastAsia" w:eastAsiaTheme="minorEastAsia"/>
          <w:color w:val="000000" w:themeColor="text1"/>
          <w:sz w:val="21"/>
          <w:szCs w:val="21"/>
          <w14:textFill>
            <w14:solidFill>
              <w14:schemeClr w14:val="tx1"/>
            </w14:solidFill>
          </w14:textFill>
        </w:rPr>
        <w:t>适用于</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钢铁企业</w:t>
      </w:r>
      <w:r>
        <w:rPr>
          <w:rFonts w:hint="eastAsia" w:asciiTheme="minorEastAsia" w:hAnsiTheme="minorEastAsia" w:eastAsiaTheme="minorEastAsia"/>
          <w:color w:val="000000" w:themeColor="text1"/>
          <w:sz w:val="21"/>
          <w:szCs w:val="21"/>
          <w14:textFill>
            <w14:solidFill>
              <w14:schemeClr w14:val="tx1"/>
            </w14:solidFill>
          </w14:textFill>
        </w:rPr>
        <w:t>改建和扩建大容积高炉高耸炉壳体结构立式横移施工。</w:t>
      </w:r>
    </w:p>
    <w:p w14:paraId="7DB386DB">
      <w:pPr>
        <w:numPr>
          <w:ilvl w:val="-1"/>
          <w:numId w:val="0"/>
        </w:numPr>
        <w:spacing w:line="360" w:lineRule="auto"/>
        <w:rPr>
          <w:rFonts w:hint="eastAsia" w:cs="Times New Roman"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1.0.3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14:textFill>
            <w14:solidFill>
              <w14:schemeClr w14:val="tx1"/>
            </w14:solidFill>
          </w14:textFill>
        </w:rPr>
        <w:t>本标准规定了大容积高炉离线新建分段推移快速大修施工的基本技术要求。当本标准与国家法律、行政法规的规定相抵触时，应按国家法律、行政法规的规定执行。</w:t>
      </w:r>
    </w:p>
    <w:p w14:paraId="47A35141">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1.0.</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cs="Times New Roman" w:asciiTheme="minorEastAsia" w:hAnsiTheme="minorEastAsia" w:eastAsiaTheme="minorEastAsia"/>
          <w:b w:val="0"/>
          <w:bCs w:val="0"/>
          <w:color w:val="000000" w:themeColor="text1"/>
          <w:kern w:val="2"/>
          <w:sz w:val="21"/>
          <w:szCs w:val="21"/>
          <w14:textFill>
            <w14:solidFill>
              <w14:schemeClr w14:val="tx1"/>
            </w14:solidFill>
          </w14:textFill>
        </w:rPr>
        <w:t>大容积高炉离线新建分段推移快速大修施工</w:t>
      </w:r>
      <w:r>
        <w:rPr>
          <w:rFonts w:hint="eastAsia" w:asciiTheme="minorEastAsia" w:hAnsiTheme="minorEastAsia" w:eastAsiaTheme="minorEastAsia"/>
          <w:color w:val="000000" w:themeColor="text1"/>
          <w:sz w:val="21"/>
          <w:szCs w:val="21"/>
          <w14:textFill>
            <w14:solidFill>
              <w14:schemeClr w14:val="tx1"/>
            </w14:solidFill>
          </w14:textFill>
        </w:rPr>
        <w:t>除应符合本</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标准</w:t>
      </w:r>
      <w:r>
        <w:rPr>
          <w:rFonts w:hint="eastAsia" w:asciiTheme="minorEastAsia" w:hAnsiTheme="minorEastAsia" w:eastAsiaTheme="minorEastAsia"/>
          <w:color w:val="000000" w:themeColor="text1"/>
          <w:sz w:val="21"/>
          <w:szCs w:val="21"/>
          <w14:textFill>
            <w14:solidFill>
              <w14:schemeClr w14:val="tx1"/>
            </w14:solidFill>
          </w14:textFill>
        </w:rPr>
        <w:t>规定外，尚应符合国家现行有关</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标准</w:t>
      </w:r>
      <w:r>
        <w:rPr>
          <w:rFonts w:hint="eastAsia" w:asciiTheme="minorEastAsia" w:hAnsiTheme="minorEastAsia" w:eastAsiaTheme="minorEastAsia"/>
          <w:color w:val="000000" w:themeColor="text1"/>
          <w:sz w:val="21"/>
          <w:szCs w:val="21"/>
          <w14:textFill>
            <w14:solidFill>
              <w14:schemeClr w14:val="tx1"/>
            </w14:solidFill>
          </w14:textFill>
        </w:rPr>
        <w:t>的规定。</w:t>
      </w:r>
    </w:p>
    <w:p w14:paraId="02C6C8C8">
      <w:pPr>
        <w:rPr>
          <w:rFonts w:hint="eastAsia" w:asciiTheme="minorEastAsia" w:hAnsiTheme="minorEastAsia" w:eastAsiaTheme="minorEastAsia"/>
          <w:color w:val="000000" w:themeColor="text1"/>
          <w:sz w:val="28"/>
          <w:szCs w:val="28"/>
          <w14:textFill>
            <w14:solidFill>
              <w14:schemeClr w14:val="tx1"/>
            </w14:solidFill>
          </w14:textFill>
        </w:rPr>
      </w:pPr>
    </w:p>
    <w:p w14:paraId="1399564F">
      <w:pPr>
        <w:rPr>
          <w:rFonts w:hint="eastAsia" w:asciiTheme="minorEastAsia" w:hAnsiTheme="minorEastAsia" w:eastAsiaTheme="minorEastAsia"/>
          <w:color w:val="000000" w:themeColor="text1"/>
          <w:sz w:val="28"/>
          <w:szCs w:val="28"/>
          <w14:textFill>
            <w14:solidFill>
              <w14:schemeClr w14:val="tx1"/>
            </w14:solidFill>
          </w14:textFill>
        </w:rPr>
      </w:pPr>
    </w:p>
    <w:p w14:paraId="23A9189C">
      <w:pPr>
        <w:rPr>
          <w:rFonts w:hint="eastAsia" w:asciiTheme="minorEastAsia" w:hAnsiTheme="minorEastAsia" w:eastAsiaTheme="minorEastAsia"/>
          <w:color w:val="000000" w:themeColor="text1"/>
          <w:sz w:val="28"/>
          <w:szCs w:val="28"/>
          <w14:textFill>
            <w14:solidFill>
              <w14:schemeClr w14:val="tx1"/>
            </w14:solidFill>
          </w14:textFill>
        </w:rPr>
      </w:pPr>
    </w:p>
    <w:p w14:paraId="15A5FB11">
      <w:pPr>
        <w:rPr>
          <w:rFonts w:hint="eastAsia" w:asciiTheme="minorEastAsia" w:hAnsiTheme="minorEastAsia" w:eastAsiaTheme="minorEastAsia"/>
          <w:color w:val="000000" w:themeColor="text1"/>
          <w:sz w:val="28"/>
          <w:szCs w:val="28"/>
          <w14:textFill>
            <w14:solidFill>
              <w14:schemeClr w14:val="tx1"/>
            </w14:solidFill>
          </w14:textFill>
        </w:rPr>
      </w:pPr>
    </w:p>
    <w:p w14:paraId="6E8663E1">
      <w:pPr>
        <w:rPr>
          <w:rFonts w:hint="eastAsia" w:asciiTheme="minorEastAsia" w:hAnsiTheme="minorEastAsia" w:eastAsiaTheme="minorEastAsia"/>
          <w:color w:val="000000" w:themeColor="text1"/>
          <w:sz w:val="28"/>
          <w:szCs w:val="28"/>
          <w14:textFill>
            <w14:solidFill>
              <w14:schemeClr w14:val="tx1"/>
            </w14:solidFill>
          </w14:textFill>
        </w:rPr>
      </w:pPr>
    </w:p>
    <w:p w14:paraId="4E0A70CD">
      <w:pPr>
        <w:rPr>
          <w:rFonts w:hint="eastAsia" w:asciiTheme="minorEastAsia" w:hAnsiTheme="minorEastAsia" w:eastAsiaTheme="minorEastAsia"/>
          <w:color w:val="000000" w:themeColor="text1"/>
          <w:sz w:val="28"/>
          <w:szCs w:val="28"/>
          <w14:textFill>
            <w14:solidFill>
              <w14:schemeClr w14:val="tx1"/>
            </w14:solidFill>
          </w14:textFill>
        </w:rPr>
      </w:pPr>
    </w:p>
    <w:p w14:paraId="49580FDB">
      <w:pPr>
        <w:rPr>
          <w:rFonts w:hint="eastAsia" w:asciiTheme="minorEastAsia" w:hAnsiTheme="minorEastAsia" w:eastAsiaTheme="minorEastAsia"/>
          <w:color w:val="000000" w:themeColor="text1"/>
          <w:sz w:val="28"/>
          <w:szCs w:val="28"/>
          <w14:textFill>
            <w14:solidFill>
              <w14:schemeClr w14:val="tx1"/>
            </w14:solidFill>
          </w14:textFill>
        </w:rPr>
      </w:pPr>
    </w:p>
    <w:p w14:paraId="66A4E66D">
      <w:pPr>
        <w:rPr>
          <w:rFonts w:hint="eastAsia" w:asciiTheme="minorEastAsia" w:hAnsiTheme="minorEastAsia" w:eastAsiaTheme="minorEastAsia"/>
          <w:color w:val="000000" w:themeColor="text1"/>
          <w:sz w:val="28"/>
          <w:szCs w:val="28"/>
          <w14:textFill>
            <w14:solidFill>
              <w14:schemeClr w14:val="tx1"/>
            </w14:solidFill>
          </w14:textFill>
        </w:rPr>
      </w:pPr>
    </w:p>
    <w:p w14:paraId="46B79C34">
      <w:pPr>
        <w:rPr>
          <w:rFonts w:hint="eastAsia" w:asciiTheme="minorEastAsia" w:hAnsiTheme="minorEastAsia" w:eastAsiaTheme="minorEastAsia"/>
          <w:color w:val="000000" w:themeColor="text1"/>
          <w:sz w:val="28"/>
          <w:szCs w:val="28"/>
          <w14:textFill>
            <w14:solidFill>
              <w14:schemeClr w14:val="tx1"/>
            </w14:solidFill>
          </w14:textFill>
        </w:rPr>
      </w:pPr>
    </w:p>
    <w:p w14:paraId="1490F2B0">
      <w:pPr>
        <w:rPr>
          <w:rFonts w:hint="eastAsia" w:asciiTheme="minorEastAsia" w:hAnsiTheme="minorEastAsia" w:eastAsiaTheme="minorEastAsia"/>
          <w:color w:val="000000" w:themeColor="text1"/>
          <w:sz w:val="28"/>
          <w:szCs w:val="28"/>
          <w14:textFill>
            <w14:solidFill>
              <w14:schemeClr w14:val="tx1"/>
            </w14:solidFill>
          </w14:textFill>
        </w:rPr>
      </w:pPr>
    </w:p>
    <w:p w14:paraId="725677A9">
      <w:pPr>
        <w:rPr>
          <w:rFonts w:hint="eastAsia" w:asciiTheme="minorEastAsia" w:hAnsiTheme="minorEastAsia" w:eastAsiaTheme="minorEastAsia"/>
          <w:color w:val="000000" w:themeColor="text1"/>
          <w:sz w:val="28"/>
          <w:szCs w:val="28"/>
          <w14:textFill>
            <w14:solidFill>
              <w14:schemeClr w14:val="tx1"/>
            </w14:solidFill>
          </w14:textFill>
        </w:rPr>
      </w:pPr>
    </w:p>
    <w:p w14:paraId="6F981406">
      <w:pPr>
        <w:rPr>
          <w:rFonts w:hint="eastAsia" w:asciiTheme="minorEastAsia" w:hAnsiTheme="minorEastAsia" w:eastAsiaTheme="minorEastAsia"/>
          <w:color w:val="000000" w:themeColor="text1"/>
          <w:sz w:val="28"/>
          <w:szCs w:val="28"/>
          <w14:textFill>
            <w14:solidFill>
              <w14:schemeClr w14:val="tx1"/>
            </w14:solidFill>
          </w14:textFill>
        </w:rPr>
      </w:pPr>
    </w:p>
    <w:p w14:paraId="1BB85550">
      <w:pPr>
        <w:rPr>
          <w:rFonts w:hint="eastAsia" w:asciiTheme="minorEastAsia" w:hAnsiTheme="minorEastAsia" w:eastAsiaTheme="minorEastAsia"/>
          <w:color w:val="000000" w:themeColor="text1"/>
          <w:sz w:val="28"/>
          <w:szCs w:val="28"/>
          <w14:textFill>
            <w14:solidFill>
              <w14:schemeClr w14:val="tx1"/>
            </w14:solidFill>
          </w14:textFill>
        </w:rPr>
      </w:pPr>
    </w:p>
    <w:p w14:paraId="68040855">
      <w:pPr>
        <w:pStyle w:val="2"/>
        <w:jc w:val="center"/>
        <w:rPr>
          <w:rFonts w:hint="eastAsia" w:asciiTheme="minorEastAsia" w:hAnsiTheme="minorEastAsia" w:eastAsiaTheme="minorEastAsia"/>
          <w:color w:val="000000" w:themeColor="text1"/>
          <w:sz w:val="28"/>
          <w:szCs w:val="28"/>
          <w:lang w:val="zh-CN" w:bidi="zh-CN"/>
          <w14:textFill>
            <w14:solidFill>
              <w14:schemeClr w14:val="tx1"/>
            </w14:solidFill>
          </w14:textFill>
        </w:rPr>
      </w:pPr>
      <w:bookmarkStart w:id="63" w:name="_Toc11492"/>
      <w:bookmarkStart w:id="64" w:name="_Toc1364704059"/>
      <w:bookmarkStart w:id="65" w:name="_Toc54531100"/>
      <w:bookmarkStart w:id="66" w:name="_Toc1230342862"/>
      <w:bookmarkStart w:id="67" w:name="_Toc26839"/>
      <w:bookmarkStart w:id="68" w:name="_Toc29909"/>
      <w:bookmarkStart w:id="69" w:name="_Toc9133"/>
      <w:bookmarkStart w:id="70" w:name="_Toc3730"/>
      <w:bookmarkStart w:id="71" w:name="_Toc3037"/>
      <w:bookmarkStart w:id="72" w:name="_Toc30804"/>
      <w:bookmarkStart w:id="73" w:name="_Toc2897"/>
      <w:bookmarkStart w:id="74" w:name="_Toc133605437"/>
      <w:bookmarkStart w:id="75" w:name="_Toc174684011"/>
      <w:bookmarkStart w:id="76" w:name="_Toc1191751821"/>
      <w:bookmarkStart w:id="77" w:name="_Toc32236"/>
      <w:bookmarkStart w:id="78" w:name="_Toc1519488855"/>
      <w:bookmarkStart w:id="79" w:name="_Toc225078140"/>
      <w:bookmarkStart w:id="80" w:name="_Toc20267"/>
      <w:bookmarkStart w:id="81" w:name="_Toc1562351761"/>
      <w:bookmarkStart w:id="82" w:name="_Toc2064318635"/>
      <w:bookmarkStart w:id="83" w:name="_Toc16505"/>
      <w:bookmarkStart w:id="84" w:name="_Toc19435"/>
      <w:bookmarkStart w:id="85" w:name="_Toc12276"/>
      <w:bookmarkStart w:id="86" w:name="_Toc173091772"/>
      <w:bookmarkStart w:id="87" w:name="_Toc409"/>
      <w:bookmarkStart w:id="88" w:name="_Toc1305502215"/>
      <w:bookmarkStart w:id="89" w:name="_Toc18646"/>
      <w:bookmarkStart w:id="90" w:name="_Toc1449135631"/>
      <w:bookmarkStart w:id="91" w:name="_Toc7417"/>
      <w:bookmarkStart w:id="92" w:name="_Toc927732486"/>
      <w:bookmarkStart w:id="93" w:name="_Toc30607"/>
      <w:bookmarkStart w:id="94" w:name="_Toc30538"/>
      <w:r>
        <w:rPr>
          <w:rFonts w:hint="default" w:asciiTheme="minorEastAsia" w:hAnsiTheme="minorEastAsia" w:eastAsiaTheme="minorEastAsia"/>
          <w:color w:val="000000" w:themeColor="text1"/>
          <w:sz w:val="28"/>
          <w:szCs w:val="28"/>
          <w:lang w:val="zh-CN" w:bidi="zh-CN"/>
          <w14:textFill>
            <w14:solidFill>
              <w14:schemeClr w14:val="tx1"/>
            </w14:solidFill>
          </w14:textFill>
        </w:rPr>
        <w:t>2</w:t>
      </w:r>
      <w:r>
        <w:rPr>
          <w:rFonts w:hint="default" w:asciiTheme="minorEastAsia" w:hAnsiTheme="minorEastAsia" w:eastAsiaTheme="minorEastAsia"/>
          <w:color w:val="000000" w:themeColor="text1"/>
          <w:sz w:val="28"/>
          <w:szCs w:val="28"/>
          <w:lang w:val="zh-CN" w:eastAsia="zh-CN" w:bidi="zh-CN"/>
          <w14:textFill>
            <w14:solidFill>
              <w14:schemeClr w14:val="tx1"/>
            </w14:solidFill>
          </w14:textFill>
        </w:rPr>
        <w:t xml:space="preserve">  </w:t>
      </w:r>
      <w:r>
        <w:rPr>
          <w:rFonts w:hint="default" w:asciiTheme="minorEastAsia" w:hAnsiTheme="minorEastAsia" w:eastAsiaTheme="minorEastAsia"/>
          <w:color w:val="000000" w:themeColor="text1"/>
          <w:sz w:val="28"/>
          <w:szCs w:val="28"/>
          <w:lang w:val="zh-CN" w:bidi="zh-CN"/>
          <w14:textFill>
            <w14:solidFill>
              <w14:schemeClr w14:val="tx1"/>
            </w14:solidFill>
          </w14:textFill>
        </w:rPr>
        <w:t>术语</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0CA1C3B6">
      <w:pPr>
        <w:spacing w:line="360" w:lineRule="auto"/>
        <w:rPr>
          <w:rFonts w:hint="default"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0</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推移基础</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On the basis of</w:t>
      </w:r>
    </w:p>
    <w:p w14:paraId="5B14BB03">
      <w:pPr>
        <w:spacing w:line="360" w:lineRule="auto"/>
        <w:ind w:firstLine="420"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用于承受推移轨道及炉体荷载的混凝土结构。</w:t>
      </w:r>
    </w:p>
    <w:p w14:paraId="64DA77E4">
      <w:pPr>
        <w:spacing w:line="360" w:lineRule="auto"/>
        <w:rPr>
          <w:rFonts w:hint="eastAsia" w:asciiTheme="minorEastAsia" w:hAnsiTheme="minorEastAsia" w:eastAsiaTheme="minorEastAsia"/>
          <w:color w:val="000000" w:themeColor="text1"/>
          <w:sz w:val="21"/>
          <w:szCs w:val="21"/>
          <w:lang w:val="en-US" w:eastAsia="zh"/>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0</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推移</w:t>
      </w:r>
      <w:r>
        <w:rPr>
          <w:rFonts w:hint="eastAsia" w:asciiTheme="minorEastAsia" w:hAnsiTheme="minorEastAsia" w:eastAsiaTheme="minorEastAsia"/>
          <w:color w:val="000000" w:themeColor="text1"/>
          <w:sz w:val="21"/>
          <w:szCs w:val="21"/>
          <w:lang w:eastAsia="zh"/>
          <w14:textFill>
            <w14:solidFill>
              <w14:schemeClr w14:val="tx1"/>
            </w14:solidFill>
          </w14:textFill>
          <w:woUserID w:val="1"/>
        </w:rPr>
        <w:t>基础</w:t>
      </w:r>
      <w:r>
        <w:rPr>
          <w:rFonts w:hint="eastAsia" w:asciiTheme="minorEastAsia" w:hAnsiTheme="minorEastAsia" w:eastAsiaTheme="minorEastAsia"/>
          <w:color w:val="000000" w:themeColor="text1"/>
          <w:sz w:val="21"/>
          <w:szCs w:val="21"/>
          <w14:textFill>
            <w14:solidFill>
              <w14:schemeClr w14:val="tx1"/>
            </w14:solidFill>
          </w14:textFill>
        </w:rPr>
        <w:t>平台</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The basic platform</w:t>
      </w:r>
    </w:p>
    <w:p w14:paraId="5D34AE93">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在</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推移结构</w:t>
      </w:r>
      <w:r>
        <w:rPr>
          <w:rFonts w:hint="eastAsia" w:asciiTheme="minorEastAsia" w:hAnsiTheme="minorEastAsia" w:eastAsiaTheme="minorEastAsia"/>
          <w:color w:val="000000" w:themeColor="text1"/>
          <w:sz w:val="21"/>
          <w:szCs w:val="21"/>
          <w14:textFill>
            <w14:solidFill>
              <w14:schemeClr w14:val="tx1"/>
            </w14:solidFill>
          </w14:textFill>
        </w:rPr>
        <w:t>底部水平截断面下部由钢梁与基础、桩等组成，承担托换结构传递的荷载，满足推移荷载的结构体系。</w:t>
      </w:r>
    </w:p>
    <w:p w14:paraId="497034C4">
      <w:pPr>
        <w:spacing w:line="360" w:lineRule="auto"/>
        <w:rPr>
          <w:rFonts w:hint="default" w:asciiTheme="minorEastAsia" w:hAnsiTheme="minorEastAsia" w:eastAsiaTheme="minorEastAsia"/>
          <w:color w:val="000000" w:themeColor="text1"/>
          <w:sz w:val="21"/>
          <w:szCs w:val="21"/>
          <w:lang w:val="en-US" w:eastAsia="zh-CN"/>
          <w14:textFill>
            <w14:solidFill>
              <w14:schemeClr w14:val="tx1"/>
            </w14:solidFill>
          </w14:textFill>
          <w:woUserID w:val="1"/>
        </w:rPr>
      </w:pPr>
      <w:r>
        <w:rPr>
          <w:rFonts w:hint="eastAsia" w:asciiTheme="minorEastAsia" w:hAnsiTheme="minorEastAsia" w:eastAsiaTheme="minorEastAsia"/>
          <w:b/>
          <w:bCs/>
          <w:color w:val="000000" w:themeColor="text1"/>
          <w:sz w:val="21"/>
          <w:szCs w:val="21"/>
          <w14:textFill>
            <w14:solidFill>
              <w14:schemeClr w14:val="tx1"/>
            </w14:solidFill>
          </w14:textFill>
          <w:woUserID w:val="1"/>
        </w:rPr>
        <w:t>2.</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0</w:t>
      </w:r>
      <w:r>
        <w:rPr>
          <w:rFonts w:hint="eastAsia" w:asciiTheme="minorEastAsia" w:hAnsiTheme="minorEastAsia" w:eastAsiaTheme="minorEastAsia"/>
          <w:b/>
          <w:bCs/>
          <w:color w:val="000000" w:themeColor="text1"/>
          <w:sz w:val="21"/>
          <w:szCs w:val="21"/>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14:textFill>
            <w14:solidFill>
              <w14:schemeClr w14:val="tx1"/>
            </w14:solidFill>
          </w14:textFill>
          <w:woUserID w:val="1"/>
        </w:rPr>
        <w:t>旧基础</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The old foundation</w:t>
      </w:r>
    </w:p>
    <w:p w14:paraId="34098531">
      <w:pPr>
        <w:spacing w:line="360" w:lineRule="auto"/>
        <w:ind w:firstLine="420" w:firstLineChars="200"/>
        <w:rPr>
          <w:rFonts w:asciiTheme="minorEastAsia" w:hAnsiTheme="minorEastAsia" w:eastAsiaTheme="minorEastAsia"/>
          <w:color w:val="000000" w:themeColor="text1"/>
          <w:sz w:val="21"/>
          <w:szCs w:val="21"/>
          <w14:textFill>
            <w14:solidFill>
              <w14:schemeClr w14:val="tx1"/>
            </w14:solidFill>
          </w14:textFill>
          <w:woUserID w:val="1"/>
        </w:rPr>
      </w:pPr>
      <w:r>
        <w:rPr>
          <w:rFonts w:hint="eastAsia" w:asciiTheme="minorEastAsia" w:hAnsiTheme="minorEastAsia" w:eastAsiaTheme="minorEastAsia"/>
          <w:color w:val="000000" w:themeColor="text1"/>
          <w:sz w:val="21"/>
          <w:szCs w:val="21"/>
          <w:lang w:eastAsia="zh"/>
          <w14:textFill>
            <w14:solidFill>
              <w14:schemeClr w14:val="tx1"/>
            </w14:solidFill>
          </w14:textFill>
          <w:woUserID w:val="1"/>
        </w:rPr>
        <w:t>旧</w:t>
      </w:r>
      <w:r>
        <w:rPr>
          <w:rFonts w:hint="eastAsia" w:asciiTheme="minorEastAsia" w:hAnsiTheme="minorEastAsia" w:eastAsiaTheme="minorEastAsia"/>
          <w:color w:val="000000" w:themeColor="text1"/>
          <w:sz w:val="21"/>
          <w:szCs w:val="21"/>
          <w14:textFill>
            <w14:solidFill>
              <w14:schemeClr w14:val="tx1"/>
            </w14:solidFill>
          </w14:textFill>
          <w:woUserID w:val="1"/>
        </w:rPr>
        <w:t>高炉的钢筋混凝土基础。</w:t>
      </w:r>
    </w:p>
    <w:p w14:paraId="3059FF33">
      <w:pPr>
        <w:spacing w:line="360" w:lineRule="auto"/>
        <w:ind w:firstLine="0" w:firstLineChars="0"/>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2.</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0</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4</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推</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进</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装置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 xml:space="preserve"> Propulsive unit</w:t>
      </w:r>
    </w:p>
    <w:p w14:paraId="2B415EE3">
      <w:pPr>
        <w:spacing w:line="360" w:lineRule="auto"/>
        <w:ind w:firstLine="420" w:firstLineChars="200"/>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pP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一种高炉推移用活动式推进</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系统</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，包括</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推进梁、止推梁、反力支撑梁、推移平衡梁及推移液压系统。</w:t>
      </w:r>
    </w:p>
    <w:p w14:paraId="3E725CAC">
      <w:pPr>
        <w:spacing w:line="240" w:lineRule="auto"/>
        <w:ind w:firstLine="0" w:firstLineChars="0"/>
        <w:rPr>
          <w:rFonts w:hint="default" w:asciiTheme="minorEastAsia" w:hAnsiTheme="minorEastAsia" w:eastAsiaTheme="minorEastAsia"/>
          <w:color w:val="000000" w:themeColor="text1"/>
          <w:sz w:val="21"/>
          <w:szCs w:val="21"/>
          <w:lang w:val="en-US" w:eastAsia="zh-CN"/>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2.</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0</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5</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推移平衡梁  </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The propulsive balance beam</w:t>
      </w:r>
    </w:p>
    <w:p w14:paraId="2BD09816">
      <w:pPr>
        <w:keepNext w:val="0"/>
        <w:keepLines w:val="0"/>
        <w:widowControl w:val="0"/>
        <w:suppressLineNumbers w:val="0"/>
        <w:spacing w:line="360" w:lineRule="auto"/>
        <w:ind w:firstLine="420" w:firstLineChars="200"/>
        <w:jc w:val="both"/>
        <w:rPr>
          <w:rFonts w:hint="eastAsia" w:asciiTheme="minorEastAsia" w:hAnsiTheme="minorEastAsia" w:eastAsiaTheme="minorEastAsia"/>
          <w:color w:val="000000" w:themeColor="text1"/>
          <w:szCs w:val="21"/>
          <w:lang w:eastAsia="zh" w:bidi="ar"/>
          <w14:textFill>
            <w14:solidFill>
              <w14:schemeClr w14:val="tx1"/>
            </w14:solidFill>
          </w14:textFill>
          <w:woUserID w:val="3"/>
        </w:rPr>
      </w:pPr>
      <w:r>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1"/>
        </w:rPr>
        <w:t>用于安装推移轨道的钢结构梁</w:t>
      </w:r>
      <w:r>
        <w:rPr>
          <w:rFonts w:hint="eastAsia" w:asciiTheme="minorEastAsia" w:hAnsiTheme="minorEastAsia" w:eastAsiaTheme="minorEastAsia"/>
          <w:color w:val="000000" w:themeColor="text1"/>
          <w:sz w:val="21"/>
          <w:szCs w:val="21"/>
          <w:lang w:val="en-US" w:eastAsia="zh" w:bidi="ar"/>
          <w14:textFill>
            <w14:solidFill>
              <w14:schemeClr w14:val="tx1"/>
            </w14:solidFill>
          </w14:textFill>
          <w:woUserID w:val="1"/>
        </w:rPr>
        <w:t>，</w:t>
      </w:r>
      <w:r>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1"/>
        </w:rPr>
        <w:t>支撑推移结构，平衡不同部位的受力，防止推移结构变形的装置。</w:t>
      </w:r>
      <w:r>
        <w:rPr>
          <w:rFonts w:hint="eastAsia" w:asciiTheme="minorEastAsia" w:hAnsiTheme="minorEastAsia" w:eastAsiaTheme="minorEastAsia"/>
          <w:color w:val="000000" w:themeColor="text1"/>
          <w:sz w:val="21"/>
          <w:szCs w:val="21"/>
          <w:lang w:val="en-US" w:eastAsia="zh" w:bidi="ar"/>
          <w14:textFill>
            <w14:solidFill>
              <w14:schemeClr w14:val="tx1"/>
            </w14:solidFill>
          </w14:textFill>
          <w:woUserID w:val="3"/>
        </w:rPr>
        <w:t>包含轨道和承受主要荷载的钢梁以及连接各个轨道梁之间的支撑梁。</w:t>
      </w:r>
    </w:p>
    <w:p w14:paraId="53A29D5A">
      <w:pPr>
        <w:spacing w:line="360" w:lineRule="auto"/>
        <w:ind w:firstLine="0" w:firstLineChars="0"/>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2.</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0</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6</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推</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进梁</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Propulsion beam</w:t>
      </w:r>
    </w:p>
    <w:p w14:paraId="73900E09">
      <w:pPr>
        <w:keepNext w:val="0"/>
        <w:keepLines w:val="0"/>
        <w:widowControl w:val="0"/>
        <w:numPr>
          <w:ilvl w:val="-1"/>
          <w:numId w:val="0"/>
        </w:numPr>
        <w:suppressLineNumbers w:val="0"/>
        <w:spacing w:before="0" w:beforeAutospacing="0" w:after="0" w:afterAutospacing="0" w:line="360" w:lineRule="auto"/>
        <w:ind w:left="0" w:right="0" w:firstLine="420" w:firstLineChars="200"/>
        <w:jc w:val="both"/>
        <w:rPr>
          <w:rFonts w:hint="eastAsia" w:cs="Times New Roman" w:asciiTheme="minorEastAsia" w:hAnsiTheme="minorEastAsia" w:eastAsiaTheme="minorEastAsia"/>
          <w:kern w:val="2"/>
          <w:sz w:val="21"/>
          <w:szCs w:val="21"/>
          <w:lang w:val="en-US" w:eastAsia="zh" w:bidi="ar"/>
          <w:woUserID w:val="3"/>
        </w:rPr>
      </w:pP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用于传导推进力至</w:t>
      </w:r>
      <w:r>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1"/>
        </w:rPr>
        <w:t>推移结构</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的支撑装置，前端根据推移设备调整形状，确保能够与推移装置稳定连接，末端连接推进装置，使多台推进装置能够同步推进，确保</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3"/>
        </w:rPr>
        <w:t>推移设备受力均匀稳定。</w:t>
      </w:r>
    </w:p>
    <w:p w14:paraId="7F4A4B4B">
      <w:pPr>
        <w:spacing w:line="360" w:lineRule="auto"/>
        <w:ind w:firstLine="0" w:firstLineChars="0"/>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2.</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0</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7</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止推梁  Stop pushing beam</w:t>
      </w:r>
    </w:p>
    <w:p w14:paraId="6BDE1FA5">
      <w:pPr>
        <w:numPr>
          <w:ilvl w:val="0"/>
          <w:numId w:val="0"/>
        </w:numPr>
        <w:spacing w:line="360" w:lineRule="auto"/>
        <w:ind w:firstLine="420" w:firstLineChars="200"/>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1"/>
        </w:rPr>
      </w:pP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3"/>
        </w:rPr>
        <w:t>沿推移方向活动设置在平衡梁上，</w:t>
      </w:r>
      <w:r>
        <w:rPr>
          <w:rFonts w:ascii="Arial" w:hAnsi="Arial" w:eastAsia="Arial" w:cs="Arial"/>
          <w:i w:val="0"/>
          <w:iCs w:val="0"/>
          <w:caps w:val="0"/>
          <w:color w:val="06071F"/>
          <w:spacing w:val="0"/>
          <w:sz w:val="21"/>
          <w:szCs w:val="21"/>
          <w:shd w:val="clear" w:fill="FDFDFE"/>
          <w:woUserID w:val="3"/>
        </w:rPr>
        <w:t>用于承载液压装置的反力</w:t>
      </w:r>
      <w:r>
        <w:rPr>
          <w:rFonts w:ascii="宋体" w:hAnsi="宋体" w:eastAsia="宋体" w:cs="宋体"/>
          <w:sz w:val="21"/>
          <w:szCs w:val="21"/>
          <w:woUserID w:val="3"/>
        </w:rPr>
        <w:t xml:space="preserve"> </w:t>
      </w:r>
      <w:r>
        <w:rPr>
          <w:rFonts w:hint="eastAsia" w:ascii="宋体" w:hAnsi="宋体" w:eastAsia="宋体" w:cs="宋体"/>
          <w:sz w:val="21"/>
          <w:szCs w:val="21"/>
          <w:lang w:eastAsia="zh"/>
          <w:woUserID w:val="3"/>
        </w:rPr>
        <w:t>利用螺栓与插销与推进梁固定，能随液压设备推进行程调整位置</w:t>
      </w:r>
      <w:r>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1"/>
        </w:rPr>
        <w:t>。</w:t>
      </w:r>
    </w:p>
    <w:p w14:paraId="69F7CD4A">
      <w:pPr>
        <w:spacing w:line="360" w:lineRule="auto"/>
        <w:ind w:firstLine="0" w:firstLineChars="0"/>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2.</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0</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8</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反力支撑梁  Anti-force support beam</w:t>
      </w:r>
    </w:p>
    <w:p w14:paraId="1035D9AA">
      <w:pPr>
        <w:keepNext w:val="0"/>
        <w:keepLines w:val="0"/>
        <w:widowControl w:val="0"/>
        <w:numPr>
          <w:ilvl w:val="0"/>
          <w:numId w:val="0"/>
        </w:numPr>
        <w:suppressLineNumbers w:val="0"/>
        <w:spacing w:before="0" w:beforeAutospacing="0" w:after="0" w:afterAutospacing="0" w:line="360" w:lineRule="auto"/>
        <w:ind w:left="0" w:right="0" w:firstLine="420" w:firstLineChars="200"/>
        <w:jc w:val="both"/>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1"/>
        </w:rPr>
      </w:pPr>
      <w:r>
        <w:rPr>
          <w:rFonts w:hint="eastAsia" w:asciiTheme="minorEastAsia" w:hAnsiTheme="minorEastAsia" w:eastAsiaTheme="minorEastAsia"/>
          <w:color w:val="000000" w:themeColor="text1"/>
          <w:sz w:val="21"/>
          <w:szCs w:val="21"/>
          <w:lang w:val="en-US" w:eastAsia="zh" w:bidi="ar"/>
          <w14:textFill>
            <w14:solidFill>
              <w14:schemeClr w14:val="tx1"/>
            </w14:solidFill>
          </w14:textFill>
          <w:woUserID w:val="3"/>
        </w:rPr>
        <w:t>垂直设置在平衡梁上方的横梁，用于固定液压推进装置的钢梁，直接承载液压装置的推进反力，通过将多台液压装置固定在同一钢梁上，使推进反力均匀分部在各个止推梁上</w:t>
      </w:r>
      <w:r>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1"/>
        </w:rPr>
        <w:t>。</w:t>
      </w:r>
    </w:p>
    <w:p w14:paraId="0872D676">
      <w:pPr>
        <w:keepNext w:val="0"/>
        <w:keepLines w:val="0"/>
        <w:widowControl w:val="0"/>
        <w:numPr>
          <w:ilvl w:val="0"/>
          <w:numId w:val="0"/>
        </w:numPr>
        <w:suppressLineNumbers w:val="0"/>
        <w:spacing w:before="0" w:beforeAutospacing="0" w:after="0" w:afterAutospacing="0" w:line="360" w:lineRule="auto"/>
        <w:ind w:left="0" w:right="0" w:firstLine="0" w:firstLineChars="0"/>
        <w:jc w:val="both"/>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eastAsia="zh" w:bidi="ar"/>
          <w14:textFill>
            <w14:solidFill>
              <w14:schemeClr w14:val="tx1"/>
            </w14:solidFill>
          </w14:textFill>
          <w:woUserID w:val="1"/>
        </w:rPr>
        <w:t>2.0.9</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t xml:space="preserve">  推移液压系统  The hydraulic system</w:t>
      </w:r>
    </w:p>
    <w:p w14:paraId="124E8E64">
      <w:pPr>
        <w:spacing w:line="360" w:lineRule="auto"/>
        <w:ind w:firstLine="0" w:firstLineChars="0"/>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pPr>
      <w:r>
        <w:rPr>
          <w:rFonts w:hint="eastAsia" w:asciiTheme="minorEastAsia" w:hAnsiTheme="minorEastAsia" w:eastAsiaTheme="minorEastAsia"/>
          <w:b w:val="0"/>
          <w:bCs w:val="0"/>
          <w:color w:val="000000" w:themeColor="text1"/>
          <w:sz w:val="21"/>
          <w:szCs w:val="21"/>
          <w:lang w:eastAsia="zh-CN" w:bidi="ar"/>
          <w14:textFill>
            <w14:solidFill>
              <w14:schemeClr w14:val="tx1"/>
            </w14:solidFill>
          </w14:textFill>
          <w:woUserID w:val="1"/>
        </w:rPr>
        <w:t>由液压</w:t>
      </w:r>
      <w:r>
        <w:rPr>
          <w:rFonts w:hint="eastAsia" w:asciiTheme="minorEastAsia" w:hAnsiTheme="minorEastAsia" w:eastAsiaTheme="minorEastAsia"/>
          <w:b w:val="0"/>
          <w:bCs w:val="0"/>
          <w:color w:val="000000" w:themeColor="text1"/>
          <w:sz w:val="21"/>
          <w:szCs w:val="21"/>
          <w:lang w:val="en-US" w:eastAsia="zh-CN" w:bidi="ar"/>
          <w14:textFill>
            <w14:solidFill>
              <w14:schemeClr w14:val="tx1"/>
            </w14:solidFill>
          </w14:textFill>
          <w:woUserID w:val="1"/>
        </w:rPr>
        <w:t>缸、</w:t>
      </w:r>
      <w:r>
        <w:rPr>
          <w:rFonts w:hint="eastAsia" w:asciiTheme="minorEastAsia" w:hAnsiTheme="minorEastAsia" w:eastAsiaTheme="minorEastAsia"/>
          <w:b w:val="0"/>
          <w:bCs w:val="0"/>
          <w:color w:val="000000" w:themeColor="text1"/>
          <w:sz w:val="21"/>
          <w:szCs w:val="21"/>
          <w:lang w:eastAsia="zh-CN" w:bidi="ar"/>
          <w14:textFill>
            <w14:solidFill>
              <w14:schemeClr w14:val="tx1"/>
            </w14:solidFill>
          </w14:textFill>
          <w:woUserID w:val="1"/>
        </w:rPr>
        <w:t>液压泵站、以及计算机控制系统</w:t>
      </w:r>
      <w:r>
        <w:rPr>
          <w:rFonts w:hint="eastAsia" w:asciiTheme="minorEastAsia" w:hAnsiTheme="minorEastAsia" w:eastAsiaTheme="minorEastAsia"/>
          <w:b w:val="0"/>
          <w:bCs w:val="0"/>
          <w:color w:val="000000" w:themeColor="text1"/>
          <w:sz w:val="21"/>
          <w:szCs w:val="21"/>
          <w:lang w:val="en-US" w:eastAsia="zh-CN" w:bidi="ar"/>
          <w14:textFill>
            <w14:solidFill>
              <w14:schemeClr w14:val="tx1"/>
            </w14:solidFill>
          </w14:textFill>
          <w:woUserID w:val="1"/>
        </w:rPr>
        <w:t>组成</w:t>
      </w:r>
      <w:r>
        <w:rPr>
          <w:rFonts w:hint="eastAsia" w:asciiTheme="minorEastAsia" w:hAnsiTheme="minorEastAsia" w:eastAsiaTheme="minorEastAsia"/>
          <w:b w:val="0"/>
          <w:bCs w:val="0"/>
          <w:color w:val="000000" w:themeColor="text1"/>
          <w:sz w:val="21"/>
          <w:szCs w:val="21"/>
          <w:lang w:eastAsia="zh-CN" w:bidi="ar"/>
          <w14:textFill>
            <w14:solidFill>
              <w14:schemeClr w14:val="tx1"/>
            </w14:solidFill>
          </w14:textFill>
          <w:woUserID w:val="1"/>
        </w:rPr>
        <w:t>。</w:t>
      </w:r>
    </w:p>
    <w:p w14:paraId="1C651510">
      <w:pPr>
        <w:widowControl w:val="0"/>
        <w:spacing w:line="360" w:lineRule="auto"/>
        <w:ind w:firstLine="0" w:firstLineChars="0"/>
        <w:jc w:val="both"/>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2.0.10</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 xml:space="preserve">  推移施工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The construction</w:t>
      </w:r>
    </w:p>
    <w:p w14:paraId="25EF23BD">
      <w:pPr>
        <w:widowControl w:val="0"/>
        <w:spacing w:line="360" w:lineRule="auto"/>
        <w:ind w:firstLine="0" w:firstLineChars="0"/>
        <w:jc w:val="both"/>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 xml:space="preserve">     推移施工是利用推移装置施加动力，将</w:t>
      </w:r>
      <w:r>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1"/>
        </w:rPr>
        <w:t>推移结构</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沿预定轨道推移到设计位置的施工活动。</w:t>
      </w:r>
    </w:p>
    <w:p w14:paraId="76CB14A7">
      <w:pPr>
        <w:spacing w:line="360" w:lineRule="auto"/>
        <w:ind w:firstLine="0" w:firstLineChars="0"/>
        <w:rPr>
          <w:rFonts w:hint="default" w:asciiTheme="minorEastAsia" w:hAnsiTheme="minorEastAsia" w:eastAsiaTheme="minorEastAsia"/>
          <w:color w:val="000000" w:themeColor="text1"/>
          <w:sz w:val="21"/>
          <w:szCs w:val="21"/>
          <w:lang w:val="en-US" w:eastAsia="zh-CN"/>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2.</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0</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11</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提升梁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L</w:t>
      </w:r>
      <w:r>
        <w:rPr>
          <w:rFonts w:hint="eastAsia" w:asciiTheme="minorEastAsia" w:hAnsiTheme="minorEastAsia" w:eastAsiaTheme="minorEastAsia"/>
          <w:szCs w:val="21"/>
          <w:lang w:eastAsia="zh-CN"/>
          <w:woUserID w:val="1"/>
        </w:rPr>
        <w:t>ifting beam</w:t>
      </w:r>
    </w:p>
    <w:p w14:paraId="512F6598">
      <w:pPr>
        <w:spacing w:line="360" w:lineRule="auto"/>
        <w:ind w:firstLine="420" w:firstLineChars="200"/>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pP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提升支撑体系中用于固定提升液压缸的结构。</w:t>
      </w:r>
    </w:p>
    <w:p w14:paraId="4EAC693C">
      <w:pPr>
        <w:spacing w:line="360" w:lineRule="auto"/>
        <w:ind w:firstLine="0" w:firstLineChars="0"/>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2.0.12</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 xml:space="preserve">  提升法   L</w:t>
      </w:r>
      <w:r>
        <w:rPr>
          <w:rFonts w:hint="eastAsia" w:asciiTheme="minorEastAsia" w:hAnsiTheme="minorEastAsia" w:eastAsiaTheme="minorEastAsia"/>
          <w:szCs w:val="21"/>
          <w:lang w:eastAsia="zh-CN"/>
          <w:woUserID w:val="1"/>
        </w:rPr>
        <w:t>ifting</w:t>
      </w:r>
      <w:r>
        <w:rPr>
          <w:rFonts w:hint="eastAsia" w:asciiTheme="minorEastAsia" w:hAnsiTheme="minorEastAsia" w:eastAsiaTheme="minorEastAsia"/>
          <w:szCs w:val="21"/>
          <w:lang w:eastAsia="zh"/>
          <w:woUserID w:val="1"/>
        </w:rPr>
        <w:t xml:space="preserve">  method</w:t>
      </w:r>
    </w:p>
    <w:p w14:paraId="1D20C936">
      <w:pPr>
        <w:widowControl w:val="0"/>
        <w:spacing w:line="360" w:lineRule="auto"/>
        <w:ind w:firstLine="420" w:firstLineChars="200"/>
        <w:jc w:val="both"/>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pP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提升法一般指采用起重设备将构件或</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设备</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垂直提升就位进行安装，提升安装施工采用的起重设备通常有跨缆吊机、塔式起重机和专用提升系统等。</w:t>
      </w:r>
    </w:p>
    <w:p w14:paraId="06C444FA">
      <w:pPr>
        <w:spacing w:line="360" w:lineRule="auto"/>
        <w:ind w:firstLine="0" w:firstLineChars="0"/>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2.0.13</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 xml:space="preserve">  大容积高炉   Large volume blast furnace</w:t>
      </w:r>
    </w:p>
    <w:p w14:paraId="30C0737A">
      <w:pPr>
        <w:widowControl w:val="0"/>
        <w:spacing w:line="360" w:lineRule="auto"/>
        <w:ind w:firstLine="420" w:firstLineChars="200"/>
        <w:jc w:val="both"/>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pPr>
      <w:r>
        <w:rPr>
          <w:rFonts w:hint="eastAsia" w:cs="Times New Roman" w:asciiTheme="minorEastAsia" w:hAnsiTheme="minorEastAsia" w:eastAsiaTheme="minorEastAsia"/>
          <w:i w:val="0"/>
          <w:iCs w:val="0"/>
          <w:caps w:val="0"/>
          <w:color w:val="000000" w:themeColor="text1"/>
          <w:spacing w:val="0"/>
          <w:sz w:val="21"/>
          <w:szCs w:val="21"/>
          <w:shd w:val="clear" w:fill="auto"/>
          <w:lang w:bidi="ar"/>
          <w14:textFill>
            <w14:solidFill>
              <w14:schemeClr w14:val="tx1"/>
            </w14:solidFill>
          </w14:textFill>
          <w:woUserID w:val="1"/>
        </w:rPr>
        <w:t>大容积高炉是</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1"/>
        </w:rPr>
        <w:t>指</w:t>
      </w:r>
      <w:r>
        <w:rPr>
          <w:rFonts w:hint="eastAsia" w:cs="Times New Roman" w:asciiTheme="minorEastAsia" w:hAnsiTheme="minorEastAsia" w:eastAsiaTheme="minorEastAsia"/>
          <w:i w:val="0"/>
          <w:iCs w:val="0"/>
          <w:caps w:val="0"/>
          <w:color w:val="000000" w:themeColor="text1"/>
          <w:spacing w:val="0"/>
          <w:sz w:val="21"/>
          <w:szCs w:val="21"/>
          <w:shd w:val="clear" w:fill="auto"/>
          <w:lang w:bidi="ar"/>
          <w14:textFill>
            <w14:solidFill>
              <w14:schemeClr w14:val="tx1"/>
            </w14:solidFill>
          </w14:textFill>
          <w:woUserID w:val="1"/>
        </w:rPr>
        <w:t>有效容积</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1"/>
        </w:rPr>
        <w:t>在4000</w:t>
      </w:r>
      <w:r>
        <w:rPr>
          <w:rFonts w:hint="eastAsia" w:cs="Times New Roman" w:asciiTheme="minorEastAsia" w:hAnsiTheme="minorEastAsia" w:eastAsiaTheme="minorEastAsia"/>
          <w:i w:val="0"/>
          <w:iCs w:val="0"/>
          <w:caps w:val="0"/>
          <w:color w:val="000000" w:themeColor="text1"/>
          <w:spacing w:val="0"/>
          <w:sz w:val="21"/>
          <w:szCs w:val="21"/>
          <w:shd w:val="clear"/>
          <w:lang w:bidi="ar"/>
          <w14:textFill>
            <w14:solidFill>
              <w14:schemeClr w14:val="tx1"/>
            </w14:solidFill>
          </w14:textFill>
          <w:woUserID w:val="1"/>
        </w:rPr>
        <w:t>m³</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1"/>
        </w:rPr>
        <w:t>以上，具有</w:t>
      </w:r>
      <w:r>
        <w:rPr>
          <w:rFonts w:hint="eastAsia" w:cs="Times New Roman" w:asciiTheme="minorEastAsia" w:hAnsiTheme="minorEastAsia" w:eastAsiaTheme="minorEastAsia"/>
          <w:i w:val="0"/>
          <w:iCs w:val="0"/>
          <w:caps w:val="0"/>
          <w:color w:val="000000" w:themeColor="text1"/>
          <w:spacing w:val="0"/>
          <w:sz w:val="21"/>
          <w:szCs w:val="21"/>
          <w:shd w:val="clear" w:fill="auto"/>
          <w:lang w:bidi="ar"/>
          <w14:textFill>
            <w14:solidFill>
              <w14:schemeClr w14:val="tx1"/>
            </w14:solidFill>
          </w14:textFill>
          <w:woUserID w:val="1"/>
        </w:rPr>
        <w:t>先进结构与工艺实现规模化生产的高效炼铁装备</w:t>
      </w:r>
      <w:r>
        <w:rPr>
          <w:rFonts w:hint="eastAsia" w:cs="Times New Roman" w:asciiTheme="minorEastAsia" w:hAnsiTheme="minorEastAsia" w:eastAsiaTheme="minorEastAsia"/>
          <w:color w:val="000000" w:themeColor="text1"/>
          <w:sz w:val="21"/>
          <w:szCs w:val="21"/>
          <w:lang w:bidi="ar"/>
          <w14:textFill>
            <w14:solidFill>
              <w14:schemeClr w14:val="tx1"/>
            </w14:solidFill>
          </w14:textFill>
          <w:woUserID w:val="1"/>
        </w:rPr>
        <w:t xml:space="preserve"> </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w:t>
      </w:r>
    </w:p>
    <w:p w14:paraId="2A793270">
      <w:pPr>
        <w:spacing w:line="360" w:lineRule="auto"/>
        <w:ind w:firstLine="0" w:firstLineChars="0"/>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2.0.14</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 xml:space="preserve">  横移   Sidesway </w:t>
      </w:r>
    </w:p>
    <w:p w14:paraId="6A01BAF2">
      <w:pPr>
        <w:widowControl w:val="0"/>
        <w:spacing w:line="360" w:lineRule="auto"/>
        <w:ind w:firstLine="420" w:firstLineChars="200"/>
        <w:jc w:val="both"/>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pP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通过液压滑移等工艺实现高炉本体的水平移动，缩短检修周期、降低停产损失</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w:t>
      </w:r>
    </w:p>
    <w:p w14:paraId="1EE8CADF">
      <w:pPr>
        <w:keepNext w:val="0"/>
        <w:keepLines w:val="0"/>
        <w:widowControl w:val="0"/>
        <w:suppressLineNumbers w:val="0"/>
        <w:spacing w:before="0" w:beforeAutospacing="0" w:after="0" w:afterAutospacing="0" w:line="360" w:lineRule="auto"/>
        <w:ind w:left="0" w:right="0" w:firstLine="0" w:firstLineChars="0"/>
        <w:jc w:val="both"/>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2.0.15</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 xml:space="preserve">  分段   S</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 xml:space="preserve">ubsection </w:t>
      </w:r>
    </w:p>
    <w:p w14:paraId="16FC159A">
      <w:pPr>
        <w:spacing w:line="360" w:lineRule="auto"/>
        <w:ind w:firstLine="420" w:firstLineChars="200"/>
        <w:rPr>
          <w:rFonts w:hint="eastAsia" w:asciiTheme="minorEastAsia" w:hAnsiTheme="minorEastAsia" w:eastAsiaTheme="minorEastAsia"/>
          <w:color w:val="000000" w:themeColor="text1"/>
          <w:sz w:val="21"/>
          <w:szCs w:val="21"/>
          <w:lang w:eastAsia="zh"/>
          <w14:textFill>
            <w14:solidFill>
              <w14:schemeClr w14:val="tx1"/>
            </w14:solidFill>
          </w14:textFill>
          <w:woUserID w:val="1"/>
        </w:rPr>
      </w:pPr>
      <w:r>
        <w:rPr>
          <w:rFonts w:hint="eastAsia" w:asciiTheme="minorEastAsia" w:hAnsiTheme="minorEastAsia" w:eastAsiaTheme="minorEastAsia"/>
          <w:color w:val="000000" w:themeColor="text1"/>
          <w:sz w:val="21"/>
          <w:szCs w:val="21"/>
          <w:lang w:val="en-US" w:eastAsia="zh" w:bidi="ar"/>
          <w14:textFill>
            <w14:solidFill>
              <w14:schemeClr w14:val="tx1"/>
            </w14:solidFill>
          </w14:textFill>
          <w:woUserID w:val="1"/>
        </w:rPr>
        <w:t>将推移平台上离线新建的</w:t>
      </w:r>
      <w:r>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1"/>
        </w:rPr>
        <w:t>炉体</w:t>
      </w:r>
      <w:r>
        <w:rPr>
          <w:rFonts w:hint="eastAsia" w:asciiTheme="minorEastAsia" w:hAnsiTheme="minorEastAsia" w:eastAsiaTheme="minorEastAsia"/>
          <w:color w:val="000000" w:themeColor="text1"/>
          <w:sz w:val="21"/>
          <w:szCs w:val="21"/>
          <w:lang w:val="en-US" w:eastAsia="zh" w:bidi="ar"/>
          <w14:textFill>
            <w14:solidFill>
              <w14:schemeClr w14:val="tx1"/>
            </w14:solidFill>
          </w14:textFill>
          <w:woUserID w:val="1"/>
        </w:rPr>
        <w:t>分成两段及以上分别进行安装，以实现快速安全低成本施工。</w:t>
      </w:r>
    </w:p>
    <w:p w14:paraId="3D69ADC6">
      <w:pPr>
        <w:spacing w:line="360" w:lineRule="auto"/>
        <w:ind w:firstLine="0" w:firstLineChars="0"/>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2.0.16</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 xml:space="preserve">  快速大修   Rapid overhaul</w:t>
      </w:r>
    </w:p>
    <w:p w14:paraId="5F0545EF">
      <w:pPr>
        <w:widowControl w:val="0"/>
        <w:spacing w:line="360" w:lineRule="auto"/>
        <w:ind w:firstLine="420" w:firstLineChars="200"/>
        <w:jc w:val="both"/>
        <w:rPr>
          <w:rFonts w:hint="eastAsia" w:asciiTheme="minorEastAsia" w:hAnsiTheme="minorEastAsia" w:eastAsiaTheme="minorEastAsia"/>
          <w:color w:val="000000" w:themeColor="text1"/>
          <w:sz w:val="21"/>
          <w:szCs w:val="21"/>
          <w14:textFill>
            <w14:solidFill>
              <w14:schemeClr w14:val="tx1"/>
            </w14:solidFill>
          </w14:textFill>
          <w:woUserID w:val="1"/>
        </w:rPr>
      </w:pP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快速大修指通过优化施工流程、采用先进技术缩短高炉检修工期，同时实现扩容、升级等目标，减少停产损失并提升设备效率，该标准具体指外设推移平台新建高炉，缩短旧高炉拆除和新高炉复位修复的停炉时间，实现快速更替维修‌</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w:t>
      </w:r>
    </w:p>
    <w:p w14:paraId="08171FF7">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142E2276">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0853D02D">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602C58B0">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0686EFEA">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0FCA680D">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7D6B94CE">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3D118F8B">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0D3051DC">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11D68121">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1336C09F">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1DE98C38">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22D2349D">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127986AD">
      <w:pPr>
        <w:pStyle w:val="2"/>
        <w:jc w:val="center"/>
        <w:rPr>
          <w:rFonts w:hint="eastAsia" w:asciiTheme="minorEastAsia" w:hAnsiTheme="minorEastAsia" w:eastAsiaTheme="minorEastAsia"/>
          <w:color w:val="000000" w:themeColor="text1"/>
          <w:sz w:val="28"/>
          <w:szCs w:val="28"/>
          <w14:textFill>
            <w14:solidFill>
              <w14:schemeClr w14:val="tx1"/>
            </w14:solidFill>
          </w14:textFill>
        </w:rPr>
      </w:pPr>
      <w:bookmarkStart w:id="95" w:name="_Toc14322"/>
      <w:bookmarkStart w:id="96" w:name="_Toc1220878318"/>
      <w:bookmarkStart w:id="97" w:name="_Toc1674"/>
      <w:bookmarkStart w:id="98" w:name="_Toc1700476075"/>
      <w:bookmarkStart w:id="99" w:name="_Toc19616"/>
      <w:bookmarkStart w:id="100" w:name="_Toc513329032"/>
      <w:bookmarkStart w:id="101" w:name="_Toc656576928"/>
      <w:bookmarkStart w:id="102" w:name="_Toc21811"/>
      <w:bookmarkStart w:id="103" w:name="_Toc6164"/>
      <w:bookmarkStart w:id="104" w:name="_Toc376269982"/>
      <w:bookmarkStart w:id="105" w:name="_Toc20318"/>
      <w:bookmarkStart w:id="106" w:name="_Toc15431"/>
      <w:bookmarkStart w:id="107" w:name="_Toc16439"/>
      <w:bookmarkStart w:id="108" w:name="_Toc12987"/>
      <w:bookmarkStart w:id="109" w:name="_Toc15034"/>
      <w:bookmarkStart w:id="110" w:name="_Toc11304"/>
      <w:bookmarkStart w:id="111" w:name="_Toc1699457802"/>
      <w:bookmarkStart w:id="112" w:name="_Toc424810870"/>
      <w:bookmarkStart w:id="113" w:name="_Toc1833196057"/>
      <w:bookmarkStart w:id="114" w:name="_Toc3462"/>
      <w:bookmarkStart w:id="115" w:name="_Toc1948607687"/>
      <w:bookmarkStart w:id="116" w:name="_Toc545804853"/>
      <w:bookmarkStart w:id="117" w:name="_Toc32101"/>
      <w:bookmarkStart w:id="118" w:name="_Toc10576"/>
      <w:bookmarkStart w:id="119" w:name="_Toc1565268534"/>
      <w:bookmarkStart w:id="120" w:name="_Toc8610"/>
      <w:bookmarkStart w:id="121" w:name="_Toc27645"/>
      <w:bookmarkStart w:id="122" w:name="_Toc2109797371"/>
      <w:bookmarkStart w:id="123" w:name="_Toc26238"/>
      <w:bookmarkStart w:id="124" w:name="_Toc32751"/>
      <w:bookmarkStart w:id="125" w:name="_Toc1439601003"/>
      <w:bookmarkStart w:id="126" w:name="_Toc1653558757"/>
      <w:r>
        <w:rPr>
          <w:rFonts w:hint="default" w:asciiTheme="minorEastAsia" w:hAnsiTheme="minorEastAsia" w:eastAsiaTheme="minorEastAsia"/>
          <w:color w:val="000000" w:themeColor="text1"/>
          <w:sz w:val="28"/>
          <w:szCs w:val="28"/>
          <w14:textFill>
            <w14:solidFill>
              <w14:schemeClr w14:val="tx1"/>
            </w14:solidFill>
          </w14:textFill>
        </w:rPr>
        <w:t>3</w:t>
      </w:r>
      <w:r>
        <w:rPr>
          <w:rFonts w:hint="default"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hint="default" w:asciiTheme="minorEastAsia" w:hAnsiTheme="minorEastAsia" w:eastAsiaTheme="minorEastAsia"/>
          <w:color w:val="000000" w:themeColor="text1"/>
          <w:sz w:val="28"/>
          <w:szCs w:val="28"/>
          <w14:textFill>
            <w14:solidFill>
              <w14:schemeClr w14:val="tx1"/>
            </w14:solidFill>
          </w14:textFill>
        </w:rPr>
        <w:t>基本规定</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690C658F">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推移平台</w:t>
      </w:r>
      <w:r>
        <w:rPr>
          <w:rFonts w:hint="eastAsia" w:asciiTheme="minorEastAsia" w:hAnsiTheme="minorEastAsia" w:eastAsiaTheme="minorEastAsia"/>
          <w:color w:val="000000" w:themeColor="text1"/>
          <w:sz w:val="21"/>
          <w:szCs w:val="21"/>
          <w:lang w:eastAsia="zh"/>
          <w14:textFill>
            <w14:solidFill>
              <w14:schemeClr w14:val="tx1"/>
            </w14:solidFill>
          </w14:textFill>
          <w:woUserID w:val="1"/>
        </w:rPr>
        <w:t>需根据设计单位结合地勘报告出具的经审查后的正式施工图纸进行施工，必要时需经应急管理部门审查通过后实施。</w:t>
      </w:r>
    </w:p>
    <w:p w14:paraId="57F3C4FA">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施工前应</w:t>
      </w:r>
      <w:r>
        <w:rPr>
          <w:rFonts w:hint="eastAsia" w:asciiTheme="minorEastAsia" w:hAnsiTheme="minorEastAsia" w:eastAsiaTheme="minorEastAsia"/>
          <w:color w:val="000000" w:themeColor="text1"/>
          <w:sz w:val="21"/>
          <w:szCs w:val="21"/>
          <w:lang w:eastAsia="zh"/>
          <w14:textFill>
            <w14:solidFill>
              <w14:schemeClr w14:val="tx1"/>
            </w14:solidFill>
          </w14:textFill>
          <w:woUserID w:val="1"/>
        </w:rPr>
        <w:t>根据施工图纸结合现场编制基础、吊装、拆除、推移、钢结构安装专项施工方案，涉及超危大工程的组织论证通过后实施</w:t>
      </w:r>
      <w:r>
        <w:rPr>
          <w:rFonts w:hint="eastAsia" w:asciiTheme="minorEastAsia" w:hAnsiTheme="minorEastAsia" w:eastAsiaTheme="minorEastAsia"/>
          <w:color w:val="000000" w:themeColor="text1"/>
          <w:sz w:val="21"/>
          <w:szCs w:val="21"/>
          <w14:textFill>
            <w14:solidFill>
              <w14:schemeClr w14:val="tx1"/>
            </w14:solidFill>
          </w14:textFill>
        </w:rPr>
        <w:t>。</w:t>
      </w:r>
    </w:p>
    <w:p w14:paraId="32A0F91C">
      <w:pPr>
        <w:spacing w:line="360" w:lineRule="auto"/>
        <w:rPr>
          <w:rFonts w:hint="eastAsia" w:asciiTheme="minorEastAsia" w:hAnsiTheme="minorEastAsia" w:eastAsiaTheme="minorEastAsia"/>
          <w:color w:val="000000" w:themeColor="text1"/>
          <w:sz w:val="21"/>
          <w:szCs w:val="21"/>
          <w:lang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woUserID w:val="1"/>
        </w:rPr>
        <w:t>推移平台</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施工及验收应符合现行</w:t>
      </w:r>
      <w:r>
        <w:rPr>
          <w:rFonts w:hint="eastAsia" w:asciiTheme="minorEastAsia" w:hAnsiTheme="minorEastAsia" w:eastAsiaTheme="minorEastAsia"/>
          <w:color w:val="000000" w:themeColor="text1"/>
          <w:sz w:val="21"/>
          <w:szCs w:val="21"/>
          <w14:textFill>
            <w14:solidFill>
              <w14:schemeClr w14:val="tx1"/>
            </w14:solidFill>
          </w14:textFill>
          <w:woUserID w:val="1"/>
        </w:rPr>
        <w:t>国家标准《建筑工程施工质量验收统一标准》GB 50300、《</w:t>
      </w:r>
      <w:r>
        <w:rPr>
          <w:rFonts w:hint="eastAsia" w:asciiTheme="minorEastAsia" w:hAnsiTheme="minorEastAsia" w:eastAsiaTheme="minorEastAsia"/>
          <w:color w:val="000000" w:themeColor="text1"/>
          <w:sz w:val="21"/>
          <w:szCs w:val="21"/>
          <w:lang w:eastAsia="zh-CN"/>
          <w14:textFill>
            <w14:solidFill>
              <w14:schemeClr w14:val="tx1"/>
            </w14:solidFill>
          </w14:textFill>
          <w:woUserID w:val="1"/>
        </w:rPr>
        <w:t>建筑地基基础工程施工质量验收标准</w:t>
      </w:r>
      <w:r>
        <w:rPr>
          <w:rFonts w:hint="eastAsia" w:asciiTheme="minorEastAsia" w:hAnsiTheme="minorEastAsia" w:eastAsiaTheme="minorEastAsia"/>
          <w:color w:val="000000" w:themeColor="text1"/>
          <w:sz w:val="21"/>
          <w:szCs w:val="21"/>
          <w14:textFill>
            <w14:solidFill>
              <w14:schemeClr w14:val="tx1"/>
            </w14:solidFill>
          </w14:textFill>
          <w:woUserID w:val="1"/>
        </w:rPr>
        <w:t>》GB 50202、《混凝土结构工程施工质量验收规范》GB 50204的</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有关</w:t>
      </w:r>
      <w:r>
        <w:rPr>
          <w:rFonts w:hint="eastAsia" w:asciiTheme="minorEastAsia" w:hAnsiTheme="minorEastAsia" w:eastAsiaTheme="minorEastAsia"/>
          <w:color w:val="000000" w:themeColor="text1"/>
          <w:sz w:val="21"/>
          <w:szCs w:val="21"/>
          <w14:textFill>
            <w14:solidFill>
              <w14:schemeClr w14:val="tx1"/>
            </w14:solidFill>
          </w14:textFill>
          <w:woUserID w:val="1"/>
        </w:rPr>
        <w:t>规定。</w:t>
      </w:r>
    </w:p>
    <w:p w14:paraId="02C551FB">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3</w:t>
      </w:r>
      <w:r>
        <w:rPr>
          <w:rFonts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asciiTheme="minorEastAsia" w:hAnsiTheme="minorEastAsia" w:eastAsiaTheme="minorEastAsia"/>
          <w:b/>
          <w:bCs/>
          <w:color w:val="000000" w:themeColor="text1"/>
          <w:sz w:val="21"/>
          <w:szCs w:val="21"/>
          <w14:textFill>
            <w14:solidFill>
              <w14:schemeClr w14:val="tx1"/>
            </w14:solidFill>
          </w14:textFill>
        </w:rPr>
        <w:t>.4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t>钢结构制作、安装、改造、加固</w:t>
      </w:r>
      <w:r>
        <w:rPr>
          <w:rFonts w:hint="eastAsia"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1"/>
        </w:rPr>
        <w:t>施工及验收</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应符合</w:t>
      </w:r>
      <w:r>
        <w:rPr>
          <w:rFonts w:hint="eastAsia" w:cs="Times New Roman" w:asciiTheme="minorEastAsia" w:hAnsiTheme="minorEastAsia" w:eastAsiaTheme="minorEastAsia"/>
          <w:i w:val="0"/>
          <w:iCs w:val="0"/>
          <w:caps w:val="0"/>
          <w:color w:val="000000" w:themeColor="text1"/>
          <w:spacing w:val="0"/>
          <w:sz w:val="21"/>
          <w:szCs w:val="21"/>
          <w:shd w:val="clear" w:fill="auto"/>
          <w:lang w:bidi="ar"/>
          <w14:textFill>
            <w14:solidFill>
              <w14:schemeClr w14:val="tx1"/>
            </w14:solidFill>
          </w14:textFill>
          <w:woUserID w:val="1"/>
        </w:rPr>
        <w:t>《钢结构通用规范》GB</w:t>
      </w:r>
      <w:r>
        <w:rPr>
          <w:rFonts w:hint="eastAsia" w:cs="Times New Roman" w:asciiTheme="minorEastAsia" w:hAnsiTheme="minorEastAsia" w:eastAsiaTheme="minorEastAsia"/>
          <w:i w:val="0"/>
          <w:iCs w:val="0"/>
          <w:caps w:val="0"/>
          <w:color w:val="000000" w:themeColor="text1"/>
          <w:spacing w:val="0"/>
          <w:sz w:val="21"/>
          <w:szCs w:val="21"/>
          <w:shd w:val="clear" w:fill="auto"/>
          <w:lang w:eastAsia="zh" w:bidi="ar"/>
          <w14:textFill>
            <w14:solidFill>
              <w14:schemeClr w14:val="tx1"/>
            </w14:solidFill>
          </w14:textFill>
          <w:woUserID w:val="1"/>
        </w:rPr>
        <w:t xml:space="preserve"> </w:t>
      </w:r>
      <w:r>
        <w:rPr>
          <w:rFonts w:hint="eastAsia" w:cs="Times New Roman" w:asciiTheme="minorEastAsia" w:hAnsiTheme="minorEastAsia" w:eastAsiaTheme="minorEastAsia"/>
          <w:i w:val="0"/>
          <w:iCs w:val="0"/>
          <w:caps w:val="0"/>
          <w:color w:val="000000" w:themeColor="text1"/>
          <w:spacing w:val="0"/>
          <w:sz w:val="21"/>
          <w:szCs w:val="21"/>
          <w:shd w:val="clear" w:fill="auto"/>
          <w:lang w:bidi="ar"/>
          <w14:textFill>
            <w14:solidFill>
              <w14:schemeClr w14:val="tx1"/>
            </w14:solidFill>
          </w14:textFill>
          <w:woUserID w:val="1"/>
        </w:rPr>
        <w:t>55006</w:t>
      </w:r>
      <w:r>
        <w:rPr>
          <w:rFonts w:hint="eastAsia" w:cs="Times New Roman" w:asciiTheme="minorEastAsia" w:hAnsiTheme="minorEastAsia" w:eastAsiaTheme="minorEastAsia"/>
          <w:i w:val="0"/>
          <w:iCs w:val="0"/>
          <w:caps w:val="0"/>
          <w:color w:val="000000" w:themeColor="text1"/>
          <w:spacing w:val="0"/>
          <w:sz w:val="21"/>
          <w:szCs w:val="21"/>
          <w:shd w:val="clear" w:fill="auto"/>
          <w:lang w:eastAsia="zh-CN" w:bidi="ar"/>
          <w14:textFill>
            <w14:solidFill>
              <w14:schemeClr w14:val="tx1"/>
            </w14:solidFill>
          </w14:textFill>
          <w:woUserID w:val="1"/>
        </w:rPr>
        <w:t>、《钢结构工程施工质量验收标准》GB</w:t>
      </w:r>
      <w:r>
        <w:rPr>
          <w:rFonts w:hint="eastAsia" w:cs="Times New Roman" w:asciiTheme="minorEastAsia" w:hAnsiTheme="minorEastAsia" w:eastAsiaTheme="minorEastAsia"/>
          <w:i w:val="0"/>
          <w:iCs w:val="0"/>
          <w:caps w:val="0"/>
          <w:color w:val="000000" w:themeColor="text1"/>
          <w:spacing w:val="0"/>
          <w:sz w:val="21"/>
          <w:szCs w:val="21"/>
          <w:shd w:val="clear" w:fill="auto"/>
          <w:lang w:eastAsia="zh" w:bidi="ar"/>
          <w14:textFill>
            <w14:solidFill>
              <w14:schemeClr w14:val="tx1"/>
            </w14:solidFill>
          </w14:textFill>
          <w:woUserID w:val="1"/>
        </w:rPr>
        <w:t xml:space="preserve"> </w:t>
      </w:r>
      <w:r>
        <w:rPr>
          <w:rFonts w:hint="eastAsia" w:cs="Times New Roman" w:asciiTheme="minorEastAsia" w:hAnsiTheme="minorEastAsia" w:eastAsiaTheme="minorEastAsia"/>
          <w:i w:val="0"/>
          <w:iCs w:val="0"/>
          <w:caps w:val="0"/>
          <w:color w:val="000000" w:themeColor="text1"/>
          <w:spacing w:val="0"/>
          <w:sz w:val="21"/>
          <w:szCs w:val="21"/>
          <w:shd w:val="clear" w:fill="auto"/>
          <w:lang w:eastAsia="zh-CN" w:bidi="ar"/>
          <w14:textFill>
            <w14:solidFill>
              <w14:schemeClr w14:val="tx1"/>
            </w14:solidFill>
          </w14:textFill>
          <w:woUserID w:val="1"/>
        </w:rPr>
        <w:t>50205</w:t>
      </w:r>
      <w:r>
        <w:rPr>
          <w:rFonts w:hint="eastAsia" w:cs="Times New Roman" w:asciiTheme="minorEastAsia" w:hAnsiTheme="minorEastAsia" w:eastAsiaTheme="minorEastAsia"/>
          <w:i w:val="0"/>
          <w:iCs w:val="0"/>
          <w:caps w:val="0"/>
          <w:color w:val="000000" w:themeColor="text1"/>
          <w:spacing w:val="0"/>
          <w:sz w:val="21"/>
          <w:szCs w:val="21"/>
          <w:u w:val="none"/>
          <w:shd w:val="clear"/>
          <w:lang w:eastAsia="zh-CN" w:bidi="ar"/>
          <w14:textFill>
            <w14:solidFill>
              <w14:schemeClr w14:val="tx1"/>
            </w14:solidFill>
          </w14:textFill>
          <w:woUserID w:val="1"/>
        </w:rPr>
        <w:t>要求</w:t>
      </w:r>
      <w:r>
        <w:rPr>
          <w:rFonts w:hint="eastAsia" w:cs="Times New Roman" w:asciiTheme="minorEastAsia" w:hAnsiTheme="minorEastAsia" w:eastAsiaTheme="minorEastAsia"/>
          <w:i w:val="0"/>
          <w:iCs w:val="0"/>
          <w:caps w:val="0"/>
          <w:color w:val="000000" w:themeColor="text1"/>
          <w:spacing w:val="0"/>
          <w:sz w:val="21"/>
          <w:szCs w:val="21"/>
          <w:u w:val="none"/>
          <w:shd w:val="clear"/>
          <w:lang w:eastAsia="zh" w:bidi="ar"/>
          <w14:textFill>
            <w14:solidFill>
              <w14:schemeClr w14:val="tx1"/>
            </w14:solidFill>
          </w14:textFill>
          <w:woUserID w:val="1"/>
        </w:rPr>
        <w:t>。</w:t>
      </w:r>
    </w:p>
    <w:p w14:paraId="32E85934">
      <w:pPr>
        <w:keepNext w:val="0"/>
        <w:keepLines w:val="0"/>
        <w:widowControl w:val="0"/>
        <w:suppressLineNumbers w:val="0"/>
        <w:spacing w:before="0" w:beforeAutospacing="0" w:after="0" w:afterAutospacing="0" w:line="360" w:lineRule="auto"/>
        <w:ind w:left="0" w:right="0"/>
        <w:jc w:val="both"/>
        <w:rPr>
          <w:rFonts w:hint="eastAsia" w:cs="Times New Roman" w:asciiTheme="minorEastAsia" w:hAnsiTheme="minorEastAsia" w:eastAsiaTheme="minorEastAsia"/>
          <w:i w:val="0"/>
          <w:iCs w:val="0"/>
          <w:caps w:val="0"/>
          <w:color w:val="000000" w:themeColor="text1"/>
          <w:spacing w:val="0"/>
          <w:sz w:val="21"/>
          <w:szCs w:val="21"/>
          <w:u w:val="none"/>
          <w:shd w:val="clear"/>
          <w:lang w:eastAsia="zh" w:bidi="ar"/>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0"/>
        </w:rPr>
        <w:t>3.</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0"/>
        </w:rPr>
        <w:t>.5</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 xml:space="preserve"> </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0"/>
        </w:rPr>
        <w:t xml:space="preserve"> </w:t>
      </w:r>
      <w:r>
        <w:rPr>
          <w:rFonts w:hint="eastAsia" w:cs="Times New Roman" w:asciiTheme="minorEastAsia" w:hAnsiTheme="minorEastAsia" w:eastAsiaTheme="minorEastAsia"/>
          <w:i w:val="0"/>
          <w:iCs w:val="0"/>
          <w:caps w:val="0"/>
          <w:color w:val="000000" w:themeColor="text1"/>
          <w:spacing w:val="0"/>
          <w:sz w:val="21"/>
          <w:szCs w:val="21"/>
          <w:shd w:val="clear"/>
          <w:lang w:eastAsia="zh"/>
          <w14:textFill>
            <w14:solidFill>
              <w14:schemeClr w14:val="tx1"/>
            </w14:solidFill>
          </w14:textFill>
          <w:woUserID w:val="1"/>
        </w:rPr>
        <w:t>炉壳离线新建施工及验收应符合</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《炼铁工艺炉壳体结构技术标准》</w:t>
      </w:r>
      <w:r>
        <w:rPr>
          <w:rFonts w:hint="eastAsia" w:cs="Times New Roman" w:asciiTheme="minorEastAsia" w:hAnsiTheme="minorEastAsia" w:eastAsiaTheme="minorEastAsia"/>
          <w:i w:val="0"/>
          <w:iCs w:val="0"/>
          <w:caps w:val="0"/>
          <w:color w:val="000000" w:themeColor="text1"/>
          <w:spacing w:val="0"/>
          <w:sz w:val="21"/>
          <w:szCs w:val="21"/>
          <w:shd w:val="clear"/>
          <w:lang w:eastAsia="zh"/>
          <w14:textFill>
            <w14:solidFill>
              <w14:schemeClr w14:val="tx1"/>
            </w14:solidFill>
          </w14:textFill>
          <w:woUserID w:val="1"/>
        </w:rPr>
        <w:t>GB/T50567要求。</w:t>
      </w:r>
    </w:p>
    <w:p w14:paraId="2F5D5BEE">
      <w:pPr>
        <w:spacing w:line="360" w:lineRule="auto"/>
        <w:ind w:firstLine="0" w:firstLineChars="0"/>
        <w:rPr>
          <w:rFonts w:hint="eastAsia" w:cs="Times New Roman" w:asciiTheme="minorEastAsia" w:hAnsiTheme="minorEastAsia" w:eastAsiaTheme="minorEastAsia"/>
          <w:i w:val="0"/>
          <w:iCs w:val="0"/>
          <w:caps w:val="0"/>
          <w:color w:val="000000" w:themeColor="text1"/>
          <w:spacing w:val="0"/>
          <w:sz w:val="21"/>
          <w:szCs w:val="21"/>
          <w:shd w:val="clear"/>
          <w:lang w:eastAsia="zh"/>
          <w14:textFill>
            <w14:solidFill>
              <w14:schemeClr w14:val="tx1"/>
            </w14:solidFill>
          </w14:textFill>
          <w:woUserID w:val="0"/>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0"/>
        </w:rPr>
        <w:t xml:space="preserve">3.0.6 </w:t>
      </w:r>
      <w:r>
        <w:rPr>
          <w:rFonts w:hint="eastAsia" w:cs="Times New Roman" w:asciiTheme="minorEastAsia" w:hAnsiTheme="minorEastAsia" w:eastAsiaTheme="minorEastAsia"/>
          <w:i w:val="0"/>
          <w:iCs w:val="0"/>
          <w:caps w:val="0"/>
          <w:color w:val="000000" w:themeColor="text1"/>
          <w:spacing w:val="0"/>
          <w:sz w:val="21"/>
          <w:szCs w:val="21"/>
          <w:shd w:val="clear"/>
          <w:lang w:eastAsia="zh"/>
          <w14:textFill>
            <w14:solidFill>
              <w14:schemeClr w14:val="tx1"/>
            </w14:solidFill>
          </w14:textFill>
          <w:woUserID w:val="0"/>
        </w:rPr>
        <w:t xml:space="preserve">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炉体耐材砌筑及验收应符合《</w:t>
      </w:r>
      <w:r>
        <w:rPr>
          <w:rFonts w:hint="eastAsia" w:cs="Times New Roman" w:asciiTheme="minorEastAsia" w:hAnsiTheme="minorEastAsia" w:eastAsiaTheme="minorEastAsia"/>
          <w:i w:val="0"/>
          <w:iCs w:val="0"/>
          <w:caps w:val="0"/>
          <w:color w:val="000000" w:themeColor="text1"/>
          <w:spacing w:val="0"/>
          <w:sz w:val="21"/>
          <w:szCs w:val="21"/>
          <w:u w:val="none"/>
          <w:shd w:val="clear" w:fill="auto"/>
          <w:lang w:eastAsia="zh"/>
          <w14:textFill>
            <w14:solidFill>
              <w14:schemeClr w14:val="tx1"/>
            </w14:solidFill>
          </w14:textFill>
          <w:woUserID w:val="1"/>
        </w:rPr>
        <w:fldChar w:fldCharType="begin"/>
      </w:r>
      <w:r>
        <w:rPr>
          <w:rFonts w:hint="eastAsia" w:cs="Times New Roman" w:asciiTheme="minorEastAsia" w:hAnsiTheme="minorEastAsia" w:eastAsiaTheme="minorEastAsia"/>
          <w:i w:val="0"/>
          <w:iCs w:val="0"/>
          <w:caps w:val="0"/>
          <w:color w:val="000000" w:themeColor="text1"/>
          <w:spacing w:val="0"/>
          <w:sz w:val="21"/>
          <w:szCs w:val="21"/>
          <w:u w:val="none"/>
          <w:shd w:val="clear" w:fill="auto"/>
          <w:lang w:eastAsia="zh"/>
          <w14:textFill>
            <w14:solidFill>
              <w14:schemeClr w14:val="tx1"/>
            </w14:solidFill>
          </w14:textFill>
          <w:woUserID w:val="1"/>
        </w:rPr>
        <w:instrText xml:space="preserve"> HYPERLINK "https://www.so.com/link?m=wN7EqujJhatsX7kOT184q+6OgnJZMVBeYOvN/noS8hrnh+iF4VQML5unMkQFS3MSeptiypuKQT26JihkDc4N5ElS67G7eox+WQQKrNe3AMyB80RXbKNZepRTz/ggSkGCdoKhY9hTqTyVf0WW29GJwJQ==" \t "_blank" </w:instrText>
      </w:r>
      <w:r>
        <w:rPr>
          <w:rFonts w:hint="eastAsia" w:cs="Times New Roman" w:asciiTheme="minorEastAsia" w:hAnsiTheme="minorEastAsia" w:eastAsiaTheme="minorEastAsia"/>
          <w:i w:val="0"/>
          <w:iCs w:val="0"/>
          <w:caps w:val="0"/>
          <w:color w:val="000000" w:themeColor="text1"/>
          <w:spacing w:val="0"/>
          <w:sz w:val="21"/>
          <w:szCs w:val="21"/>
          <w:u w:val="none"/>
          <w:shd w:val="clear" w:fill="auto"/>
          <w:lang w:eastAsia="zh"/>
          <w14:textFill>
            <w14:solidFill>
              <w14:schemeClr w14:val="tx1"/>
            </w14:solidFill>
          </w14:textFill>
          <w:woUserID w:val="1"/>
        </w:rPr>
        <w:fldChar w:fldCharType="separate"/>
      </w:r>
      <w:r>
        <w:rPr>
          <w:rStyle w:val="16"/>
          <w:rFonts w:hint="eastAsia" w:cs="Times New Roman" w:asciiTheme="minorEastAsia" w:hAnsiTheme="minorEastAsia" w:eastAsiaTheme="minorEastAsia"/>
          <w:i w:val="0"/>
          <w:iCs w:val="0"/>
          <w:caps w:val="0"/>
          <w:color w:val="000000" w:themeColor="text1"/>
          <w:spacing w:val="0"/>
          <w:sz w:val="21"/>
          <w:szCs w:val="21"/>
          <w:u w:val="none"/>
          <w:shd w:val="clear" w:fill="auto"/>
          <w:lang w:eastAsia="zh"/>
          <w14:textFill>
            <w14:solidFill>
              <w14:schemeClr w14:val="tx1"/>
            </w14:solidFill>
          </w14:textFill>
          <w:woUserID w:val="1"/>
        </w:rPr>
        <w:t>工业炉砌筑工程施工与验收规范</w:t>
      </w:r>
      <w:r>
        <w:rPr>
          <w:rFonts w:hint="eastAsia" w:cs="Times New Roman" w:asciiTheme="minorEastAsia" w:hAnsiTheme="minorEastAsia" w:eastAsiaTheme="minorEastAsia"/>
          <w:i w:val="0"/>
          <w:iCs w:val="0"/>
          <w:caps w:val="0"/>
          <w:color w:val="000000" w:themeColor="text1"/>
          <w:spacing w:val="0"/>
          <w:sz w:val="21"/>
          <w:szCs w:val="21"/>
          <w:u w:val="none"/>
          <w:shd w:val="clear"/>
          <w:lang w:eastAsia="zh"/>
          <w14:textFill>
            <w14:solidFill>
              <w14:schemeClr w14:val="tx1"/>
            </w14:solidFill>
          </w14:textFill>
          <w:woUserID w:val="1"/>
        </w:rPr>
        <w:t>》</w:t>
      </w:r>
      <w:r>
        <w:rPr>
          <w:rStyle w:val="16"/>
          <w:rFonts w:hint="eastAsia" w:cs="Times New Roman" w:asciiTheme="minorEastAsia" w:hAnsiTheme="minorEastAsia" w:eastAsiaTheme="minorEastAsia"/>
          <w:i w:val="0"/>
          <w:iCs w:val="0"/>
          <w:caps w:val="0"/>
          <w:color w:val="000000" w:themeColor="text1"/>
          <w:spacing w:val="0"/>
          <w:sz w:val="21"/>
          <w:szCs w:val="21"/>
          <w:u w:val="none"/>
          <w:shd w:val="clear" w:fill="auto"/>
          <w:lang w:eastAsia="zh"/>
          <w14:textFill>
            <w14:solidFill>
              <w14:schemeClr w14:val="tx1"/>
            </w14:solidFill>
          </w14:textFill>
          <w:woUserID w:val="1"/>
        </w:rPr>
        <w:t>GB50211</w:t>
      </w:r>
      <w:r>
        <w:rPr>
          <w:rFonts w:hint="eastAsia" w:cs="Times New Roman" w:asciiTheme="minorEastAsia" w:hAnsiTheme="minorEastAsia" w:eastAsiaTheme="minorEastAsia"/>
          <w:i w:val="0"/>
          <w:iCs w:val="0"/>
          <w:caps w:val="0"/>
          <w:color w:val="000000" w:themeColor="text1"/>
          <w:spacing w:val="0"/>
          <w:sz w:val="21"/>
          <w:szCs w:val="21"/>
          <w:u w:val="none"/>
          <w:shd w:val="clear" w:fill="auto"/>
          <w:lang w:eastAsia="zh"/>
          <w14:textFill>
            <w14:solidFill>
              <w14:schemeClr w14:val="tx1"/>
            </w14:solidFill>
          </w14:textFill>
          <w:woUserID w:val="1"/>
        </w:rPr>
        <w:fldChar w:fldCharType="end"/>
      </w:r>
      <w:r>
        <w:rPr>
          <w:rFonts w:hint="eastAsia" w:cs="Times New Roman" w:asciiTheme="minorEastAsia" w:hAnsiTheme="minorEastAsia" w:eastAsiaTheme="minorEastAsia"/>
          <w:i w:val="0"/>
          <w:iCs w:val="0"/>
          <w:caps w:val="0"/>
          <w:color w:val="000000" w:themeColor="text1"/>
          <w:spacing w:val="0"/>
          <w:sz w:val="21"/>
          <w:szCs w:val="21"/>
          <w:u w:val="none"/>
          <w:shd w:val="clear"/>
          <w:lang w:eastAsia="zh"/>
          <w14:textFill>
            <w14:solidFill>
              <w14:schemeClr w14:val="tx1"/>
            </w14:solidFill>
          </w14:textFill>
          <w:woUserID w:val="1"/>
        </w:rPr>
        <w:t>要求。</w:t>
      </w:r>
    </w:p>
    <w:p w14:paraId="0D928212">
      <w:pPr>
        <w:keepNext w:val="0"/>
        <w:keepLines w:val="0"/>
        <w:widowControl w:val="0"/>
        <w:suppressLineNumbers w:val="0"/>
        <w:pBdr>
          <w:top w:val="none" w:color="auto" w:sz="0" w:space="0"/>
          <w:left w:val="none" w:color="auto" w:sz="0" w:space="0"/>
          <w:right w:val="none" w:color="auto" w:sz="0" w:space="0"/>
        </w:pBdr>
        <w:shd w:val="clear" w:fill="auto"/>
        <w:snapToGrid/>
        <w:spacing w:before="0" w:beforeAutospacing="0" w:after="0" w:afterAutospacing="0" w:line="360" w:lineRule="auto"/>
        <w:ind w:left="0" w:right="0" w:firstLineChars="0"/>
        <w:jc w:val="both"/>
        <w:rPr>
          <w:rFonts w:hint="eastAsia" w:cs="Times New Roman" w:asciiTheme="minorEastAsia" w:hAnsiTheme="minorEastAsia" w:eastAsiaTheme="minorEastAsia"/>
          <w:i w:val="0"/>
          <w:iCs w:val="0"/>
          <w:caps w:val="0"/>
          <w:color w:val="000000" w:themeColor="text1"/>
          <w:spacing w:val="0"/>
          <w:sz w:val="21"/>
          <w:szCs w:val="21"/>
          <w:u w:val="none"/>
          <w:shd w:val="clear"/>
          <w:lang w:eastAsia="zh"/>
          <w14:textFill>
            <w14:solidFill>
              <w14:schemeClr w14:val="tx1"/>
            </w14:solidFill>
          </w14:textFill>
          <w:woUserID w:val="0"/>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0"/>
        </w:rPr>
        <w:t xml:space="preserve">3.0.7  </w:t>
      </w:r>
      <w:r>
        <w:rPr>
          <w:rFonts w:hint="eastAsia" w:asciiTheme="minorEastAsia" w:hAnsiTheme="minorEastAsia" w:eastAsiaTheme="minorEastAsia"/>
          <w:color w:val="000000" w:themeColor="text1"/>
          <w:sz w:val="21"/>
          <w:szCs w:val="21"/>
          <w:lang w:eastAsia="zh"/>
          <w14:textFill>
            <w14:solidFill>
              <w14:schemeClr w14:val="tx1"/>
            </w14:solidFill>
          </w14:textFill>
          <w:woUserID w:val="1"/>
        </w:rPr>
        <w:t>高炉推移是</w:t>
      </w:r>
      <w:r>
        <w:rPr>
          <w:rFonts w:hint="eastAsia" w:cs="Times New Roman" w:asciiTheme="minorEastAsia" w:hAnsiTheme="minorEastAsia" w:eastAsiaTheme="minorEastAsia"/>
          <w:i w:val="0"/>
          <w:iCs w:val="0"/>
          <w:caps w:val="0"/>
          <w:color w:val="000000" w:themeColor="text1"/>
          <w:spacing w:val="0"/>
          <w:sz w:val="21"/>
          <w:szCs w:val="21"/>
          <w:shd w:val="clear" w:fill="auto"/>
          <w:lang w:bidi="ar"/>
          <w14:textFill>
            <w14:solidFill>
              <w14:schemeClr w14:val="tx1"/>
            </w14:solidFill>
          </w14:textFill>
          <w:woUserID w:val="1"/>
        </w:rPr>
        <w:t>采用液压同步提升、顶升技术以及模块车运输技术等，利用高精度的液压系统，通过在高炉基础或炉体下方设置千斤顶、滑轨等装置，将分段进行移动</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1"/>
        </w:rPr>
        <w:t>，施工应符合《钢结构滑移施工技术标准》T/CSCS009要求。</w:t>
      </w:r>
    </w:p>
    <w:p w14:paraId="02CC16A6">
      <w:pPr>
        <w:spacing w:line="360" w:lineRule="auto"/>
        <w:ind w:firstLine="0" w:firstLineChars="0"/>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 xml:space="preserve">3.0.8 </w:t>
      </w:r>
      <w:r>
        <w:rPr>
          <w:rFonts w:hint="eastAsia" w:asciiTheme="minorEastAsia" w:hAnsiTheme="minorEastAsia" w:eastAsiaTheme="minorEastAsia"/>
          <w:color w:val="000000" w:themeColor="text1"/>
          <w:sz w:val="21"/>
          <w:szCs w:val="21"/>
          <w:lang w:eastAsia="zh"/>
          <w14:textFill>
            <w14:solidFill>
              <w14:schemeClr w14:val="tx1"/>
            </w14:solidFill>
          </w14:textFill>
          <w:woUserID w:val="2"/>
        </w:rPr>
        <w:t xml:space="preserve"> </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1"/>
        </w:rPr>
        <w:t xml:space="preserve"> 炉体设备安装及施工应符合</w:t>
      </w:r>
      <w:r>
        <w:rPr>
          <w:rFonts w:hint="eastAsia" w:asciiTheme="minorEastAsia" w:hAnsiTheme="minorEastAsia" w:eastAsiaTheme="minorEastAsia"/>
          <w:color w:val="000000" w:themeColor="text1"/>
          <w:sz w:val="21"/>
          <w:szCs w:val="21"/>
          <w:lang w:val="zh-CN" w:eastAsia="zh"/>
          <w14:textFill>
            <w14:solidFill>
              <w14:schemeClr w14:val="tx1"/>
            </w14:solidFill>
          </w14:textFill>
          <w:woUserID w:val="1"/>
        </w:rPr>
        <w:t>《</w:t>
      </w:r>
      <w:r>
        <w:rPr>
          <w:rFonts w:ascii="Arial" w:hAnsi="Arial" w:eastAsia="Arial" w:cs="Arial"/>
          <w:i w:val="0"/>
          <w:iCs w:val="0"/>
          <w:caps w:val="0"/>
          <w:spacing w:val="0"/>
          <w:sz w:val="21"/>
          <w:szCs w:val="21"/>
          <w:shd w:val="clear" w:fill="FFFFFF"/>
          <w:woUserID w:val="1"/>
        </w:rPr>
        <w:t> </w:t>
      </w:r>
      <w:r>
        <w:rPr>
          <w:rFonts w:hint="eastAsia" w:ascii="Arial" w:hAnsi="Arial" w:eastAsia="Arial" w:cs="Arial"/>
          <w:i w:val="0"/>
          <w:iCs w:val="0"/>
          <w:caps w:val="0"/>
          <w:spacing w:val="0"/>
          <w:sz w:val="21"/>
          <w:szCs w:val="21"/>
          <w:shd w:val="clear" w:fill="FFFFFF"/>
          <w:lang w:eastAsia="zh"/>
          <w:woUserID w:val="1"/>
        </w:rPr>
        <w:t>机械设备安装工程施工及验收</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1"/>
        </w:rPr>
        <w:t>通用规范》GB 50231要求</w:t>
      </w:r>
      <w:r>
        <w:rPr>
          <w:rFonts w:hint="default" w:ascii="Arial" w:hAnsi="Arial" w:eastAsia="Arial" w:cs="Arial"/>
          <w:i w:val="0"/>
          <w:iCs w:val="0"/>
          <w:caps w:val="0"/>
          <w:spacing w:val="0"/>
          <w:sz w:val="21"/>
          <w:szCs w:val="21"/>
          <w:shd w:val="clear" w:fill="FFFFFF"/>
          <w:woUserID w:val="1"/>
        </w:rPr>
        <w:t>。</w:t>
      </w:r>
    </w:p>
    <w:p w14:paraId="2659D1FA">
      <w:pPr>
        <w:spacing w:line="360" w:lineRule="auto"/>
        <w:ind w:firstLine="0" w:firstLineChars="0"/>
        <w:rPr>
          <w:rFonts w:hint="eastAsia" w:asciiTheme="minorEastAsia" w:hAnsiTheme="minorEastAsia" w:eastAsiaTheme="minorEastAsia"/>
          <w:color w:val="000000" w:themeColor="text1"/>
          <w:sz w:val="21"/>
          <w:szCs w:val="21"/>
          <w14:textFill>
            <w14:solidFill>
              <w14:schemeClr w14:val="tx1"/>
            </w14:solidFill>
          </w14:textFill>
          <w:woUserID w:val="1"/>
        </w:rPr>
      </w:pPr>
      <w:r>
        <w:rPr>
          <w:rFonts w:hint="eastAsia" w:cs="Times New Roman" w:asciiTheme="minorEastAsia" w:hAnsiTheme="minorEastAsia" w:eastAsiaTheme="minorEastAsia"/>
          <w:b/>
          <w:bCs/>
          <w:i w:val="0"/>
          <w:iCs w:val="0"/>
          <w:caps w:val="0"/>
          <w:color w:val="000000" w:themeColor="text1"/>
          <w:spacing w:val="0"/>
          <w:sz w:val="21"/>
          <w:szCs w:val="21"/>
          <w:shd w:val="clear"/>
          <w:lang w:eastAsia="zh" w:bidi="ar"/>
          <w14:textFill>
            <w14:solidFill>
              <w14:schemeClr w14:val="tx1"/>
            </w14:solidFill>
          </w14:textFill>
          <w:woUserID w:val="2"/>
        </w:rPr>
        <w:t>3.0.9</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2"/>
        </w:rPr>
        <w:t xml:space="preserve"> </w:t>
      </w:r>
      <w:r>
        <w:rPr>
          <w:rFonts w:hint="eastAsia" w:ascii="Arial" w:hAnsi="Arial" w:eastAsia="Arial" w:cs="Arial"/>
          <w:i w:val="0"/>
          <w:iCs w:val="0"/>
          <w:caps w:val="0"/>
          <w:spacing w:val="0"/>
          <w:sz w:val="21"/>
          <w:szCs w:val="21"/>
          <w:shd w:val="clear" w:fill="FFFFFF"/>
          <w:lang w:eastAsia="zh"/>
          <w:woUserID w:val="1"/>
        </w:rPr>
        <w:t xml:space="preserve"> </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1"/>
        </w:rPr>
        <w:t>施工</w:t>
      </w:r>
      <w:r>
        <w:rPr>
          <w:rFonts w:hint="eastAsia" w:asciiTheme="minorEastAsia" w:hAnsiTheme="minorEastAsia" w:eastAsiaTheme="minorEastAsia"/>
          <w:color w:val="000000" w:themeColor="text1"/>
          <w:sz w:val="21"/>
          <w:szCs w:val="21"/>
          <w:lang w:eastAsia="zh"/>
          <w14:textFill>
            <w14:solidFill>
              <w14:schemeClr w14:val="tx1"/>
            </w14:solidFill>
          </w14:textFill>
          <w:woUserID w:val="1"/>
        </w:rPr>
        <w:t>现场</w:t>
      </w:r>
      <w:r>
        <w:rPr>
          <w:rFonts w:hint="eastAsia" w:asciiTheme="minorEastAsia" w:hAnsiTheme="minorEastAsia" w:eastAsiaTheme="minorEastAsia"/>
          <w:color w:val="000000" w:themeColor="text1"/>
          <w:sz w:val="21"/>
          <w:szCs w:val="21"/>
          <w14:textFill>
            <w14:solidFill>
              <w14:schemeClr w14:val="tx1"/>
            </w14:solidFill>
          </w14:textFill>
          <w:woUserID w:val="1"/>
        </w:rPr>
        <w:t>应落实好各项安全文明施工措施，确保施工安全，有效控制扬尘、噪声、污水、废弃物对环境造成的影响</w:t>
      </w:r>
      <w:r>
        <w:rPr>
          <w:rFonts w:hint="eastAsia" w:asciiTheme="minorEastAsia" w:hAnsiTheme="minorEastAsia" w:eastAsiaTheme="minorEastAsia"/>
          <w:color w:val="000000" w:themeColor="text1"/>
          <w:sz w:val="21"/>
          <w:szCs w:val="21"/>
          <w:lang w:eastAsia="zh"/>
          <w14:textFill>
            <w14:solidFill>
              <w14:schemeClr w14:val="tx1"/>
            </w14:solidFill>
          </w14:textFill>
          <w:woUserID w:val="1"/>
        </w:rPr>
        <w:t>，环境、安全、职业健康应符合《建筑与市政施工现场安全卫生与职业健康通用规范》GB 55034的要求。</w:t>
      </w:r>
    </w:p>
    <w:p w14:paraId="5E2A94A7">
      <w:pPr>
        <w:spacing w:line="360" w:lineRule="auto"/>
        <w:ind w:firstLine="0" w:firstLineChars="0"/>
        <w:rPr>
          <w:rFonts w:hint="eastAsia" w:asciiTheme="minorEastAsia" w:hAnsiTheme="minorEastAsia" w:eastAsiaTheme="minorEastAsia"/>
          <w:color w:val="000000" w:themeColor="text1"/>
          <w:sz w:val="21"/>
          <w:szCs w:val="21"/>
          <w14:textFill>
            <w14:solidFill>
              <w14:schemeClr w14:val="tx1"/>
            </w14:solidFill>
          </w14:textFill>
        </w:rPr>
      </w:pPr>
    </w:p>
    <w:p w14:paraId="5CDBDD1D">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468A609D">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28B78A33">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547BACD6">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15065CCB">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599683BD">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5F808BB0">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18571B1F">
      <w:pPr>
        <w:pStyle w:val="2"/>
        <w:jc w:val="center"/>
        <w:rPr>
          <w:rFonts w:hint="default" w:asciiTheme="minorEastAsia" w:hAnsiTheme="minorEastAsia" w:eastAsiaTheme="minorEastAsia"/>
          <w:color w:val="000000" w:themeColor="text1"/>
          <w:sz w:val="28"/>
          <w:szCs w:val="28"/>
          <w:lang w:eastAsia="zh"/>
          <w14:textFill>
            <w14:solidFill>
              <w14:schemeClr w14:val="tx1"/>
            </w14:solidFill>
          </w14:textFill>
          <w:woUserID w:val="0"/>
        </w:rPr>
      </w:pPr>
      <w:bookmarkStart w:id="127" w:name="_Toc7498"/>
      <w:bookmarkStart w:id="128" w:name="_Toc15080"/>
      <w:bookmarkStart w:id="129" w:name="_Toc17436"/>
      <w:bookmarkStart w:id="130" w:name="_Toc1635105698"/>
      <w:bookmarkStart w:id="131" w:name="_Toc30445"/>
      <w:bookmarkStart w:id="132" w:name="_Toc3598"/>
      <w:bookmarkStart w:id="133" w:name="_Toc1501370719"/>
      <w:bookmarkStart w:id="134" w:name="_Toc4618"/>
      <w:bookmarkStart w:id="135" w:name="_Toc32439"/>
      <w:bookmarkStart w:id="136" w:name="_Toc883078475"/>
      <w:bookmarkStart w:id="137" w:name="_Toc29684"/>
      <w:bookmarkStart w:id="138" w:name="_Toc28770"/>
      <w:bookmarkStart w:id="139" w:name="_Toc27486"/>
      <w:bookmarkStart w:id="140" w:name="_Toc26951"/>
      <w:bookmarkStart w:id="141" w:name="_Toc1149885950"/>
      <w:bookmarkStart w:id="142" w:name="_Toc29770"/>
      <w:bookmarkStart w:id="143" w:name="_Toc30764"/>
      <w:bookmarkStart w:id="144" w:name="_Toc12185"/>
      <w:bookmarkStart w:id="145" w:name="_Toc983771727"/>
      <w:bookmarkStart w:id="146" w:name="_Toc6155"/>
      <w:bookmarkStart w:id="147" w:name="_Toc23193"/>
      <w:bookmarkStart w:id="148" w:name="_Toc1048432480"/>
      <w:bookmarkStart w:id="149" w:name="_Toc21928"/>
      <w:bookmarkStart w:id="150" w:name="_Toc1094085574"/>
      <w:bookmarkStart w:id="151" w:name="_Toc6044"/>
      <w:bookmarkStart w:id="152" w:name="_Toc1895910674"/>
      <w:bookmarkStart w:id="153" w:name="_Toc1855124569"/>
      <w:bookmarkStart w:id="154" w:name="_Toc2070032078"/>
      <w:bookmarkStart w:id="155" w:name="_Toc925204643"/>
      <w:bookmarkStart w:id="156" w:name="_Toc1470777059"/>
      <w:bookmarkStart w:id="157" w:name="_Toc1626732343"/>
      <w:bookmarkStart w:id="158" w:name="_Toc62885476"/>
      <w:r>
        <w:rPr>
          <w:rFonts w:hint="default" w:asciiTheme="minorEastAsia" w:hAnsiTheme="minorEastAsia" w:eastAsiaTheme="minorEastAsia"/>
          <w:color w:val="000000" w:themeColor="text1"/>
          <w:sz w:val="28"/>
          <w:szCs w:val="28"/>
          <w:lang w:eastAsia="zh"/>
          <w14:textFill>
            <w14:solidFill>
              <w14:schemeClr w14:val="tx1"/>
            </w14:solidFill>
          </w14:textFill>
        </w:rPr>
        <w:t>4</w:t>
      </w:r>
      <w:r>
        <w:rPr>
          <w:rFonts w:hint="default"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hint="default" w:asciiTheme="minorEastAsia" w:hAnsiTheme="minorEastAsia" w:eastAsiaTheme="minorEastAsia"/>
          <w:color w:val="000000" w:themeColor="text1"/>
          <w:sz w:val="28"/>
          <w:szCs w:val="28"/>
          <w:lang w:val="en-US" w:eastAsia="zh"/>
          <w14:textFill>
            <w14:solidFill>
              <w14:schemeClr w14:val="tx1"/>
            </w14:solidFill>
          </w14:textFill>
          <w:woUserID w:val="0"/>
        </w:rPr>
        <w:t>材料</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Pr>
          <w:rFonts w:hint="default" w:asciiTheme="minorEastAsia" w:hAnsiTheme="minorEastAsia" w:eastAsiaTheme="minorEastAsia"/>
          <w:color w:val="000000" w:themeColor="text1"/>
          <w:sz w:val="28"/>
          <w:szCs w:val="28"/>
          <w:lang w:eastAsia="zh"/>
          <w14:textFill>
            <w14:solidFill>
              <w14:schemeClr w14:val="tx1"/>
            </w14:solidFill>
          </w14:textFill>
          <w:woUserID w:val="0"/>
        </w:rPr>
        <w:t>与设备</w:t>
      </w:r>
      <w:bookmarkEnd w:id="150"/>
      <w:bookmarkEnd w:id="151"/>
      <w:bookmarkEnd w:id="152"/>
      <w:bookmarkEnd w:id="153"/>
      <w:bookmarkEnd w:id="154"/>
      <w:bookmarkEnd w:id="155"/>
      <w:bookmarkEnd w:id="156"/>
      <w:bookmarkEnd w:id="157"/>
      <w:bookmarkEnd w:id="158"/>
    </w:p>
    <w:p w14:paraId="71920E5D">
      <w:pPr>
        <w:spacing w:line="360" w:lineRule="auto"/>
        <w:jc w:val="center"/>
        <w:outlineLvl w:val="1"/>
        <w:rPr>
          <w:rFonts w:asciiTheme="minorEastAsia" w:hAnsiTheme="minorEastAsia" w:eastAsiaTheme="minorEastAsia"/>
          <w:b/>
          <w:bCs/>
          <w:color w:val="000000" w:themeColor="text1"/>
          <w:sz w:val="28"/>
          <w:szCs w:val="28"/>
          <w14:textFill>
            <w14:solidFill>
              <w14:schemeClr w14:val="tx1"/>
            </w14:solidFill>
          </w14:textFill>
        </w:rPr>
      </w:pPr>
      <w:bookmarkStart w:id="159" w:name="_Toc25858"/>
      <w:bookmarkStart w:id="160" w:name="_Toc3145560"/>
      <w:bookmarkStart w:id="161" w:name="_Toc24391"/>
      <w:bookmarkStart w:id="162" w:name="_Toc2093674549"/>
      <w:bookmarkStart w:id="163" w:name="_Toc1404253141"/>
      <w:bookmarkStart w:id="164" w:name="_Toc7311"/>
      <w:bookmarkStart w:id="165" w:name="_Toc1620473079"/>
      <w:bookmarkStart w:id="166" w:name="_Toc28402"/>
      <w:bookmarkStart w:id="167" w:name="_Toc9848"/>
      <w:bookmarkStart w:id="168" w:name="_Toc694"/>
      <w:bookmarkStart w:id="169" w:name="_Toc606691012"/>
      <w:bookmarkStart w:id="170" w:name="_Toc26725"/>
      <w:bookmarkStart w:id="171" w:name="_Toc392705741"/>
      <w:bookmarkStart w:id="172" w:name="_Toc959618249"/>
      <w:bookmarkStart w:id="173" w:name="_Toc542621150"/>
      <w:bookmarkStart w:id="174" w:name="_Toc22388"/>
      <w:bookmarkStart w:id="175" w:name="_Toc19445"/>
      <w:bookmarkStart w:id="176" w:name="_Toc608"/>
      <w:bookmarkStart w:id="177" w:name="_Toc20943"/>
      <w:bookmarkStart w:id="178" w:name="_Toc287582328"/>
      <w:bookmarkStart w:id="179" w:name="_Toc77479133"/>
      <w:bookmarkStart w:id="180" w:name="_Toc1288825611"/>
      <w:bookmarkStart w:id="181" w:name="_Toc1512167044"/>
      <w:bookmarkStart w:id="182" w:name="_Toc1597818211"/>
      <w:bookmarkStart w:id="183" w:name="_Toc22232"/>
      <w:bookmarkStart w:id="184" w:name="_Toc4814"/>
      <w:bookmarkStart w:id="185" w:name="_Toc598378272"/>
      <w:bookmarkStart w:id="186" w:name="_Toc6797"/>
      <w:bookmarkStart w:id="187" w:name="_Toc6370"/>
      <w:r>
        <w:rPr>
          <w:rFonts w:hint="eastAsia" w:asciiTheme="minorEastAsia" w:hAnsiTheme="minorEastAsia" w:eastAsiaTheme="minorEastAsia"/>
          <w:b/>
          <w:bCs/>
          <w:color w:val="000000" w:themeColor="text1"/>
          <w:sz w:val="28"/>
          <w:szCs w:val="28"/>
          <w:lang w:eastAsia="zh"/>
          <w14:textFill>
            <w14:solidFill>
              <w14:schemeClr w14:val="tx1"/>
            </w14:solidFill>
          </w14:textFill>
        </w:rPr>
        <w:t>4</w:t>
      </w:r>
      <w:r>
        <w:rPr>
          <w:rFonts w:asciiTheme="minorEastAsia" w:hAnsiTheme="minorEastAsia" w:eastAsiaTheme="minorEastAsia"/>
          <w:b/>
          <w:bCs/>
          <w:color w:val="000000" w:themeColor="text1"/>
          <w:sz w:val="28"/>
          <w:szCs w:val="28"/>
          <w14:textFill>
            <w14:solidFill>
              <w14:schemeClr w14:val="tx1"/>
            </w14:solidFill>
          </w14:textFill>
        </w:rPr>
        <w:t>.1</w:t>
      </w:r>
      <w:r>
        <w:rPr>
          <w:rFonts w:hint="eastAsia" w:asciiTheme="minorEastAsia" w:hAnsiTheme="minorEastAsia" w:eastAsiaTheme="minorEastAsia"/>
          <w:b/>
          <w:bCs/>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b/>
          <w:bCs/>
          <w:color w:val="000000" w:themeColor="text1"/>
          <w:sz w:val="28"/>
          <w:szCs w:val="28"/>
          <w14:textFill>
            <w14:solidFill>
              <w14:schemeClr w14:val="tx1"/>
            </w14:solidFill>
          </w14:textFill>
        </w:rPr>
        <w:t>一般规定</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45BF3205">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4</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所有进场的材料必须有合格的质量证明文件，并按相关规定进行复检，规格、型号及性能检测报告应符合国家技术标准或设计要求，经监理工程师验收确认后方可投入使用。</w:t>
      </w:r>
    </w:p>
    <w:p w14:paraId="2AD4983A">
      <w:pPr>
        <w:spacing w:line="360" w:lineRule="auto"/>
        <w:jc w:val="center"/>
        <w:outlineLvl w:val="1"/>
        <w:rPr>
          <w:rFonts w:asciiTheme="minorEastAsia" w:hAnsiTheme="minorEastAsia" w:eastAsiaTheme="minorEastAsia"/>
          <w:b/>
          <w:bCs/>
          <w:color w:val="000000" w:themeColor="text1"/>
          <w:sz w:val="28"/>
          <w:szCs w:val="28"/>
          <w14:textFill>
            <w14:solidFill>
              <w14:schemeClr w14:val="tx1"/>
            </w14:solidFill>
          </w14:textFill>
        </w:rPr>
      </w:pPr>
      <w:bookmarkStart w:id="188" w:name="_Toc10476"/>
      <w:bookmarkStart w:id="189" w:name="_Toc905120"/>
      <w:bookmarkStart w:id="190" w:name="_Toc6807"/>
      <w:bookmarkStart w:id="191" w:name="_Toc1017705264"/>
      <w:bookmarkStart w:id="192" w:name="_Toc140028533"/>
      <w:bookmarkStart w:id="193" w:name="_Toc26521"/>
      <w:bookmarkStart w:id="194" w:name="_Toc1847942886"/>
      <w:bookmarkStart w:id="195" w:name="_Toc23695"/>
      <w:bookmarkStart w:id="196" w:name="_Toc17569"/>
      <w:bookmarkStart w:id="197" w:name="_Toc23692"/>
      <w:bookmarkStart w:id="198" w:name="_Toc6943"/>
      <w:bookmarkStart w:id="199" w:name="_Toc762609610"/>
      <w:bookmarkStart w:id="200" w:name="_Toc713158341"/>
      <w:bookmarkStart w:id="201" w:name="_Toc23571"/>
      <w:bookmarkStart w:id="202" w:name="_Toc449142409"/>
      <w:bookmarkStart w:id="203" w:name="_Toc276053006"/>
      <w:bookmarkStart w:id="204" w:name="_Toc28637"/>
      <w:bookmarkStart w:id="205" w:name="_Toc306583556"/>
      <w:bookmarkStart w:id="206" w:name="_Toc10931"/>
      <w:bookmarkStart w:id="207" w:name="_Toc2027045151"/>
      <w:bookmarkStart w:id="208" w:name="_Toc355157290"/>
      <w:bookmarkStart w:id="209" w:name="_Toc832153942"/>
      <w:bookmarkStart w:id="210" w:name="_Toc14666"/>
      <w:bookmarkStart w:id="211" w:name="_Toc20721"/>
      <w:bookmarkStart w:id="212" w:name="_Toc3312"/>
      <w:bookmarkStart w:id="213" w:name="_Toc330732332"/>
      <w:bookmarkStart w:id="214" w:name="_Toc110722989"/>
      <w:bookmarkStart w:id="215" w:name="_Toc31096"/>
      <w:bookmarkStart w:id="216" w:name="_Toc25109"/>
      <w:r>
        <w:rPr>
          <w:rFonts w:hint="eastAsia" w:asciiTheme="minorEastAsia" w:hAnsiTheme="minorEastAsia" w:eastAsiaTheme="minorEastAsia"/>
          <w:b/>
          <w:bCs/>
          <w:color w:val="000000" w:themeColor="text1"/>
          <w:sz w:val="28"/>
          <w:szCs w:val="28"/>
          <w:lang w:eastAsia="zh"/>
          <w14:textFill>
            <w14:solidFill>
              <w14:schemeClr w14:val="tx1"/>
            </w14:solidFill>
          </w14:textFill>
        </w:rPr>
        <w:t>4</w:t>
      </w:r>
      <w:r>
        <w:rPr>
          <w:rFonts w:asciiTheme="minorEastAsia" w:hAnsiTheme="minorEastAsia" w:eastAsiaTheme="minorEastAsia"/>
          <w:b/>
          <w:bCs/>
          <w:color w:val="000000" w:themeColor="text1"/>
          <w:sz w:val="28"/>
          <w:szCs w:val="28"/>
          <w14:textFill>
            <w14:solidFill>
              <w14:schemeClr w14:val="tx1"/>
            </w14:solidFill>
          </w14:textFill>
        </w:rPr>
        <w:t>.2</w:t>
      </w:r>
      <w:r>
        <w:rPr>
          <w:rFonts w:hint="eastAsia" w:asciiTheme="minorEastAsia" w:hAnsiTheme="minorEastAsia" w:eastAsiaTheme="minorEastAsia"/>
          <w:b/>
          <w:bCs/>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b/>
          <w:bCs/>
          <w:color w:val="000000" w:themeColor="text1"/>
          <w:sz w:val="28"/>
          <w:szCs w:val="28"/>
          <w14:textFill>
            <w14:solidFill>
              <w14:schemeClr w14:val="tx1"/>
            </w14:solidFill>
          </w14:textFill>
        </w:rPr>
        <w:t>材料</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7E15D8CE">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4</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钢筋原材料技术指标应符合《混凝土结构设计规范》GB</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50010要求。</w:t>
      </w:r>
    </w:p>
    <w:p w14:paraId="4A45697A">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钢筋进场时，应按照国家现行相关标准的规定抽取试件做</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性能检测</w:t>
      </w:r>
      <w:r>
        <w:rPr>
          <w:rFonts w:hint="eastAsia" w:asciiTheme="minorEastAsia" w:hAnsiTheme="minorEastAsia" w:eastAsiaTheme="minorEastAsia"/>
          <w:color w:val="000000" w:themeColor="text1"/>
          <w:sz w:val="21"/>
          <w:szCs w:val="21"/>
          <w14:textFill>
            <w14:solidFill>
              <w14:schemeClr w14:val="tx1"/>
            </w14:solidFill>
          </w14:textFill>
        </w:rPr>
        <w:t>，检验结果应符合相应标准的规定。</w:t>
      </w:r>
    </w:p>
    <w:p w14:paraId="4AD28CEB">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钢筋应平直、无损伤，表面不得有裂纹、油污、颗粒状或片状老锈。</w:t>
      </w:r>
    </w:p>
    <w:p w14:paraId="64E7DC27">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成型钢筋的外观质量和</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尺寸</w:t>
      </w:r>
      <w:r>
        <w:rPr>
          <w:rFonts w:hint="eastAsia" w:asciiTheme="minorEastAsia" w:hAnsiTheme="minorEastAsia" w:eastAsiaTheme="minorEastAsia"/>
          <w:color w:val="000000" w:themeColor="text1"/>
          <w:sz w:val="21"/>
          <w:szCs w:val="21"/>
          <w14:textFill>
            <w14:solidFill>
              <w14:schemeClr w14:val="tx1"/>
            </w14:solidFill>
          </w14:textFill>
        </w:rPr>
        <w:t>偏差应符合国家现行有关标准的规定。</w:t>
      </w:r>
    </w:p>
    <w:p w14:paraId="5EB6D052">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钢筋机械连接套筒、钢筋锚固板及预埋件等的外观质量应符合国家现行有关规定。</w:t>
      </w:r>
    </w:p>
    <w:p w14:paraId="79E06593">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4</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推移平台基础</w:t>
      </w:r>
      <w:r>
        <w:rPr>
          <w:rFonts w:hint="eastAsia" w:asciiTheme="minorEastAsia" w:hAnsiTheme="minorEastAsia" w:eastAsiaTheme="minorEastAsia"/>
          <w:color w:val="000000" w:themeColor="text1"/>
          <w:sz w:val="21"/>
          <w:szCs w:val="21"/>
          <w14:textFill>
            <w14:solidFill>
              <w14:schemeClr w14:val="tx1"/>
            </w14:solidFill>
          </w14:textFill>
        </w:rPr>
        <w:t>采用预拌混凝土，其技术指标应符合《混凝土结构设计规范》GB</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eastAsia="zh"/>
          <w14:textFill>
            <w14:solidFill>
              <w14:schemeClr w14:val="tx1"/>
            </w14:solidFill>
          </w14:textFill>
          <w:woUserID w:val="2"/>
        </w:rPr>
        <w:t>5</w:t>
      </w:r>
      <w:r>
        <w:rPr>
          <w:rFonts w:hint="eastAsia" w:asciiTheme="minorEastAsia" w:hAnsiTheme="minorEastAsia" w:eastAsiaTheme="minorEastAsia"/>
          <w:color w:val="000000" w:themeColor="text1"/>
          <w:sz w:val="21"/>
          <w:szCs w:val="21"/>
          <w14:textFill>
            <w14:solidFill>
              <w14:schemeClr w14:val="tx1"/>
            </w14:solidFill>
          </w14:textFill>
        </w:rPr>
        <w:t>0010要求。</w:t>
      </w:r>
    </w:p>
    <w:p w14:paraId="61251B82">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首次使用的混凝土配合比应进行开盘鉴定，其原材料、强度、凝结时间、稠度等应满足设计配合比的要求。</w:t>
      </w:r>
    </w:p>
    <w:p w14:paraId="57B02419">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混凝土拌合物</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性能</w:t>
      </w:r>
      <w:r>
        <w:rPr>
          <w:rFonts w:hint="eastAsia" w:asciiTheme="minorEastAsia" w:hAnsiTheme="minorEastAsia" w:eastAsiaTheme="minorEastAsia"/>
          <w:color w:val="000000" w:themeColor="text1"/>
          <w:sz w:val="21"/>
          <w:szCs w:val="21"/>
          <w14:textFill>
            <w14:solidFill>
              <w14:schemeClr w14:val="tx1"/>
            </w14:solidFill>
          </w14:textFill>
        </w:rPr>
        <w:t>应满足施工</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工艺</w:t>
      </w:r>
      <w:r>
        <w:rPr>
          <w:rFonts w:hint="eastAsia" w:asciiTheme="minorEastAsia" w:hAnsiTheme="minorEastAsia" w:eastAsiaTheme="minorEastAsia"/>
          <w:color w:val="000000" w:themeColor="text1"/>
          <w:sz w:val="21"/>
          <w:szCs w:val="21"/>
          <w14:textFill>
            <w14:solidFill>
              <w14:schemeClr w14:val="tx1"/>
            </w14:solidFill>
          </w14:textFill>
        </w:rPr>
        <w:t>的要求。</w:t>
      </w:r>
    </w:p>
    <w:p w14:paraId="1E838916">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混凝土</w:t>
      </w:r>
      <w:r>
        <w:rPr>
          <w:rFonts w:hint="eastAsia" w:asciiTheme="minorEastAsia" w:hAnsiTheme="minorEastAsia" w:eastAsiaTheme="minorEastAsia"/>
          <w:color w:val="000000" w:themeColor="text1"/>
          <w:sz w:val="21"/>
          <w:szCs w:val="21"/>
          <w:lang w:eastAsia="zh-CN"/>
          <w14:textFill>
            <w14:solidFill>
              <w14:schemeClr w14:val="tx1"/>
            </w14:solidFill>
          </w14:textFill>
        </w:rPr>
        <w:t>的</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技术指标应满足国家规范及设计要求</w:t>
      </w:r>
      <w:r>
        <w:rPr>
          <w:rFonts w:hint="eastAsia" w:asciiTheme="minorEastAsia" w:hAnsiTheme="minorEastAsia" w:eastAsiaTheme="minorEastAsia"/>
          <w:color w:val="000000" w:themeColor="text1"/>
          <w:sz w:val="21"/>
          <w:szCs w:val="21"/>
          <w14:textFill>
            <w14:solidFill>
              <w14:schemeClr w14:val="tx1"/>
            </w14:solidFill>
          </w14:textFill>
        </w:rPr>
        <w:t>。</w:t>
      </w:r>
    </w:p>
    <w:p w14:paraId="0E8EC025">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4</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2.3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焊接材料</w:t>
      </w:r>
    </w:p>
    <w:p w14:paraId="6166173B">
      <w:pPr>
        <w:spacing w:line="360" w:lineRule="auto"/>
        <w:ind w:firstLine="422" w:firstLineChars="200"/>
        <w:outlineLvl w:val="9"/>
        <w:rPr>
          <w:rFonts w:asciiTheme="minorEastAsia" w:hAnsiTheme="minorEastAsia" w:eastAsiaTheme="minorEastAsia"/>
          <w:color w:val="000000" w:themeColor="text1"/>
          <w:sz w:val="21"/>
          <w:szCs w:val="21"/>
          <w14:textFill>
            <w14:solidFill>
              <w14:schemeClr w14:val="tx1"/>
            </w14:solidFill>
          </w14:textFill>
        </w:rPr>
      </w:pPr>
      <w:bookmarkStart w:id="217" w:name="_Toc22824"/>
      <w:bookmarkStart w:id="218" w:name="_Toc26049"/>
      <w:bookmarkStart w:id="219" w:name="_Toc11992"/>
      <w:r>
        <w:rPr>
          <w:rFonts w:hint="eastAsia"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焊接材料应根据焊接工艺评定试验确定。</w:t>
      </w:r>
      <w:bookmarkEnd w:id="217"/>
      <w:bookmarkEnd w:id="218"/>
      <w:bookmarkEnd w:id="219"/>
    </w:p>
    <w:p w14:paraId="7F9EA6B1">
      <w:pPr>
        <w:spacing w:line="360" w:lineRule="auto"/>
        <w:ind w:left="210" w:leftChars="100" w:firstLine="211" w:firstLineChars="1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焊条应符合国家现行标准《热强钢焊条》GB/T</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5118、《非合金钢及细晶粒钢焊条</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GB/T</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5117的有关规定。</w:t>
      </w:r>
    </w:p>
    <w:p w14:paraId="4BDA14FE">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气体保护焊用焊丝应符合国家现行标准《熔化极体保护电弧焊用非合金钢及细晶粒钢实心焊丝》GB/T 8110、《热强钢药芯焊丝丝》GB/T</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17493和《非合金钢及细晶粒钢药芯焊丝》GB/T 10045的规定。</w:t>
      </w:r>
    </w:p>
    <w:p w14:paraId="0981FF88">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埋弧焊所使用的焊丝和焊剂应符合国家现行标准《埋弧焊用热强钢实心焊丝、药芯焊丝和焊丝-焊剂组合分类要求》GB/T</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12470、《埋弧焊用非合金钢及细晶粒钢实心焊丝、药芯焊丝和焊丝-焊剂组合分类要求》GB/T 5293的规定。</w:t>
      </w:r>
    </w:p>
    <w:p w14:paraId="3B1B20E9">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5</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焊接材料应按种类、牌号、规格和批号分类保管存放，存放场所应干燥、通风良好，由专人负责保管、发放和回收，并应有详细记录。</w:t>
      </w:r>
    </w:p>
    <w:p w14:paraId="382AFC4E">
      <w:pPr>
        <w:spacing w:line="360" w:lineRule="auto"/>
        <w:outlineLvl w:val="9"/>
        <w:rPr>
          <w:rFonts w:asciiTheme="minorEastAsia" w:hAnsiTheme="minorEastAsia" w:eastAsiaTheme="minorEastAsia"/>
          <w:color w:val="000000" w:themeColor="text1"/>
          <w:sz w:val="21"/>
          <w:szCs w:val="21"/>
          <w14:textFill>
            <w14:solidFill>
              <w14:schemeClr w14:val="tx1"/>
            </w14:solidFill>
          </w14:textFill>
        </w:rPr>
      </w:pPr>
      <w:bookmarkStart w:id="220" w:name="_Toc18392"/>
      <w:bookmarkStart w:id="221" w:name="_Toc21864"/>
      <w:bookmarkStart w:id="222" w:name="_Toc5868"/>
      <w:bookmarkStart w:id="223" w:name="_Toc1990"/>
      <w:r>
        <w:rPr>
          <w:rFonts w:hint="eastAsia" w:asciiTheme="minorEastAsia" w:hAnsiTheme="minorEastAsia" w:eastAsiaTheme="minorEastAsia"/>
          <w:b/>
          <w:bCs/>
          <w:color w:val="000000" w:themeColor="text1"/>
          <w:sz w:val="21"/>
          <w:szCs w:val="21"/>
          <w:lang w:eastAsia="zh"/>
          <w14:textFill>
            <w14:solidFill>
              <w14:schemeClr w14:val="tx1"/>
            </w14:solidFill>
          </w14:textFill>
        </w:rPr>
        <w:t>4</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14:textFill>
            <w14:solidFill>
              <w14:schemeClr w14:val="tx1"/>
            </w14:solidFill>
          </w14:textFill>
        </w:rPr>
        <w:t>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高强度螺栓连接副</w:t>
      </w:r>
      <w:bookmarkEnd w:id="220"/>
      <w:bookmarkEnd w:id="221"/>
      <w:bookmarkEnd w:id="222"/>
      <w:bookmarkEnd w:id="223"/>
    </w:p>
    <w:p w14:paraId="7D7E19A8">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高强度螺栓连接副应由制造厂按批配套供货，并应提供产品质量证明书，其质量及检验应符合国家现行标准《钢结构用高强度大六角头螺栓》GB/T</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1228、《钢结构用高强度大六角螺母》GB/T 1229、《钢结构用高强度垫圈》GB/T</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1230和《钢结构用高强度大六角头螺栓、大六角螺母、垫圈技术条件》GB/T</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1231的规定。</w:t>
      </w:r>
    </w:p>
    <w:p w14:paraId="2194AD4D">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高强度螺栓连接副在运输、存放保管过程中应防雨防潮，并应轻装、轻卸，不得损坏密封包装及损伤螺纹。</w:t>
      </w:r>
    </w:p>
    <w:p w14:paraId="4C02FC73">
      <w:pPr>
        <w:spacing w:line="360" w:lineRule="auto"/>
        <w:ind w:firstLine="422" w:firstLineChars="20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高强度螺栓连接副应按种类、牌号、规格和批号分类保管，不得混淆</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应建立</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台</w:t>
      </w:r>
      <w:r>
        <w:rPr>
          <w:rFonts w:hint="eastAsia" w:asciiTheme="minorEastAsia" w:hAnsiTheme="minorEastAsia" w:eastAsiaTheme="minorEastAsia"/>
          <w:color w:val="000000" w:themeColor="text1"/>
          <w:sz w:val="21"/>
          <w:szCs w:val="21"/>
          <w14:textFill>
            <w14:solidFill>
              <w14:schemeClr w14:val="tx1"/>
            </w14:solidFill>
          </w14:textFill>
        </w:rPr>
        <w:t>账，由专人负责库存管理及领用登记等。</w:t>
      </w:r>
    </w:p>
    <w:p w14:paraId="506990B2">
      <w:pPr>
        <w:spacing w:line="360" w:lineRule="auto"/>
        <w:ind w:firstLine="0" w:firstLineChars="0"/>
        <w:jc w:val="center"/>
        <w:outlineLvl w:val="1"/>
        <w:rPr>
          <w:rFonts w:hint="eastAsia" w:asciiTheme="minorEastAsia" w:hAnsiTheme="minorEastAsia" w:eastAsiaTheme="minorEastAsia"/>
          <w:color w:val="auto"/>
          <w:sz w:val="21"/>
          <w:szCs w:val="21"/>
        </w:rPr>
      </w:pPr>
      <w:bookmarkStart w:id="224" w:name="_Toc386429461"/>
      <w:bookmarkStart w:id="225" w:name="_Toc1635399617"/>
      <w:bookmarkStart w:id="226" w:name="_Toc21842"/>
      <w:bookmarkStart w:id="227" w:name="_Toc2011863989"/>
      <w:bookmarkStart w:id="228" w:name="_Toc983047453"/>
      <w:bookmarkStart w:id="229" w:name="_Toc193990269"/>
      <w:bookmarkStart w:id="230" w:name="_Toc1679377446"/>
      <w:bookmarkStart w:id="231" w:name="_Toc919366273"/>
      <w:bookmarkStart w:id="232" w:name="_Toc1232187916"/>
      <w:r>
        <w:rPr>
          <w:rFonts w:hint="eastAsia" w:asciiTheme="minorEastAsia" w:hAnsiTheme="minorEastAsia" w:eastAsiaTheme="minorEastAsia"/>
          <w:b/>
          <w:bCs/>
          <w:color w:val="auto"/>
          <w:sz w:val="28"/>
          <w:szCs w:val="28"/>
          <w:lang w:eastAsia="zh"/>
          <w:woUserID w:val="4"/>
        </w:rPr>
        <w:t>4</w:t>
      </w:r>
      <w:r>
        <w:rPr>
          <w:rFonts w:asciiTheme="minorEastAsia" w:hAnsiTheme="minorEastAsia" w:eastAsiaTheme="minorEastAsia"/>
          <w:b/>
          <w:bCs/>
          <w:color w:val="auto"/>
          <w:sz w:val="28"/>
          <w:szCs w:val="28"/>
          <w:woUserID w:val="4"/>
        </w:rPr>
        <w:t>.</w:t>
      </w:r>
      <w:r>
        <w:rPr>
          <w:rFonts w:hint="eastAsia" w:asciiTheme="minorEastAsia" w:hAnsiTheme="minorEastAsia" w:eastAsiaTheme="minorEastAsia"/>
          <w:b/>
          <w:bCs/>
          <w:color w:val="auto"/>
          <w:sz w:val="28"/>
          <w:szCs w:val="28"/>
          <w:lang w:eastAsia="zh"/>
          <w:woUserID w:val="4"/>
        </w:rPr>
        <w:t>3</w:t>
      </w:r>
      <w:r>
        <w:rPr>
          <w:rFonts w:hint="eastAsia" w:asciiTheme="minorEastAsia" w:hAnsiTheme="minorEastAsia" w:eastAsiaTheme="minorEastAsia"/>
          <w:b/>
          <w:bCs/>
          <w:color w:val="auto"/>
          <w:sz w:val="28"/>
          <w:szCs w:val="28"/>
          <w:lang w:val="en-US" w:eastAsia="zh-CN"/>
          <w:woUserID w:val="4"/>
        </w:rPr>
        <w:t xml:space="preserve">  </w:t>
      </w:r>
      <w:r>
        <w:rPr>
          <w:rFonts w:hint="eastAsia" w:asciiTheme="minorEastAsia" w:hAnsiTheme="minorEastAsia" w:eastAsiaTheme="minorEastAsia"/>
          <w:b/>
          <w:bCs/>
          <w:color w:val="auto"/>
          <w:sz w:val="28"/>
          <w:szCs w:val="28"/>
          <w:lang w:val="en-US" w:eastAsia="zh"/>
          <w:woUserID w:val="4"/>
        </w:rPr>
        <w:t>设备</w:t>
      </w:r>
      <w:bookmarkEnd w:id="224"/>
      <w:bookmarkEnd w:id="225"/>
      <w:bookmarkEnd w:id="226"/>
      <w:bookmarkEnd w:id="227"/>
      <w:bookmarkEnd w:id="228"/>
      <w:bookmarkEnd w:id="229"/>
      <w:bookmarkEnd w:id="230"/>
      <w:bookmarkEnd w:id="231"/>
      <w:bookmarkEnd w:id="232"/>
    </w:p>
    <w:p w14:paraId="02497F48">
      <w:pPr>
        <w:spacing w:line="360" w:lineRule="auto"/>
        <w:ind w:right="-105" w:rightChars="-50" w:firstLine="0" w:firstLineChars="0"/>
        <w:rPr>
          <w:rFonts w:hint="eastAsia" w:asciiTheme="minorEastAsia" w:hAnsiTheme="minorEastAsia" w:eastAsiaTheme="minorEastAsia"/>
          <w:b w:val="0"/>
          <w:bCs w:val="0"/>
          <w:color w:val="auto"/>
          <w:sz w:val="21"/>
          <w:szCs w:val="21"/>
          <w:highlight w:val="none"/>
          <w:lang w:eastAsia="zh"/>
          <w:woUserID w:val="0"/>
        </w:rPr>
      </w:pPr>
      <w:r>
        <w:rPr>
          <w:rFonts w:hint="eastAsia" w:asciiTheme="minorEastAsia" w:hAnsiTheme="minorEastAsia" w:eastAsiaTheme="minorEastAsia"/>
          <w:b/>
          <w:bCs/>
          <w:color w:val="auto"/>
          <w:sz w:val="21"/>
          <w:szCs w:val="21"/>
          <w:highlight w:val="none"/>
          <w:lang w:eastAsia="zh"/>
          <w:woUserID w:val="1"/>
        </w:rPr>
        <w:t>4.3</w:t>
      </w:r>
      <w:r>
        <w:rPr>
          <w:rFonts w:hint="eastAsia" w:asciiTheme="minorEastAsia" w:hAnsiTheme="minorEastAsia" w:eastAsiaTheme="minorEastAsia"/>
          <w:b/>
          <w:bCs/>
          <w:color w:val="auto"/>
          <w:sz w:val="21"/>
          <w:szCs w:val="21"/>
          <w:highlight w:val="none"/>
          <w:lang w:eastAsia="zh"/>
          <w:woUserID w:val="4"/>
        </w:rPr>
        <w:t>.1</w:t>
      </w:r>
      <w:r>
        <w:rPr>
          <w:rFonts w:hint="eastAsia" w:asciiTheme="minorEastAsia" w:hAnsiTheme="minorEastAsia" w:eastAsiaTheme="minorEastAsia"/>
          <w:b/>
          <w:bCs/>
          <w:color w:val="auto"/>
          <w:sz w:val="21"/>
          <w:szCs w:val="21"/>
          <w:highlight w:val="none"/>
          <w:lang w:eastAsia="zh"/>
          <w:woUserID w:val="1"/>
        </w:rPr>
        <w:t xml:space="preserve"> </w:t>
      </w:r>
      <w:r>
        <w:rPr>
          <w:rFonts w:hint="eastAsia" w:asciiTheme="minorEastAsia" w:hAnsiTheme="minorEastAsia" w:eastAsiaTheme="minorEastAsia"/>
          <w:b w:val="0"/>
          <w:bCs w:val="0"/>
          <w:color w:val="auto"/>
          <w:sz w:val="21"/>
          <w:szCs w:val="21"/>
          <w:highlight w:val="none"/>
          <w:lang w:eastAsia="zh"/>
          <w:woUserID w:val="0"/>
        </w:rPr>
        <w:t xml:space="preserve"> 液压系统设备的选择应根据设计文件要求，结合动力大小、容量及配套系统的适用性、后期维护的便利性等综合多种因素选择合适的设备，确保高效、安全、长寿命运行。</w:t>
      </w:r>
    </w:p>
    <w:p w14:paraId="729717CF">
      <w:pPr>
        <w:spacing w:line="360" w:lineRule="auto"/>
        <w:ind w:right="-105" w:rightChars="-50" w:firstLine="422" w:firstLineChars="200"/>
        <w:rPr>
          <w:rFonts w:hint="eastAsia" w:cs="Times New Roman" w:asciiTheme="minorEastAsia" w:hAnsiTheme="minorEastAsia" w:eastAsiaTheme="minorEastAsia"/>
          <w:b w:val="0"/>
          <w:bCs w:val="0"/>
          <w:color w:val="auto"/>
          <w:kern w:val="2"/>
          <w:sz w:val="21"/>
          <w:szCs w:val="21"/>
          <w:lang w:eastAsia="zh"/>
          <w:woUserID w:val="0"/>
        </w:rPr>
      </w:pPr>
      <w:r>
        <w:rPr>
          <w:rFonts w:hint="eastAsia" w:cs="Times New Roman" w:asciiTheme="minorEastAsia" w:hAnsiTheme="minorEastAsia" w:eastAsiaTheme="minorEastAsia"/>
          <w:b/>
          <w:bCs/>
          <w:color w:val="auto"/>
          <w:kern w:val="2"/>
          <w:sz w:val="21"/>
          <w:szCs w:val="21"/>
          <w:lang w:eastAsia="zh"/>
          <w:woUserID w:val="0"/>
        </w:rPr>
        <w:t>1</w:t>
      </w:r>
      <w:r>
        <w:rPr>
          <w:rFonts w:hint="eastAsia" w:cs="Times New Roman" w:asciiTheme="minorEastAsia" w:hAnsiTheme="minorEastAsia" w:eastAsiaTheme="minorEastAsia"/>
          <w:b w:val="0"/>
          <w:bCs w:val="0"/>
          <w:color w:val="auto"/>
          <w:kern w:val="2"/>
          <w:sz w:val="21"/>
          <w:szCs w:val="21"/>
          <w:lang w:eastAsia="zh"/>
          <w:woUserID w:val="0"/>
        </w:rPr>
        <w:t xml:space="preserve">  用于提升及推进的主要液压设备包括：</w:t>
      </w:r>
      <w:r>
        <w:rPr>
          <w:rFonts w:hint="eastAsia" w:cs="Times New Roman" w:asciiTheme="minorEastAsia" w:hAnsiTheme="minorEastAsia" w:eastAsiaTheme="minorEastAsia"/>
          <w:color w:val="auto"/>
          <w:kern w:val="2"/>
          <w:sz w:val="21"/>
          <w:szCs w:val="21"/>
          <w:lang w:eastAsia="zh"/>
          <w:woUserID w:val="0"/>
        </w:rPr>
        <w:t>液压提升器、液压泵源系统、同步控制系统、液压油管、传感器、对讲机</w:t>
      </w:r>
      <w:r>
        <w:rPr>
          <w:rFonts w:hint="eastAsia" w:cs="Times New Roman" w:asciiTheme="minorEastAsia" w:hAnsiTheme="minorEastAsia" w:eastAsiaTheme="minorEastAsia"/>
          <w:b w:val="0"/>
          <w:bCs w:val="0"/>
          <w:color w:val="auto"/>
          <w:kern w:val="2"/>
          <w:sz w:val="21"/>
          <w:szCs w:val="21"/>
          <w:lang w:eastAsia="zh"/>
          <w:woUserID w:val="0"/>
        </w:rPr>
        <w:t>，按照专项方案配置进场验收、组装、调试、试运行。</w:t>
      </w:r>
    </w:p>
    <w:p w14:paraId="505A9F01">
      <w:pPr>
        <w:spacing w:line="360" w:lineRule="auto"/>
        <w:ind w:right="-105" w:rightChars="-50" w:firstLine="422" w:firstLineChars="200"/>
        <w:rPr>
          <w:rFonts w:hint="eastAsia" w:asciiTheme="minorEastAsia" w:hAnsiTheme="minorEastAsia" w:eastAsiaTheme="minorEastAsia"/>
          <w:b w:val="0"/>
          <w:bCs w:val="0"/>
          <w:color w:val="auto"/>
          <w:sz w:val="21"/>
          <w:szCs w:val="21"/>
          <w:highlight w:val="none"/>
          <w:lang w:eastAsia="zh"/>
          <w:woUserID w:val="0"/>
        </w:rPr>
      </w:pPr>
      <w:r>
        <w:rPr>
          <w:rFonts w:hint="eastAsia" w:asciiTheme="minorEastAsia" w:hAnsiTheme="minorEastAsia" w:eastAsiaTheme="minorEastAsia"/>
          <w:b/>
          <w:bCs/>
          <w:color w:val="auto"/>
          <w:sz w:val="21"/>
          <w:szCs w:val="21"/>
          <w:lang w:eastAsia="zh"/>
          <w:woUserID w:val="0"/>
        </w:rPr>
        <w:t>2</w:t>
      </w:r>
      <w:r>
        <w:rPr>
          <w:rFonts w:hint="eastAsia" w:asciiTheme="minorEastAsia" w:hAnsiTheme="minorEastAsia" w:eastAsiaTheme="minorEastAsia"/>
          <w:b w:val="0"/>
          <w:bCs w:val="0"/>
          <w:color w:val="auto"/>
          <w:sz w:val="21"/>
          <w:szCs w:val="21"/>
          <w:lang w:eastAsia="zh"/>
          <w:woUserID w:val="0"/>
        </w:rPr>
        <w:t xml:space="preserve">  </w:t>
      </w:r>
      <w:r>
        <w:rPr>
          <w:rFonts w:hint="eastAsia" w:cs="Times New Roman" w:asciiTheme="minorEastAsia" w:hAnsiTheme="minorEastAsia" w:eastAsiaTheme="minorEastAsia"/>
          <w:b w:val="0"/>
          <w:bCs w:val="0"/>
          <w:color w:val="auto"/>
          <w:kern w:val="2"/>
          <w:sz w:val="21"/>
          <w:szCs w:val="21"/>
          <w:lang w:eastAsia="zh"/>
          <w:woUserID w:val="0"/>
        </w:rPr>
        <w:t>液压</w:t>
      </w:r>
      <w:r>
        <w:rPr>
          <w:rFonts w:hint="eastAsia" w:asciiTheme="minorEastAsia" w:hAnsiTheme="minorEastAsia" w:eastAsiaTheme="minorEastAsia"/>
          <w:b w:val="0"/>
          <w:bCs w:val="0"/>
          <w:color w:val="auto"/>
          <w:sz w:val="21"/>
          <w:szCs w:val="21"/>
          <w:highlight w:val="none"/>
          <w:lang w:eastAsia="zh"/>
          <w:woUserID w:val="0"/>
        </w:rPr>
        <w:t>油缸的选择应根据设计文件要求的负载推力、行程范围及施工结构特点选择合适的推移装置所需要的设备，确保可靠、高效运行。</w:t>
      </w:r>
    </w:p>
    <w:p w14:paraId="32B4CECE">
      <w:pPr>
        <w:spacing w:line="360" w:lineRule="auto"/>
        <w:ind w:right="-105" w:rightChars="-50" w:firstLine="422" w:firstLineChars="200"/>
        <w:rPr>
          <w:rFonts w:hint="eastAsia" w:asciiTheme="minorEastAsia" w:hAnsiTheme="minorEastAsia" w:eastAsiaTheme="minorEastAsia"/>
          <w:b w:val="0"/>
          <w:bCs w:val="0"/>
          <w:color w:val="auto"/>
          <w:sz w:val="21"/>
          <w:szCs w:val="21"/>
          <w:highlight w:val="none"/>
          <w:lang w:eastAsia="zh"/>
          <w:woUserID w:val="0"/>
        </w:rPr>
      </w:pPr>
      <w:r>
        <w:rPr>
          <w:rFonts w:hint="eastAsia" w:cs="Times New Roman" w:asciiTheme="minorEastAsia" w:hAnsiTheme="minorEastAsia" w:eastAsiaTheme="minorEastAsia"/>
          <w:b/>
          <w:bCs/>
          <w:color w:val="auto"/>
          <w:kern w:val="2"/>
          <w:sz w:val="21"/>
          <w:szCs w:val="21"/>
          <w:highlight w:val="none"/>
          <w:lang w:val="en-US" w:eastAsia="zh" w:bidi="ar"/>
          <w:woUserID w:val="0"/>
        </w:rPr>
        <w:t>3</w:t>
      </w:r>
      <w:r>
        <w:rPr>
          <w:rFonts w:hint="eastAsia" w:cs="Times New Roman" w:asciiTheme="minorEastAsia" w:hAnsiTheme="minorEastAsia" w:eastAsiaTheme="minorEastAsia"/>
          <w:color w:val="auto"/>
          <w:kern w:val="2"/>
          <w:sz w:val="21"/>
          <w:szCs w:val="21"/>
          <w:highlight w:val="none"/>
          <w:lang w:val="en-US" w:eastAsia="zh" w:bidi="ar"/>
          <w:woUserID w:val="0"/>
        </w:rPr>
        <w:t xml:space="preserve">  </w:t>
      </w:r>
      <w:r>
        <w:rPr>
          <w:rFonts w:hint="eastAsia" w:cs="Times New Roman" w:asciiTheme="minorEastAsia" w:hAnsiTheme="minorEastAsia" w:eastAsiaTheme="minorEastAsia"/>
          <w:color w:val="auto"/>
          <w:kern w:val="2"/>
          <w:sz w:val="21"/>
          <w:szCs w:val="21"/>
          <w:lang w:val="en-US" w:eastAsia="zh" w:bidi="ar"/>
          <w:woUserID w:val="0"/>
        </w:rPr>
        <w:t>液压同步提升施工技术采用行程及位移传感监测和计算机控制，通过数据反馈和控制指令传递，可全自动实现同步动作、负载均衡、姿态矫正、受力控制、操作闭锁、过程显示和故障报警等多种功能。</w:t>
      </w:r>
    </w:p>
    <w:p w14:paraId="296635B2">
      <w:pPr>
        <w:keepNext w:val="0"/>
        <w:keepLines w:val="0"/>
        <w:widowControl w:val="0"/>
        <w:suppressLineNumbers w:val="0"/>
        <w:spacing w:before="0" w:beforeAutospacing="0" w:after="0" w:afterAutospacing="0" w:line="360" w:lineRule="auto"/>
        <w:ind w:left="0" w:right="-105" w:rightChars="-50" w:firstLine="0" w:firstLineChars="0"/>
        <w:jc w:val="both"/>
        <w:rPr>
          <w:rFonts w:hint="eastAsia" w:cs="Times New Roman" w:asciiTheme="minorEastAsia" w:hAnsiTheme="minorEastAsia" w:eastAsiaTheme="minorEastAsia"/>
          <w:color w:val="auto"/>
          <w:kern w:val="2"/>
          <w:sz w:val="21"/>
          <w:szCs w:val="21"/>
          <w:highlight w:val="none"/>
          <w:lang w:eastAsia="zh"/>
          <w:woUserID w:val="1"/>
        </w:rPr>
      </w:pPr>
      <w:r>
        <w:rPr>
          <w:rFonts w:hint="eastAsia" w:asciiTheme="minorEastAsia" w:hAnsiTheme="minorEastAsia" w:eastAsiaTheme="minorEastAsia"/>
          <w:b/>
          <w:bCs/>
          <w:color w:val="auto"/>
          <w:sz w:val="21"/>
          <w:szCs w:val="21"/>
          <w:highlight w:val="none"/>
          <w:lang w:eastAsia="zh"/>
          <w:woUserID w:val="4"/>
        </w:rPr>
        <w:t>4.3.2</w:t>
      </w:r>
      <w:r>
        <w:rPr>
          <w:rFonts w:hint="eastAsia" w:asciiTheme="minorEastAsia" w:hAnsiTheme="minorEastAsia" w:eastAsiaTheme="minorEastAsia"/>
          <w:b w:val="0"/>
          <w:bCs w:val="0"/>
          <w:color w:val="auto"/>
          <w:sz w:val="21"/>
          <w:szCs w:val="21"/>
          <w:highlight w:val="none"/>
          <w:lang w:eastAsia="zh"/>
          <w:woUserID w:val="1"/>
        </w:rPr>
        <w:t xml:space="preserve"> </w:t>
      </w:r>
      <w:r>
        <w:rPr>
          <w:rFonts w:hint="eastAsia" w:cs="Times New Roman" w:asciiTheme="minorEastAsia" w:hAnsiTheme="minorEastAsia" w:eastAsiaTheme="minorEastAsia"/>
          <w:color w:val="auto"/>
          <w:kern w:val="2"/>
          <w:sz w:val="21"/>
          <w:szCs w:val="21"/>
          <w:highlight w:val="none"/>
          <w:lang w:val="en-US" w:eastAsia="zh" w:bidi="ar"/>
          <w:woUserID w:val="1"/>
        </w:rPr>
        <w:t>动力系统由泵源液压系统（为提升器提供液压动力，在各种液压阀的控制下完成相应的动作）及电气控制系统（动力控制系统、功率驱动系统、计算机控制系统等）组成。</w:t>
      </w:r>
    </w:p>
    <w:p w14:paraId="11692FD8">
      <w:pPr>
        <w:spacing w:line="360" w:lineRule="auto"/>
        <w:ind w:right="-105" w:rightChars="-50" w:firstLine="422" w:firstLineChars="200"/>
        <w:rPr>
          <w:rFonts w:hint="eastAsia" w:asciiTheme="minorEastAsia" w:hAnsiTheme="minorEastAsia" w:eastAsiaTheme="minorEastAsia"/>
          <w:b w:val="0"/>
          <w:bCs w:val="0"/>
          <w:color w:val="auto"/>
          <w:sz w:val="21"/>
          <w:szCs w:val="21"/>
          <w:lang w:eastAsia="zh"/>
          <w:woUserID w:val="1"/>
        </w:rPr>
      </w:pPr>
      <w:r>
        <w:rPr>
          <w:rFonts w:hint="eastAsia" w:cs="Times New Roman" w:asciiTheme="minorEastAsia" w:hAnsiTheme="minorEastAsia" w:eastAsiaTheme="minorEastAsia"/>
          <w:b/>
          <w:bCs/>
          <w:color w:val="auto"/>
          <w:kern w:val="2"/>
          <w:sz w:val="21"/>
          <w:szCs w:val="21"/>
          <w:lang w:eastAsia="zh"/>
          <w:woUserID w:val="1"/>
        </w:rPr>
        <w:t>1</w:t>
      </w:r>
      <w:r>
        <w:rPr>
          <w:rFonts w:hint="eastAsia" w:cs="Times New Roman" w:asciiTheme="minorEastAsia" w:hAnsiTheme="minorEastAsia" w:eastAsiaTheme="minorEastAsia"/>
          <w:b w:val="0"/>
          <w:bCs w:val="0"/>
          <w:color w:val="auto"/>
          <w:kern w:val="2"/>
          <w:sz w:val="21"/>
          <w:szCs w:val="21"/>
          <w:lang w:eastAsia="zh"/>
          <w:woUserID w:val="1"/>
        </w:rPr>
        <w:t xml:space="preserve">  根据结构受力情况配置提升</w:t>
      </w:r>
      <w:r>
        <w:rPr>
          <w:rFonts w:hint="eastAsia" w:cs="Times New Roman" w:asciiTheme="minorEastAsia" w:hAnsiTheme="minorEastAsia" w:eastAsiaTheme="minorEastAsia"/>
          <w:b w:val="0"/>
          <w:bCs w:val="0"/>
          <w:color w:val="auto"/>
          <w:kern w:val="2"/>
          <w:sz w:val="21"/>
          <w:szCs w:val="21"/>
          <w:highlight w:val="none"/>
          <w:lang w:eastAsia="zh"/>
          <w:woUserID w:val="1"/>
        </w:rPr>
        <w:t>设备</w:t>
      </w:r>
      <w:r>
        <w:rPr>
          <w:rFonts w:hint="eastAsia" w:cs="Times New Roman" w:asciiTheme="minorEastAsia" w:hAnsiTheme="minorEastAsia" w:eastAsiaTheme="minorEastAsia"/>
          <w:b w:val="0"/>
          <w:bCs w:val="0"/>
          <w:color w:val="auto"/>
          <w:kern w:val="2"/>
          <w:sz w:val="21"/>
          <w:szCs w:val="21"/>
          <w:lang w:eastAsia="zh"/>
          <w:woUserID w:val="1"/>
        </w:rPr>
        <w:t>，各提升点提升设备数量、安全系数、钢绞线数量配置，根据《重型结构和设备液压整体提升技术规范》GB51162-2016相关规定</w:t>
      </w:r>
      <w:r>
        <w:rPr>
          <w:rFonts w:hint="eastAsia" w:cs="Times New Roman" w:asciiTheme="minorEastAsia" w:hAnsiTheme="minorEastAsia" w:eastAsiaTheme="minorEastAsia"/>
          <w:b w:val="0"/>
          <w:bCs w:val="0"/>
          <w:color w:val="auto"/>
          <w:kern w:val="2"/>
          <w:sz w:val="21"/>
          <w:szCs w:val="21"/>
          <w:highlight w:val="none"/>
          <w:lang w:eastAsia="zh"/>
          <w:woUserID w:val="1"/>
        </w:rPr>
        <w:t>，满足现场施工要求</w:t>
      </w:r>
      <w:r>
        <w:rPr>
          <w:rFonts w:hint="eastAsia" w:cs="Times New Roman" w:asciiTheme="minorEastAsia" w:hAnsiTheme="minorEastAsia" w:eastAsiaTheme="minorEastAsia"/>
          <w:b w:val="0"/>
          <w:bCs w:val="0"/>
          <w:color w:val="auto"/>
          <w:kern w:val="2"/>
          <w:sz w:val="21"/>
          <w:szCs w:val="21"/>
          <w:lang w:eastAsia="zh"/>
          <w:woUserID w:val="1"/>
        </w:rPr>
        <w:t>。</w:t>
      </w:r>
    </w:p>
    <w:p w14:paraId="504DEDF7">
      <w:pPr>
        <w:spacing w:line="240" w:lineRule="auto"/>
        <w:ind w:right="-105" w:rightChars="-50" w:firstLine="422" w:firstLineChars="200"/>
        <w:rPr>
          <w:rFonts w:hint="eastAsia" w:cs="Times New Roman" w:asciiTheme="minorEastAsia" w:hAnsiTheme="minorEastAsia" w:eastAsiaTheme="minorEastAsia"/>
          <w:color w:val="auto"/>
          <w:kern w:val="2"/>
          <w:sz w:val="21"/>
          <w:szCs w:val="21"/>
          <w:lang w:val="en-US" w:eastAsia="zh" w:bidi="ar"/>
          <w:woUserID w:val="1"/>
        </w:rPr>
      </w:pPr>
      <w:r>
        <w:rPr>
          <w:rFonts w:hint="eastAsia" w:asciiTheme="minorEastAsia" w:hAnsiTheme="minorEastAsia" w:eastAsiaTheme="minorEastAsia"/>
          <w:b/>
          <w:bCs/>
          <w:color w:val="auto"/>
          <w:sz w:val="21"/>
          <w:szCs w:val="21"/>
          <w:lang w:eastAsia="zh"/>
          <w:woUserID w:val="1"/>
        </w:rPr>
        <w:t>2</w:t>
      </w:r>
      <w:r>
        <w:rPr>
          <w:rFonts w:hint="eastAsia" w:asciiTheme="minorEastAsia" w:hAnsiTheme="minorEastAsia" w:eastAsiaTheme="minorEastAsia"/>
          <w:color w:val="auto"/>
          <w:sz w:val="21"/>
          <w:szCs w:val="21"/>
          <w:lang w:eastAsia="zh"/>
          <w:woUserID w:val="1"/>
        </w:rPr>
        <w:t xml:space="preserve">  </w:t>
      </w:r>
      <w:r>
        <w:rPr>
          <w:rFonts w:hint="eastAsia" w:cs="Times New Roman" w:asciiTheme="minorEastAsia" w:hAnsiTheme="minorEastAsia" w:eastAsiaTheme="minorEastAsia"/>
          <w:color w:val="auto"/>
          <w:kern w:val="2"/>
          <w:sz w:val="21"/>
          <w:szCs w:val="21"/>
          <w:lang w:val="en-US" w:eastAsia="zh" w:bidi="ar"/>
          <w:woUserID w:val="1"/>
        </w:rPr>
        <w:t>现场的提升电源应尽量从总盘箱拉设专用线路，以确保提升作业过程中的不间断供电。</w:t>
      </w:r>
    </w:p>
    <w:p w14:paraId="27241639">
      <w:pPr>
        <w:spacing w:line="240" w:lineRule="auto"/>
        <w:ind w:right="-105" w:rightChars="-50" w:firstLine="420" w:firstLineChars="200"/>
        <w:rPr>
          <w:rFonts w:hint="eastAsia" w:cs="Times New Roman" w:asciiTheme="minorEastAsia" w:hAnsiTheme="minorEastAsia" w:eastAsiaTheme="minorEastAsia"/>
          <w:color w:val="auto"/>
          <w:kern w:val="2"/>
          <w:sz w:val="21"/>
          <w:szCs w:val="21"/>
          <w:lang w:val="en-US" w:eastAsia="zh" w:bidi="ar"/>
          <w:woUserID w:val="1"/>
        </w:rPr>
      </w:pPr>
    </w:p>
    <w:p w14:paraId="21D0E65E">
      <w:pPr>
        <w:keepNext w:val="0"/>
        <w:keepLines w:val="0"/>
        <w:widowControl w:val="0"/>
        <w:suppressLineNumbers w:val="0"/>
        <w:spacing w:before="0" w:beforeAutospacing="0" w:after="0" w:afterAutospacing="0" w:line="360" w:lineRule="auto"/>
        <w:ind w:left="0" w:right="0" w:firstLine="0" w:firstLineChars="0"/>
        <w:jc w:val="both"/>
        <w:outlineLvl w:val="9"/>
        <w:rPr>
          <w:rFonts w:hint="eastAsia" w:cs="Times New Roman" w:asciiTheme="minorEastAsia" w:hAnsiTheme="minorEastAsia" w:eastAsiaTheme="minorEastAsia"/>
          <w:color w:val="auto"/>
          <w:kern w:val="2"/>
          <w:sz w:val="21"/>
          <w:szCs w:val="21"/>
          <w:lang w:val="en-US" w:eastAsia="zh" w:bidi="ar"/>
          <w:woUserID w:val="1"/>
        </w:rPr>
      </w:pPr>
      <w:r>
        <w:rPr>
          <w:rFonts w:hint="eastAsia" w:asciiTheme="minorEastAsia" w:hAnsiTheme="minorEastAsia" w:eastAsiaTheme="minorEastAsia"/>
          <w:color w:val="auto"/>
          <w:sz w:val="21"/>
          <w:szCs w:val="21"/>
          <w:highlight w:val="none"/>
          <w:lang w:val="en-US" w:eastAsia="zh"/>
          <w:woUserID w:val="1"/>
        </w:rPr>
        <w:t>提升系统由液压泵站、提升器、传感器、控制系统组成。</w:t>
      </w:r>
      <w:r>
        <w:rPr>
          <w:rFonts w:hint="default" w:cs="Times New Roman" w:asciiTheme="minorEastAsia" w:hAnsiTheme="minorEastAsia" w:eastAsiaTheme="minorEastAsia"/>
          <w:color w:val="auto"/>
          <w:kern w:val="2"/>
          <w:sz w:val="21"/>
          <w:szCs w:val="21"/>
          <w:lang w:val="en-US" w:eastAsia="zh" w:bidi="ar"/>
          <w:woUserID w:val="1"/>
        </w:rPr>
        <w:t>提升装置</w:t>
      </w:r>
      <w:r>
        <w:rPr>
          <w:rFonts w:hint="eastAsia" w:cs="Times New Roman" w:asciiTheme="minorEastAsia" w:hAnsiTheme="minorEastAsia" w:eastAsiaTheme="minorEastAsia"/>
          <w:color w:val="auto"/>
          <w:kern w:val="2"/>
          <w:sz w:val="21"/>
          <w:szCs w:val="21"/>
          <w:lang w:val="en-US" w:eastAsia="zh" w:bidi="ar"/>
          <w:woUserID w:val="1"/>
        </w:rPr>
        <w:t>宜</w:t>
      </w:r>
      <w:r>
        <w:rPr>
          <w:rFonts w:hint="default" w:cs="Times New Roman" w:asciiTheme="minorEastAsia" w:hAnsiTheme="minorEastAsia" w:eastAsiaTheme="minorEastAsia"/>
          <w:color w:val="auto"/>
          <w:kern w:val="2"/>
          <w:sz w:val="21"/>
          <w:szCs w:val="21"/>
          <w:lang w:val="en-US" w:eastAsia="zh-CN" w:bidi="ar"/>
          <w:woUserID w:val="1"/>
        </w:rPr>
        <w:t>采用液压同步提升技术，进行稳步提升</w:t>
      </w:r>
      <w:r>
        <w:rPr>
          <w:rFonts w:hint="eastAsia" w:cs="Times New Roman" w:asciiTheme="minorEastAsia" w:hAnsiTheme="minorEastAsia" w:eastAsiaTheme="minorEastAsia"/>
          <w:color w:val="auto"/>
          <w:kern w:val="2"/>
          <w:sz w:val="21"/>
          <w:szCs w:val="21"/>
          <w:lang w:val="en-US" w:eastAsia="zh" w:bidi="ar"/>
          <w:woUserID w:val="1"/>
        </w:rPr>
        <w:t>。</w:t>
      </w:r>
    </w:p>
    <w:p w14:paraId="5C59390C">
      <w:pPr>
        <w:pStyle w:val="2"/>
        <w:keepNext w:val="0"/>
        <w:keepLines w:val="0"/>
        <w:jc w:val="center"/>
        <w:rPr>
          <w:rFonts w:asciiTheme="minorEastAsia" w:hAnsiTheme="minorEastAsia" w:eastAsiaTheme="minorEastAsia"/>
          <w:color w:val="000000" w:themeColor="text1"/>
          <w:sz w:val="28"/>
          <w:szCs w:val="28"/>
          <w14:textFill>
            <w14:solidFill>
              <w14:schemeClr w14:val="tx1"/>
            </w14:solidFill>
          </w14:textFill>
        </w:rPr>
      </w:pPr>
      <w:bookmarkStart w:id="233" w:name="_Toc1783570636"/>
      <w:bookmarkStart w:id="234" w:name="_Toc18935"/>
      <w:bookmarkStart w:id="235" w:name="_Toc20264"/>
      <w:bookmarkStart w:id="236" w:name="_Toc4643"/>
      <w:bookmarkStart w:id="237" w:name="_Toc11614"/>
      <w:bookmarkStart w:id="238" w:name="_Toc27244"/>
      <w:bookmarkStart w:id="239" w:name="_Toc137808989"/>
      <w:bookmarkStart w:id="240" w:name="_Toc29355"/>
      <w:bookmarkStart w:id="241" w:name="_Toc11599"/>
      <w:bookmarkStart w:id="242" w:name="_Toc1972410267"/>
      <w:bookmarkStart w:id="243" w:name="_Toc30735"/>
      <w:bookmarkStart w:id="244" w:name="_Toc25058"/>
      <w:bookmarkStart w:id="245" w:name="_Toc20017"/>
      <w:bookmarkStart w:id="246" w:name="_Toc7780"/>
      <w:bookmarkStart w:id="247" w:name="_Toc1382829335"/>
      <w:bookmarkStart w:id="248" w:name="_Toc153781378"/>
      <w:bookmarkStart w:id="249" w:name="_Toc22030"/>
      <w:bookmarkStart w:id="250" w:name="_Toc1232981676"/>
      <w:bookmarkStart w:id="251" w:name="_Toc19100"/>
      <w:bookmarkStart w:id="252" w:name="_Toc20597"/>
      <w:bookmarkStart w:id="253" w:name="_Toc944091109"/>
      <w:bookmarkStart w:id="254" w:name="_Toc597534947"/>
      <w:bookmarkStart w:id="255" w:name="_Toc41112964"/>
      <w:bookmarkStart w:id="256" w:name="_Toc941481180"/>
      <w:bookmarkStart w:id="257" w:name="_Toc30127"/>
      <w:bookmarkStart w:id="258" w:name="_Toc1719596730"/>
      <w:bookmarkStart w:id="259" w:name="_Toc21524"/>
      <w:bookmarkStart w:id="260" w:name="_Toc1335520133"/>
      <w:bookmarkStart w:id="261" w:name="_Toc78329356"/>
      <w:bookmarkStart w:id="262" w:name="_Toc4982"/>
      <w:bookmarkStart w:id="263" w:name="_Toc15127"/>
      <w:bookmarkStart w:id="264" w:name="_Toc64076079"/>
      <w:r>
        <w:rPr>
          <w:rFonts w:hint="eastAsia" w:asciiTheme="minorEastAsia" w:hAnsiTheme="minorEastAsia" w:eastAsiaTheme="minorEastAsia"/>
          <w:color w:val="000000" w:themeColor="text1"/>
          <w:sz w:val="28"/>
          <w:szCs w:val="28"/>
          <w:lang w:eastAsia="zh"/>
          <w14:textFill>
            <w14:solidFill>
              <w14:schemeClr w14:val="tx1"/>
            </w14:solidFill>
          </w14:textFill>
        </w:rPr>
        <w:t>5</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8"/>
          <w:szCs w:val="28"/>
          <w14:textFill>
            <w14:solidFill>
              <w14:schemeClr w14:val="tx1"/>
            </w14:solidFill>
          </w14:textFill>
        </w:rPr>
        <w:t>基础施工</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680D582B">
      <w:pPr>
        <w:pStyle w:val="3"/>
        <w:keepNext w:val="0"/>
        <w:keepLines w:val="0"/>
        <w:ind w:firstLine="0" w:firstLineChars="0"/>
        <w:jc w:val="center"/>
        <w:rPr>
          <w:rFonts w:asciiTheme="minorEastAsia" w:hAnsiTheme="minorEastAsia" w:eastAsiaTheme="minorEastAsia"/>
          <w:color w:val="000000" w:themeColor="text1"/>
          <w:sz w:val="28"/>
          <w:szCs w:val="28"/>
          <w14:textFill>
            <w14:solidFill>
              <w14:schemeClr w14:val="tx1"/>
            </w14:solidFill>
          </w14:textFill>
        </w:rPr>
      </w:pPr>
      <w:bookmarkStart w:id="265" w:name="_Toc1060644453"/>
      <w:bookmarkStart w:id="266" w:name="_Toc4529"/>
      <w:bookmarkStart w:id="267" w:name="_Toc25551"/>
      <w:bookmarkStart w:id="268" w:name="_Toc1017910230"/>
      <w:bookmarkStart w:id="269" w:name="_Toc27503"/>
      <w:bookmarkStart w:id="270" w:name="_Toc22295"/>
      <w:bookmarkStart w:id="271" w:name="_Toc896992977"/>
      <w:bookmarkStart w:id="272" w:name="_Toc79154085"/>
      <w:bookmarkStart w:id="273" w:name="_Toc1034555335"/>
      <w:bookmarkStart w:id="274" w:name="_Toc18471"/>
      <w:bookmarkStart w:id="275" w:name="_Toc1145941509"/>
      <w:bookmarkStart w:id="276" w:name="_Toc12528"/>
      <w:bookmarkStart w:id="277" w:name="_Toc14382"/>
      <w:bookmarkStart w:id="278" w:name="_Toc1139838299"/>
      <w:bookmarkStart w:id="279" w:name="_Toc134098787"/>
      <w:bookmarkStart w:id="280" w:name="_Toc14415"/>
      <w:bookmarkStart w:id="281" w:name="_Toc23591"/>
      <w:bookmarkStart w:id="282" w:name="_Toc14061"/>
      <w:bookmarkStart w:id="283" w:name="_Toc880242822"/>
      <w:bookmarkStart w:id="284" w:name="_Toc10049"/>
      <w:bookmarkStart w:id="285" w:name="_Toc22730"/>
      <w:bookmarkStart w:id="286" w:name="_Toc19545"/>
      <w:bookmarkStart w:id="287" w:name="_Toc1064212012"/>
      <w:bookmarkStart w:id="288" w:name="_Toc147466811"/>
      <w:bookmarkStart w:id="289" w:name="_Toc586223250"/>
      <w:bookmarkStart w:id="290" w:name="_Toc16246"/>
      <w:bookmarkStart w:id="291" w:name="_Toc30238"/>
      <w:bookmarkStart w:id="292" w:name="_Toc1533876219"/>
      <w:bookmarkStart w:id="293" w:name="_Toc4411"/>
      <w:bookmarkStart w:id="294" w:name="_Toc1999072956"/>
      <w:bookmarkStart w:id="295" w:name="_Toc18568"/>
      <w:bookmarkStart w:id="296" w:name="_Toc3125"/>
      <w:r>
        <w:rPr>
          <w:rFonts w:hint="eastAsia" w:asciiTheme="minorEastAsia" w:hAnsiTheme="minorEastAsia" w:eastAsiaTheme="minorEastAsia"/>
          <w:color w:val="000000" w:themeColor="text1"/>
          <w:sz w:val="28"/>
          <w:szCs w:val="28"/>
          <w:lang w:eastAsia="zh"/>
          <w14:textFill>
            <w14:solidFill>
              <w14:schemeClr w14:val="tx1"/>
            </w14:solidFill>
          </w14:textFill>
        </w:rPr>
        <w:t>5</w:t>
      </w:r>
      <w:r>
        <w:rPr>
          <w:rFonts w:asciiTheme="minorEastAsia" w:hAnsiTheme="minorEastAsia" w:eastAsiaTheme="minorEastAsia"/>
          <w:color w:val="000000" w:themeColor="text1"/>
          <w:sz w:val="28"/>
          <w:szCs w:val="28"/>
          <w14:textFill>
            <w14:solidFill>
              <w14:schemeClr w14:val="tx1"/>
            </w14:solidFill>
          </w14:textFill>
        </w:rPr>
        <w:t>.1</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asciiTheme="minorEastAsia" w:hAnsiTheme="minorEastAsia" w:eastAsiaTheme="minorEastAsia"/>
          <w:color w:val="000000" w:themeColor="text1"/>
          <w:sz w:val="28"/>
          <w:szCs w:val="28"/>
          <w14:textFill>
            <w14:solidFill>
              <w14:schemeClr w14:val="tx1"/>
            </w14:solidFill>
          </w14:textFill>
        </w:rPr>
        <w:t>一般规定</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56F65AA8">
      <w:pPr>
        <w:spacing w:line="360" w:lineRule="auto"/>
        <w:rPr>
          <w:rFonts w:hint="eastAsia" w:asciiTheme="minorEastAsia" w:hAnsiTheme="minorEastAsia" w:eastAsiaTheme="minorEastAsia"/>
          <w:color w:val="000000"/>
          <w:sz w:val="21"/>
          <w:szCs w:val="21"/>
          <w:lang w:eastAsia="zh"/>
          <w:woUserID w:val="3"/>
        </w:rPr>
      </w:pPr>
      <w:r>
        <w:rPr>
          <w:rFonts w:hint="eastAsia" w:asciiTheme="minorEastAsia" w:hAnsiTheme="minorEastAsia" w:eastAsiaTheme="minorEastAsia"/>
          <w:b/>
          <w:bCs/>
          <w:color w:val="000000"/>
          <w:sz w:val="21"/>
          <w:szCs w:val="21"/>
          <w:lang w:eastAsia="zh"/>
          <w:woUserID w:val="3"/>
        </w:rPr>
        <w:t>5.1.1</w:t>
      </w:r>
      <w:r>
        <w:rPr>
          <w:rFonts w:hint="eastAsia" w:asciiTheme="minorEastAsia" w:hAnsiTheme="minorEastAsia" w:eastAsiaTheme="minorEastAsia"/>
          <w:b/>
          <w:bCs/>
          <w:color w:val="000000"/>
          <w:sz w:val="21"/>
          <w:szCs w:val="21"/>
          <w:lang w:eastAsia="zh"/>
          <w:woUserID w:val="1"/>
        </w:rPr>
        <w:t xml:space="preserve">  </w:t>
      </w:r>
      <w:r>
        <w:rPr>
          <w:rFonts w:hint="eastAsia" w:asciiTheme="minorEastAsia" w:hAnsiTheme="minorEastAsia" w:eastAsiaTheme="minorEastAsia"/>
          <w:color w:val="000000"/>
          <w:sz w:val="21"/>
          <w:szCs w:val="21"/>
          <w:lang w:eastAsia="zh"/>
          <w:woUserID w:val="3"/>
        </w:rPr>
        <w:t>基础工程施工前应对施工区域进行地质勘察获取建筑场地的地质、水文、岩土工程等方面的资料，为基础的设计和施工提供科学依据。</w:t>
      </w:r>
    </w:p>
    <w:p w14:paraId="230028C8">
      <w:pPr>
        <w:spacing w:line="360" w:lineRule="auto"/>
        <w:rPr>
          <w:rFonts w:hint="eastAsia" w:asciiTheme="minorEastAsia" w:hAnsiTheme="minorEastAsia" w:eastAsiaTheme="minorEastAsia"/>
          <w:color w:val="000000"/>
          <w:sz w:val="21"/>
          <w:szCs w:val="21"/>
          <w:lang w:eastAsia="zh"/>
          <w:woUserID w:val="3"/>
        </w:rPr>
      </w:pPr>
      <w:r>
        <w:rPr>
          <w:rFonts w:hint="eastAsia" w:asciiTheme="minorEastAsia" w:hAnsiTheme="minorEastAsia" w:eastAsiaTheme="minorEastAsia"/>
          <w:b/>
          <w:bCs/>
          <w:color w:val="000000"/>
          <w:sz w:val="21"/>
          <w:szCs w:val="21"/>
          <w:lang w:eastAsia="zh"/>
          <w:woUserID w:val="3"/>
        </w:rPr>
        <w:t>5.1.2</w:t>
      </w:r>
      <w:r>
        <w:rPr>
          <w:rFonts w:hint="eastAsia" w:asciiTheme="minorEastAsia" w:hAnsiTheme="minorEastAsia" w:eastAsiaTheme="minorEastAsia"/>
          <w:b/>
          <w:bCs/>
          <w:color w:val="000000"/>
          <w:sz w:val="21"/>
          <w:szCs w:val="21"/>
          <w:lang w:eastAsia="zh"/>
          <w:woUserID w:val="1"/>
        </w:rPr>
        <w:t xml:space="preserve"> </w:t>
      </w:r>
      <w:r>
        <w:rPr>
          <w:rFonts w:hint="eastAsia" w:asciiTheme="minorEastAsia" w:hAnsiTheme="minorEastAsia" w:eastAsiaTheme="minorEastAsia"/>
          <w:b w:val="0"/>
          <w:bCs w:val="0"/>
          <w:color w:val="000000"/>
          <w:sz w:val="21"/>
          <w:szCs w:val="21"/>
          <w:lang w:eastAsia="zh"/>
          <w:woUserID w:val="3"/>
        </w:rPr>
        <w:t xml:space="preserve"> 设计单位应</w:t>
      </w:r>
      <w:r>
        <w:rPr>
          <w:rFonts w:hint="eastAsia" w:asciiTheme="minorEastAsia" w:hAnsiTheme="minorEastAsia" w:eastAsiaTheme="minorEastAsia"/>
          <w:color w:val="000000"/>
          <w:sz w:val="21"/>
          <w:szCs w:val="21"/>
          <w:lang w:eastAsia="zh"/>
          <w:woUserID w:val="3"/>
        </w:rPr>
        <w:t>根据基础的荷载要求、地基的土质条件、水文地质条件等因素，确定地基处理的方法和参数并出具设计图。</w:t>
      </w:r>
    </w:p>
    <w:p w14:paraId="131DFDD5">
      <w:pPr>
        <w:spacing w:line="360" w:lineRule="auto"/>
        <w:rPr>
          <w:rFonts w:hint="eastAsia" w:asciiTheme="minorEastAsia" w:hAnsiTheme="minorEastAsia" w:eastAsiaTheme="minorEastAsia"/>
          <w:color w:val="000000"/>
          <w:sz w:val="21"/>
          <w:szCs w:val="21"/>
          <w:lang w:eastAsia="zh"/>
          <w:woUserID w:val="3"/>
        </w:rPr>
      </w:pPr>
      <w:r>
        <w:rPr>
          <w:rFonts w:hint="eastAsia" w:asciiTheme="minorEastAsia" w:hAnsiTheme="minorEastAsia" w:eastAsiaTheme="minorEastAsia"/>
          <w:b/>
          <w:bCs/>
          <w:color w:val="000000"/>
          <w:sz w:val="21"/>
          <w:szCs w:val="21"/>
          <w:lang w:eastAsia="zh"/>
          <w:woUserID w:val="3"/>
        </w:rPr>
        <w:t>5.1.3</w:t>
      </w:r>
      <w:r>
        <w:rPr>
          <w:rFonts w:hint="eastAsia" w:asciiTheme="minorEastAsia" w:hAnsiTheme="minorEastAsia" w:eastAsiaTheme="minorEastAsia"/>
          <w:b/>
          <w:bCs/>
          <w:color w:val="000000"/>
          <w:sz w:val="21"/>
          <w:szCs w:val="21"/>
          <w:lang w:eastAsia="zh"/>
          <w:woUserID w:val="1"/>
        </w:rPr>
        <w:t xml:space="preserve">  </w:t>
      </w:r>
      <w:r>
        <w:rPr>
          <w:rFonts w:hint="eastAsia" w:asciiTheme="minorEastAsia" w:hAnsiTheme="minorEastAsia" w:eastAsiaTheme="minorEastAsia"/>
          <w:color w:val="000000"/>
          <w:sz w:val="21"/>
          <w:szCs w:val="21"/>
          <w:lang w:eastAsia="zh"/>
          <w:woUserID w:val="3"/>
        </w:rPr>
        <w:t>地基处理应明确处理范围、深度、材料要求、施工工艺等，确保地基处理的效果满足建筑物的安全要求。</w:t>
      </w:r>
    </w:p>
    <w:p w14:paraId="686B72C1">
      <w:pPr>
        <w:spacing w:line="360" w:lineRule="auto"/>
        <w:rPr>
          <w:rFonts w:hint="eastAsia" w:asciiTheme="minorEastAsia" w:hAnsiTheme="minorEastAsia" w:eastAsiaTheme="minorEastAsia"/>
          <w:color w:val="000000"/>
          <w:sz w:val="21"/>
          <w:szCs w:val="21"/>
          <w:lang w:eastAsia="zh"/>
          <w:woUserID w:val="3"/>
        </w:rPr>
      </w:pPr>
      <w:r>
        <w:rPr>
          <w:rFonts w:hint="eastAsia" w:asciiTheme="minorEastAsia" w:hAnsiTheme="minorEastAsia" w:eastAsiaTheme="minorEastAsia"/>
          <w:b/>
          <w:bCs/>
          <w:color w:val="000000"/>
          <w:sz w:val="21"/>
          <w:szCs w:val="21"/>
          <w:lang w:eastAsia="zh"/>
          <w:woUserID w:val="3"/>
        </w:rPr>
        <w:t>5.1.4</w:t>
      </w:r>
      <w:r>
        <w:rPr>
          <w:rFonts w:hint="eastAsia" w:asciiTheme="minorEastAsia" w:hAnsiTheme="minorEastAsia" w:eastAsiaTheme="minorEastAsia"/>
          <w:color w:val="000000"/>
          <w:sz w:val="21"/>
          <w:szCs w:val="21"/>
          <w:lang w:eastAsia="zh"/>
          <w:woUserID w:val="1"/>
        </w:rPr>
        <w:t xml:space="preserve">  </w:t>
      </w:r>
      <w:r>
        <w:rPr>
          <w:rFonts w:hint="eastAsia" w:asciiTheme="minorEastAsia" w:hAnsiTheme="minorEastAsia" w:eastAsiaTheme="minorEastAsia"/>
          <w:color w:val="000000"/>
          <w:sz w:val="21"/>
          <w:szCs w:val="21"/>
          <w:lang w:eastAsia="zh"/>
          <w:woUserID w:val="3"/>
        </w:rPr>
        <w:t>地基处理施工前应编制详细的施工方案，明确施工工艺、质量控制措施、安全注意事项等。</w:t>
      </w:r>
    </w:p>
    <w:p w14:paraId="506E6832">
      <w:pPr>
        <w:spacing w:line="360" w:lineRule="auto"/>
        <w:rPr>
          <w:rFonts w:hint="eastAsia" w:asciiTheme="minorEastAsia" w:hAnsiTheme="minorEastAsia" w:eastAsiaTheme="minorEastAsia"/>
          <w:color w:val="000000"/>
          <w:sz w:val="21"/>
          <w:szCs w:val="21"/>
          <w:lang w:eastAsia="zh"/>
          <w:woUserID w:val="3"/>
        </w:rPr>
      </w:pPr>
      <w:r>
        <w:rPr>
          <w:rFonts w:hint="eastAsia" w:asciiTheme="minorEastAsia" w:hAnsiTheme="minorEastAsia" w:eastAsiaTheme="minorEastAsia"/>
          <w:b/>
          <w:bCs/>
          <w:color w:val="000000"/>
          <w:sz w:val="21"/>
          <w:szCs w:val="21"/>
          <w:lang w:eastAsia="zh"/>
          <w:woUserID w:val="3"/>
        </w:rPr>
        <w:t>5.1.5</w:t>
      </w:r>
      <w:r>
        <w:rPr>
          <w:rFonts w:hint="eastAsia" w:asciiTheme="minorEastAsia" w:hAnsiTheme="minorEastAsia" w:eastAsiaTheme="minorEastAsia"/>
          <w:b/>
          <w:bCs/>
          <w:color w:val="000000"/>
          <w:sz w:val="21"/>
          <w:szCs w:val="21"/>
          <w:lang w:eastAsia="zh"/>
          <w:woUserID w:val="1"/>
        </w:rPr>
        <w:t xml:space="preserve">  </w:t>
      </w:r>
      <w:r>
        <w:rPr>
          <w:rFonts w:hint="eastAsia" w:asciiTheme="minorEastAsia" w:hAnsiTheme="minorEastAsia" w:eastAsiaTheme="minorEastAsia"/>
          <w:color w:val="000000"/>
          <w:sz w:val="21"/>
          <w:szCs w:val="21"/>
          <w:lang w:eastAsia="zh"/>
          <w:woUserID w:val="3"/>
        </w:rPr>
        <w:t>施工过程中应严格按照设计方案进行施工，确保施工质量，对于关键工序和隐蔽工程，应进行旁站监督和质量检测</w:t>
      </w:r>
      <w:r>
        <w:rPr>
          <w:rFonts w:hint="eastAsia" w:asciiTheme="minorEastAsia" w:hAnsiTheme="minorEastAsia" w:eastAsiaTheme="minorEastAsia"/>
          <w:color w:val="000000"/>
          <w:sz w:val="21"/>
          <w:szCs w:val="21"/>
          <w:lang w:eastAsia="zh"/>
          <w:woUserID w:val="1"/>
        </w:rPr>
        <w:t>，</w:t>
      </w:r>
      <w:r>
        <w:rPr>
          <w:rFonts w:hint="eastAsia" w:asciiTheme="minorEastAsia" w:hAnsiTheme="minorEastAsia" w:eastAsiaTheme="minorEastAsia"/>
          <w:color w:val="000000"/>
          <w:sz w:val="21"/>
          <w:szCs w:val="21"/>
          <w:lang w:eastAsia="zh"/>
          <w:woUserID w:val="3"/>
        </w:rPr>
        <w:t>并满足《建筑地基基础工程施工质量验收标准》GB 50202的有关规定。</w:t>
      </w:r>
    </w:p>
    <w:p w14:paraId="7B679EF2">
      <w:pPr>
        <w:spacing w:line="360" w:lineRule="auto"/>
        <w:rPr>
          <w:rFonts w:hint="eastAsia" w:asciiTheme="minorEastAsia" w:hAnsiTheme="minorEastAsia" w:eastAsiaTheme="minorEastAsia"/>
          <w:color w:val="000000"/>
          <w:sz w:val="21"/>
          <w:szCs w:val="21"/>
          <w:lang w:eastAsia="zh"/>
          <w:woUserID w:val="3"/>
        </w:rPr>
      </w:pPr>
      <w:r>
        <w:rPr>
          <w:rFonts w:hint="eastAsia" w:asciiTheme="minorEastAsia" w:hAnsiTheme="minorEastAsia" w:eastAsiaTheme="minorEastAsia"/>
          <w:b/>
          <w:bCs/>
          <w:color w:val="000000"/>
          <w:sz w:val="21"/>
          <w:szCs w:val="21"/>
          <w:lang w:eastAsia="zh"/>
          <w:woUserID w:val="3"/>
        </w:rPr>
        <w:t>5.1.6</w:t>
      </w:r>
      <w:r>
        <w:rPr>
          <w:rFonts w:hint="eastAsia" w:asciiTheme="minorEastAsia" w:hAnsiTheme="minorEastAsia" w:eastAsiaTheme="minorEastAsia"/>
          <w:b/>
          <w:bCs/>
          <w:color w:val="000000"/>
          <w:sz w:val="21"/>
          <w:szCs w:val="21"/>
          <w:lang w:eastAsia="zh"/>
          <w:woUserID w:val="1"/>
        </w:rPr>
        <w:t xml:space="preserve">  </w:t>
      </w:r>
      <w:r>
        <w:rPr>
          <w:rFonts w:hint="eastAsia" w:asciiTheme="minorEastAsia" w:hAnsiTheme="minorEastAsia" w:eastAsiaTheme="minorEastAsia"/>
          <w:color w:val="000000"/>
          <w:sz w:val="21"/>
          <w:szCs w:val="21"/>
          <w:lang w:eastAsia="zh"/>
          <w:woUserID w:val="3"/>
        </w:rPr>
        <w:t>地基处理施工过程中应严格控制材料质量、施工工艺和施工质量，对于关键工序和隐蔽工程，应进行质量检测和记录。</w:t>
      </w:r>
    </w:p>
    <w:p w14:paraId="199508A9">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both"/>
        <w:rPr>
          <w:rFonts w:hint="eastAsia" w:asciiTheme="minorEastAsia" w:hAnsiTheme="minorEastAsia" w:eastAsiaTheme="minorEastAsia"/>
          <w:color w:val="000000"/>
          <w:sz w:val="21"/>
          <w:szCs w:val="21"/>
          <w:lang w:eastAsia="zh"/>
          <w:woUserID w:val="3"/>
        </w:rPr>
      </w:pPr>
      <w:r>
        <w:rPr>
          <w:rFonts w:hint="eastAsia" w:asciiTheme="minorEastAsia" w:hAnsiTheme="minorEastAsia" w:eastAsiaTheme="minorEastAsia"/>
          <w:b/>
          <w:bCs/>
          <w:color w:val="000000"/>
          <w:sz w:val="21"/>
          <w:szCs w:val="21"/>
          <w:lang w:eastAsia="zh"/>
          <w:woUserID w:val="3"/>
        </w:rPr>
        <w:t>5.1.7</w:t>
      </w:r>
      <w:r>
        <w:rPr>
          <w:rFonts w:hint="eastAsia" w:asciiTheme="minorEastAsia" w:hAnsiTheme="minorEastAsia" w:eastAsiaTheme="minorEastAsia"/>
          <w:b/>
          <w:bCs/>
          <w:color w:val="000000"/>
          <w:sz w:val="21"/>
          <w:szCs w:val="21"/>
          <w:lang w:eastAsia="zh"/>
          <w:woUserID w:val="1"/>
        </w:rPr>
        <w:t xml:space="preserve">  </w:t>
      </w:r>
      <w:r>
        <w:rPr>
          <w:rFonts w:hint="eastAsia" w:asciiTheme="minorEastAsia" w:hAnsiTheme="minorEastAsia" w:eastAsiaTheme="minorEastAsia"/>
          <w:color w:val="000000"/>
          <w:sz w:val="21"/>
          <w:szCs w:val="21"/>
          <w:lang w:eastAsia="zh"/>
          <w:woUserID w:val="3"/>
        </w:rPr>
        <w:t>施工完成后，应按照相关规范进行验收和检测，确保地基处理的效果满足设计要求。</w:t>
      </w:r>
    </w:p>
    <w:p w14:paraId="4789E00F">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both"/>
        <w:rPr>
          <w:rFonts w:hint="eastAsia" w:asciiTheme="minorEastAsia" w:hAnsiTheme="minorEastAsia" w:eastAsiaTheme="minorEastAsia"/>
          <w:color w:val="000000"/>
          <w:sz w:val="21"/>
          <w:szCs w:val="21"/>
          <w:lang w:eastAsia="zh"/>
          <w:woUserID w:val="3"/>
        </w:rPr>
      </w:pPr>
      <w:r>
        <w:rPr>
          <w:rFonts w:hint="eastAsia" w:asciiTheme="minorEastAsia" w:hAnsiTheme="minorEastAsia" w:eastAsiaTheme="minorEastAsia"/>
          <w:b/>
          <w:bCs/>
          <w:color w:val="000000"/>
          <w:sz w:val="21"/>
          <w:szCs w:val="21"/>
          <w:lang w:eastAsia="zh"/>
          <w:woUserID w:val="3"/>
        </w:rPr>
        <w:t>5.1.8</w:t>
      </w:r>
      <w:r>
        <w:rPr>
          <w:rFonts w:hint="eastAsia" w:asciiTheme="minorEastAsia" w:hAnsiTheme="minorEastAsia" w:eastAsiaTheme="minorEastAsia"/>
          <w:b/>
          <w:bCs/>
          <w:color w:val="000000"/>
          <w:sz w:val="21"/>
          <w:szCs w:val="21"/>
          <w:lang w:eastAsia="zh"/>
          <w:woUserID w:val="1"/>
        </w:rPr>
        <w:t xml:space="preserve">  </w:t>
      </w:r>
      <w:r>
        <w:rPr>
          <w:rFonts w:hint="default" w:ascii="Times New Roman" w:hAnsi="Times New Roman" w:eastAsia="宋体"/>
          <w:color w:val="000000"/>
          <w:sz w:val="21"/>
          <w:szCs w:val="24"/>
          <w:lang w:eastAsia="zh"/>
          <w:woUserID w:val="0"/>
        </w:rPr>
        <w:t>验收合格后，方可进行后续的施工工作</w:t>
      </w:r>
      <w:r>
        <w:rPr>
          <w:rFonts w:hint="eastAsia"/>
          <w:color w:val="000000"/>
          <w:sz w:val="21"/>
          <w:szCs w:val="24"/>
          <w:lang w:eastAsia="zh"/>
          <w:woUserID w:val="3"/>
        </w:rPr>
        <w:t>，</w:t>
      </w:r>
      <w:r>
        <w:rPr>
          <w:rFonts w:hint="default" w:ascii="Times New Roman" w:hAnsi="Times New Roman" w:eastAsia="宋体"/>
          <w:color w:val="000000"/>
          <w:sz w:val="21"/>
          <w:szCs w:val="24"/>
          <w:lang w:eastAsia="zh"/>
          <w:woUserID w:val="0"/>
        </w:rPr>
        <w:t>对于验收不合格的地基处理工程，应采取措施进行整改或返工处理</w:t>
      </w:r>
      <w:r>
        <w:rPr>
          <w:rFonts w:hint="eastAsia" w:asciiTheme="minorEastAsia" w:hAnsiTheme="minorEastAsia" w:eastAsiaTheme="minorEastAsia"/>
          <w:color w:val="000000"/>
          <w:sz w:val="21"/>
          <w:szCs w:val="21"/>
          <w:lang w:eastAsia="zh"/>
          <w:woUserID w:val="3"/>
        </w:rPr>
        <w:t>。</w:t>
      </w:r>
    </w:p>
    <w:p w14:paraId="4E275780">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both"/>
        <w:rPr>
          <w:rFonts w:ascii="Times New Roman" w:hAnsi="Times New Roman" w:eastAsia="宋体" w:cs="Times New Roman"/>
          <w:i w:val="0"/>
          <w:iCs w:val="0"/>
          <w:caps w:val="0"/>
          <w:color w:val="000000"/>
          <w:spacing w:val="0"/>
          <w:sz w:val="21"/>
          <w:szCs w:val="24"/>
          <w:shd w:val="clear" w:fill="auto"/>
          <w:lang w:eastAsia="zh"/>
          <w:woUserID w:val="0"/>
        </w:rPr>
      </w:pPr>
      <w:r>
        <w:rPr>
          <w:rFonts w:hint="eastAsia" w:asciiTheme="minorEastAsia" w:hAnsiTheme="minorEastAsia" w:eastAsiaTheme="minorEastAsia"/>
          <w:b/>
          <w:bCs/>
          <w:color w:val="000000"/>
          <w:sz w:val="21"/>
          <w:szCs w:val="21"/>
          <w:lang w:eastAsia="zh"/>
          <w:woUserID w:val="3"/>
        </w:rPr>
        <w:t>5</w:t>
      </w:r>
      <w:r>
        <w:rPr>
          <w:rFonts w:hint="default" w:asciiTheme="minorEastAsia" w:hAnsiTheme="minorEastAsia" w:eastAsiaTheme="minorEastAsia"/>
          <w:b/>
          <w:bCs/>
          <w:color w:val="000000"/>
          <w:sz w:val="21"/>
          <w:szCs w:val="21"/>
          <w:lang w:eastAsia="zh"/>
          <w:woUserID w:val="3"/>
        </w:rPr>
        <w:t>.1.</w:t>
      </w:r>
      <w:r>
        <w:rPr>
          <w:rFonts w:hint="default" w:asciiTheme="minorEastAsia" w:hAnsiTheme="minorEastAsia" w:eastAsiaTheme="minorEastAsia"/>
          <w:b/>
          <w:bCs/>
          <w:color w:val="000000"/>
          <w:sz w:val="21"/>
          <w:szCs w:val="21"/>
          <w:lang w:eastAsia="zh"/>
          <w:woUserID w:val="1"/>
        </w:rPr>
        <w:t>9</w:t>
      </w:r>
      <w:r>
        <w:rPr>
          <w:rFonts w:hint="eastAsia" w:asciiTheme="minorEastAsia" w:hAnsiTheme="minorEastAsia" w:eastAsiaTheme="minorEastAsia"/>
          <w:b/>
          <w:bCs/>
          <w:color w:val="000000"/>
          <w:sz w:val="21"/>
          <w:szCs w:val="21"/>
          <w:lang w:eastAsia="zh"/>
          <w:woUserID w:val="1"/>
        </w:rPr>
        <w:t xml:space="preserve">  </w:t>
      </w:r>
      <w:r>
        <w:rPr>
          <w:rFonts w:ascii="Times New Roman" w:hAnsi="Times New Roman" w:eastAsia="宋体" w:cs="Times New Roman"/>
          <w:i w:val="0"/>
          <w:iCs w:val="0"/>
          <w:caps w:val="0"/>
          <w:color w:val="000000"/>
          <w:spacing w:val="0"/>
          <w:sz w:val="21"/>
          <w:szCs w:val="24"/>
          <w:shd w:val="clear" w:fill="auto"/>
          <w:lang w:eastAsia="zh"/>
          <w:woUserID w:val="0"/>
        </w:rPr>
        <w:t>地基处理</w:t>
      </w:r>
      <w:r>
        <w:rPr>
          <w:rFonts w:hint="default" w:ascii="Times New Roman" w:hAnsi="Times New Roman" w:eastAsia="宋体" w:cs="Times New Roman"/>
          <w:i w:val="0"/>
          <w:iCs w:val="0"/>
          <w:caps w:val="0"/>
          <w:color w:val="000000"/>
          <w:spacing w:val="0"/>
          <w:sz w:val="21"/>
          <w:szCs w:val="24"/>
          <w:shd w:val="clear" w:fill="auto"/>
          <w:lang w:eastAsia="zh"/>
          <w:woUserID w:val="0"/>
        </w:rPr>
        <w:t>应尽可能利用天然地基的承载力，减少对地基的扰动和破坏</w:t>
      </w:r>
      <w:r>
        <w:rPr>
          <w:rFonts w:hint="eastAsia" w:eastAsia="宋体" w:cs="Times New Roman"/>
          <w:i w:val="0"/>
          <w:iCs w:val="0"/>
          <w:caps w:val="0"/>
          <w:color w:val="000000"/>
          <w:spacing w:val="0"/>
          <w:sz w:val="21"/>
          <w:szCs w:val="24"/>
          <w:shd w:val="clear"/>
          <w:lang w:eastAsia="zh"/>
          <w:woUserID w:val="3"/>
        </w:rPr>
        <w:t>，</w:t>
      </w:r>
      <w:r>
        <w:rPr>
          <w:rFonts w:hint="default" w:ascii="Times New Roman" w:hAnsi="Times New Roman" w:eastAsia="宋体" w:cs="Times New Roman"/>
          <w:i w:val="0"/>
          <w:iCs w:val="0"/>
          <w:caps w:val="0"/>
          <w:color w:val="000000"/>
          <w:spacing w:val="0"/>
          <w:sz w:val="21"/>
          <w:szCs w:val="24"/>
          <w:shd w:val="clear" w:fill="auto"/>
          <w:lang w:eastAsia="zh"/>
          <w:woUserID w:val="0"/>
        </w:rPr>
        <w:t>处理方案需注意环境保护和节约资源，避免对环境造成污染和破坏</w:t>
      </w:r>
      <w:r>
        <w:rPr>
          <w:rFonts w:hint="eastAsia" w:eastAsia="宋体" w:cs="Times New Roman"/>
          <w:i w:val="0"/>
          <w:iCs w:val="0"/>
          <w:caps w:val="0"/>
          <w:color w:val="000000"/>
          <w:spacing w:val="0"/>
          <w:sz w:val="21"/>
          <w:szCs w:val="24"/>
          <w:shd w:val="clear"/>
          <w:lang w:eastAsia="zh"/>
          <w:woUserID w:val="3"/>
        </w:rPr>
        <w:t>，</w:t>
      </w:r>
      <w:r>
        <w:rPr>
          <w:rFonts w:ascii="Times New Roman" w:hAnsi="Times New Roman" w:eastAsia="宋体" w:cs="Times New Roman"/>
          <w:i w:val="0"/>
          <w:iCs w:val="0"/>
          <w:caps w:val="0"/>
          <w:color w:val="000000"/>
          <w:spacing w:val="0"/>
          <w:sz w:val="21"/>
          <w:szCs w:val="24"/>
          <w:shd w:val="clear" w:fill="auto"/>
          <w:lang w:eastAsia="zh"/>
          <w:woUserID w:val="0"/>
        </w:rPr>
        <w:t>过程中应采取措施减少对环境的影响和破坏。</w:t>
      </w:r>
    </w:p>
    <w:p w14:paraId="2931863D">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both"/>
        <w:rPr>
          <w:rFonts w:hint="default" w:ascii="Arial" w:hAnsi="Arial" w:eastAsia="Arial" w:cs="Arial"/>
          <w:b/>
          <w:bCs/>
          <w:color w:val="000000"/>
          <w:sz w:val="22"/>
          <w:szCs w:val="22"/>
          <w:shd w:val="clear" w:fill="FDFDFE"/>
          <w:lang w:eastAsia="zh"/>
          <w:woUserID w:val="3"/>
        </w:rPr>
      </w:pPr>
      <w:r>
        <w:rPr>
          <w:rFonts w:hint="eastAsia" w:cs="Times New Roman"/>
          <w:b/>
          <w:bCs/>
          <w:i w:val="0"/>
          <w:iCs w:val="0"/>
          <w:caps w:val="0"/>
          <w:color w:val="000000"/>
          <w:spacing w:val="0"/>
          <w:sz w:val="21"/>
          <w:szCs w:val="24"/>
          <w:shd w:val="clear" w:fill="auto"/>
          <w:lang w:eastAsia="zh"/>
          <w:woUserID w:val="0"/>
        </w:rPr>
        <w:t>5</w:t>
      </w:r>
      <w:r>
        <w:rPr>
          <w:rFonts w:hint="default" w:ascii="Times New Roman" w:hAnsi="Times New Roman" w:eastAsia="宋体" w:cs="Times New Roman"/>
          <w:b/>
          <w:bCs/>
          <w:i w:val="0"/>
          <w:iCs w:val="0"/>
          <w:caps w:val="0"/>
          <w:color w:val="000000"/>
          <w:spacing w:val="0"/>
          <w:sz w:val="21"/>
          <w:szCs w:val="24"/>
          <w:shd w:val="clear" w:fill="auto"/>
          <w:lang w:eastAsia="zh"/>
          <w:woUserID w:val="0"/>
        </w:rPr>
        <w:t>.1.10</w:t>
      </w:r>
      <w:r>
        <w:rPr>
          <w:rFonts w:hint="eastAsia" w:cs="Times New Roman" w:asciiTheme="minorEastAsia" w:hAnsiTheme="minorEastAsia" w:eastAsiaTheme="minorEastAsia"/>
          <w:b/>
          <w:bCs/>
          <w:i w:val="0"/>
          <w:iCs w:val="0"/>
          <w:caps w:val="0"/>
          <w:color w:val="000000"/>
          <w:spacing w:val="0"/>
          <w:sz w:val="21"/>
          <w:szCs w:val="21"/>
          <w:shd w:val="clear"/>
          <w:lang w:eastAsia="zh"/>
          <w:woUserID w:val="1"/>
        </w:rPr>
        <w:t xml:space="preserve">  </w:t>
      </w:r>
      <w:r>
        <w:rPr>
          <w:rFonts w:ascii="Times New Roman" w:hAnsi="Times New Roman" w:eastAsia="宋体" w:cs="Times New Roman"/>
          <w:i w:val="0"/>
          <w:iCs w:val="0"/>
          <w:caps w:val="0"/>
          <w:color w:val="000000"/>
          <w:spacing w:val="0"/>
          <w:sz w:val="21"/>
          <w:szCs w:val="24"/>
          <w:shd w:val="clear" w:fill="auto"/>
          <w:lang w:eastAsia="zh"/>
          <w:woUserID w:val="0"/>
        </w:rPr>
        <w:t>地基处理施工过程中应注重安全施工，加强安全教育和培训，提高施工人员的安全意识</w:t>
      </w:r>
      <w:r>
        <w:rPr>
          <w:rFonts w:hint="eastAsia" w:eastAsia="宋体" w:cs="Times New Roman"/>
          <w:i w:val="0"/>
          <w:iCs w:val="0"/>
          <w:caps w:val="0"/>
          <w:color w:val="000000"/>
          <w:spacing w:val="0"/>
          <w:sz w:val="21"/>
          <w:szCs w:val="24"/>
          <w:shd w:val="clear"/>
          <w:lang w:eastAsia="zh"/>
          <w:woUserID w:val="3"/>
        </w:rPr>
        <w:t>，</w:t>
      </w:r>
      <w:r>
        <w:rPr>
          <w:rFonts w:ascii="Times New Roman" w:hAnsi="Times New Roman" w:eastAsia="宋体" w:cs="Times New Roman"/>
          <w:i w:val="0"/>
          <w:iCs w:val="0"/>
          <w:caps w:val="0"/>
          <w:color w:val="000000"/>
          <w:spacing w:val="0"/>
          <w:sz w:val="21"/>
          <w:szCs w:val="24"/>
          <w:shd w:val="clear" w:fill="auto"/>
          <w:lang w:eastAsia="zh"/>
          <w:woUserID w:val="0"/>
        </w:rPr>
        <w:t>同时，应制定应急预案，确保在发生安全事故时能够及时有效地进行处置</w:t>
      </w:r>
      <w:r>
        <w:rPr>
          <w:rFonts w:ascii="Arial" w:hAnsi="Arial" w:eastAsia="Arial" w:cs="Arial"/>
          <w:i w:val="0"/>
          <w:iCs w:val="0"/>
          <w:caps w:val="0"/>
          <w:color w:val="000000"/>
          <w:spacing w:val="0"/>
          <w:sz w:val="22"/>
          <w:szCs w:val="22"/>
          <w:shd w:val="clear" w:fill="FDFDFE"/>
          <w:woUserID w:val="3"/>
        </w:rPr>
        <w:t>。</w:t>
      </w:r>
    </w:p>
    <w:p w14:paraId="1274D757">
      <w:pPr>
        <w:pStyle w:val="3"/>
        <w:keepNext w:val="0"/>
        <w:keepLines w:val="0"/>
        <w:ind w:firstLine="0" w:firstLineChars="0"/>
        <w:jc w:val="center"/>
        <w:rPr>
          <w:rFonts w:hint="eastAsia" w:asciiTheme="minorEastAsia" w:hAnsiTheme="minorEastAsia" w:eastAsiaTheme="minorEastAsia"/>
          <w:color w:val="000000" w:themeColor="text1"/>
          <w:sz w:val="28"/>
          <w:szCs w:val="28"/>
          <w:lang w:eastAsia="zh"/>
          <w14:textFill>
            <w14:solidFill>
              <w14:schemeClr w14:val="tx1"/>
            </w14:solidFill>
          </w14:textFill>
          <w:woUserID w:val="1"/>
        </w:rPr>
      </w:pPr>
      <w:bookmarkStart w:id="297" w:name="_Toc22910"/>
      <w:bookmarkStart w:id="298" w:name="_Toc1460434952"/>
      <w:bookmarkStart w:id="299" w:name="_Toc4250"/>
      <w:bookmarkStart w:id="300" w:name="_Toc23444"/>
      <w:bookmarkStart w:id="301" w:name="_Toc524069169"/>
      <w:bookmarkStart w:id="302" w:name="_Toc16898"/>
      <w:bookmarkStart w:id="303" w:name="_Toc24367"/>
      <w:bookmarkStart w:id="304" w:name="_Toc461788092"/>
      <w:bookmarkStart w:id="305" w:name="_Toc21516"/>
      <w:bookmarkStart w:id="306" w:name="_Toc5751"/>
      <w:bookmarkStart w:id="307" w:name="_Toc760560671"/>
      <w:bookmarkStart w:id="308" w:name="_Toc420556125"/>
      <w:bookmarkStart w:id="309" w:name="_Toc6834"/>
      <w:bookmarkStart w:id="310" w:name="_Toc25424"/>
      <w:bookmarkStart w:id="311" w:name="_Toc23825"/>
      <w:bookmarkStart w:id="312" w:name="_Toc21903"/>
      <w:bookmarkStart w:id="313" w:name="_Toc1837337768"/>
      <w:bookmarkStart w:id="314" w:name="_Toc3424"/>
      <w:bookmarkStart w:id="315" w:name="_Toc1805"/>
      <w:bookmarkStart w:id="316" w:name="_Toc18892"/>
      <w:bookmarkStart w:id="317" w:name="_Toc23319"/>
      <w:bookmarkStart w:id="318" w:name="_Toc8121"/>
      <w:bookmarkStart w:id="319" w:name="_Toc30187"/>
      <w:bookmarkStart w:id="320" w:name="_Toc519397375"/>
      <w:bookmarkStart w:id="321" w:name="_Toc491127990"/>
      <w:bookmarkStart w:id="322" w:name="_Toc1071107175"/>
      <w:bookmarkStart w:id="323" w:name="_Toc1701480448"/>
      <w:bookmarkStart w:id="324" w:name="_Toc411976943"/>
      <w:bookmarkStart w:id="325" w:name="_Toc13985"/>
      <w:bookmarkStart w:id="326" w:name="_Toc430391127"/>
      <w:bookmarkStart w:id="327" w:name="_Toc1560233330"/>
      <w:bookmarkStart w:id="328" w:name="_Toc1439827535"/>
      <w:r>
        <w:rPr>
          <w:rFonts w:hint="eastAsia" w:asciiTheme="minorEastAsia" w:hAnsiTheme="minorEastAsia" w:eastAsiaTheme="minorEastAsia"/>
          <w:color w:val="000000" w:themeColor="text1"/>
          <w:sz w:val="28"/>
          <w:szCs w:val="28"/>
          <w:lang w:eastAsia="zh"/>
          <w14:textFill>
            <w14:solidFill>
              <w14:schemeClr w14:val="tx1"/>
            </w14:solidFill>
          </w14:textFill>
        </w:rPr>
        <w:t>5</w:t>
      </w:r>
      <w:r>
        <w:rPr>
          <w:rFonts w:hint="eastAsia" w:asciiTheme="minorEastAsia" w:hAnsiTheme="minorEastAsia" w:eastAsiaTheme="minorEastAsia"/>
          <w:color w:val="000000" w:themeColor="text1"/>
          <w:sz w:val="28"/>
          <w:szCs w:val="28"/>
          <w14:textFill>
            <w14:solidFill>
              <w14:schemeClr w14:val="tx1"/>
            </w14:solidFill>
          </w14:textFill>
        </w:rPr>
        <w:t>.</w:t>
      </w:r>
      <w:r>
        <w:rPr>
          <w:rFonts w:asciiTheme="minorEastAsia" w:hAnsiTheme="minorEastAsia" w:eastAsiaTheme="minorEastAsia"/>
          <w:color w:val="000000" w:themeColor="text1"/>
          <w:sz w:val="28"/>
          <w:szCs w:val="28"/>
          <w14:textFill>
            <w14:solidFill>
              <w14:schemeClr w14:val="tx1"/>
            </w14:solidFill>
          </w14:textFill>
        </w:rPr>
        <w:t>2</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8"/>
          <w:szCs w:val="28"/>
          <w14:textFill>
            <w14:solidFill>
              <w14:schemeClr w14:val="tx1"/>
            </w14:solidFill>
          </w14:textFill>
        </w:rPr>
        <w:t>推移基础</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Pr>
          <w:rFonts w:hint="eastAsia" w:asciiTheme="minorEastAsia" w:hAnsiTheme="minorEastAsia" w:eastAsiaTheme="minorEastAsia"/>
          <w:color w:val="000000" w:themeColor="text1"/>
          <w:sz w:val="28"/>
          <w:szCs w:val="28"/>
          <w:lang w:eastAsia="zh"/>
          <w14:textFill>
            <w14:solidFill>
              <w14:schemeClr w14:val="tx1"/>
            </w14:solidFill>
          </w14:textFill>
          <w:woUserID w:val="1"/>
        </w:rPr>
        <w:t>平台</w:t>
      </w:r>
      <w:bookmarkEnd w:id="320"/>
      <w:bookmarkEnd w:id="321"/>
      <w:bookmarkEnd w:id="322"/>
      <w:bookmarkEnd w:id="323"/>
      <w:bookmarkEnd w:id="324"/>
      <w:bookmarkEnd w:id="325"/>
      <w:bookmarkEnd w:id="326"/>
      <w:bookmarkEnd w:id="327"/>
      <w:bookmarkEnd w:id="328"/>
    </w:p>
    <w:p w14:paraId="3859F933">
      <w:pPr>
        <w:spacing w:line="360" w:lineRule="auto"/>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 xml:space="preserve">5.2.1  </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t>推移基础平台应由混凝土基础和推移钢梁组成。</w:t>
      </w:r>
    </w:p>
    <w:p w14:paraId="3484653A">
      <w:pPr>
        <w:spacing w:line="360" w:lineRule="auto"/>
        <w:rPr>
          <w:rFonts w:hint="eastAsia" w:asciiTheme="minorEastAsia" w:hAnsiTheme="minorEastAsia" w:eastAsiaTheme="minorEastAsia"/>
          <w:color w:val="000000" w:themeColor="text1"/>
          <w:sz w:val="21"/>
          <w:szCs w:val="21"/>
          <w:lang w:eastAsia="zh"/>
          <w14:textFill>
            <w14:solidFill>
              <w14:schemeClr w14:val="tx1"/>
            </w14:solidFill>
          </w14:textFill>
          <w:woUserID w:val="3"/>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5</w:t>
      </w: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推移基础</w:t>
      </w:r>
      <w:r>
        <w:rPr>
          <w:rFonts w:hint="eastAsia" w:asciiTheme="minorEastAsia" w:hAnsiTheme="minorEastAsia" w:eastAsiaTheme="minorEastAsia"/>
          <w:color w:val="000000" w:themeColor="text1"/>
          <w:sz w:val="21"/>
          <w:szCs w:val="21"/>
          <w:lang w:eastAsia="zh"/>
          <w14:textFill>
            <w14:solidFill>
              <w14:schemeClr w14:val="tx1"/>
            </w14:solidFill>
          </w14:textFill>
          <w:woUserID w:val="3"/>
        </w:rPr>
        <w:t>是确保高炉推移稳定和安全的关键环节，须确保在上部荷载、推移作用力等外力作用下保持稳定，防止不均匀沉降。</w:t>
      </w:r>
    </w:p>
    <w:p w14:paraId="5A32A913">
      <w:pPr>
        <w:spacing w:line="360" w:lineRule="auto"/>
        <w:ind w:firstLine="0" w:firstLineChars="0"/>
        <w:rPr>
          <w:rFonts w:hint="eastAsia" w:asciiTheme="minorEastAsia" w:hAnsiTheme="minorEastAsia" w:eastAsiaTheme="minorEastAsia"/>
          <w:b w:val="0"/>
          <w:bCs w:val="0"/>
          <w:color w:val="000000" w:themeColor="text1"/>
          <w:sz w:val="21"/>
          <w:szCs w:val="21"/>
          <w:lang w:eastAsia="zh-CN"/>
          <w14:textFill>
            <w14:solidFill>
              <w14:schemeClr w14:val="tx1"/>
            </w14:solidFill>
          </w14:textFill>
          <w:woUserID w:val="0"/>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5</w:t>
      </w:r>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t xml:space="preserve"> </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3"/>
        </w:rPr>
        <w:t>设计单位</w:t>
      </w:r>
      <w:r>
        <w:rPr>
          <w:rFonts w:hint="eastAsia" w:asciiTheme="minorEastAsia" w:hAnsiTheme="minorEastAsia" w:eastAsiaTheme="minorEastAsia"/>
          <w:b w:val="0"/>
          <w:bCs w:val="0"/>
          <w:color w:val="000000" w:themeColor="text1"/>
          <w:sz w:val="21"/>
          <w:szCs w:val="21"/>
          <w:lang w:eastAsia="zh-CN"/>
          <w14:textFill>
            <w14:solidFill>
              <w14:schemeClr w14:val="tx1"/>
            </w14:solidFill>
          </w14:textFill>
          <w:woUserID w:val="0"/>
        </w:rPr>
        <w:t>应根据地质条件、高炉荷载、推移速度、轨道规格等因素，选择合适的基础类型。</w:t>
      </w:r>
    </w:p>
    <w:p w14:paraId="7B0775F2">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5</w:t>
      </w:r>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基础轨道结构体系施工时，应保证下轨道顶面的平整度</w:t>
      </w:r>
      <w:r>
        <w:rPr>
          <w:rFonts w:hint="eastAsia" w:asciiTheme="minorEastAsia" w:hAnsiTheme="minorEastAsia" w:eastAsiaTheme="minorEastAsia"/>
          <w:color w:val="000000" w:themeColor="text1"/>
          <w:sz w:val="21"/>
          <w:szCs w:val="21"/>
          <w:highlight w:val="none"/>
          <w:lang w:eastAsia="zh-CN"/>
          <w14:textFill>
            <w14:solidFill>
              <w14:schemeClr w14:val="tx1"/>
            </w14:solidFill>
          </w14:textFill>
          <w:woUserID w:val="0"/>
        </w:rPr>
        <w:t>。</w:t>
      </w:r>
    </w:p>
    <w:p w14:paraId="1715D939">
      <w:pPr>
        <w:spacing w:line="360" w:lineRule="auto"/>
        <w:outlineLvl w:val="9"/>
        <w:rPr>
          <w:rFonts w:hint="eastAsia" w:asciiTheme="minorEastAsia" w:hAnsiTheme="minorEastAsia" w:eastAsiaTheme="minorEastAsia"/>
          <w:color w:val="000000" w:themeColor="text1"/>
          <w:sz w:val="21"/>
          <w:szCs w:val="21"/>
          <w14:textFill>
            <w14:solidFill>
              <w14:schemeClr w14:val="tx1"/>
            </w14:solidFill>
          </w14:textFill>
        </w:rPr>
      </w:pPr>
      <w:bookmarkStart w:id="329" w:name="_Toc13830"/>
      <w:bookmarkStart w:id="330" w:name="_Toc30799"/>
      <w:bookmarkStart w:id="331" w:name="_Toc15476"/>
      <w:bookmarkStart w:id="332" w:name="_Toc16231"/>
      <w:r>
        <w:rPr>
          <w:rFonts w:hint="eastAsia" w:asciiTheme="minorEastAsia" w:hAnsiTheme="minorEastAsia" w:eastAsiaTheme="minorEastAsia"/>
          <w:b/>
          <w:bCs/>
          <w:color w:val="000000" w:themeColor="text1"/>
          <w:sz w:val="21"/>
          <w:szCs w:val="21"/>
          <w:lang w:eastAsia="zh"/>
          <w14:textFill>
            <w14:solidFill>
              <w14:schemeClr w14:val="tx1"/>
            </w14:solidFill>
          </w14:textFill>
        </w:rPr>
        <w:t>5</w:t>
      </w: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5</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推移平台基础施工应符合下列要求</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bookmarkEnd w:id="329"/>
      <w:bookmarkEnd w:id="330"/>
      <w:bookmarkEnd w:id="331"/>
      <w:bookmarkEnd w:id="332"/>
    </w:p>
    <w:p w14:paraId="3BF0B579">
      <w:pPr>
        <w:spacing w:line="360" w:lineRule="auto"/>
        <w:ind w:right="210" w:rightChars="100" w:firstLine="422" w:firstLineChars="200"/>
        <w:rPr>
          <w:rFonts w:hint="eastAsia"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推移平台基础土方</w:t>
      </w:r>
      <w:r>
        <w:rPr>
          <w:rFonts w:hint="eastAsia" w:asciiTheme="minorEastAsia" w:hAnsiTheme="minorEastAsia" w:eastAsiaTheme="minorEastAsia"/>
          <w:color w:val="000000" w:themeColor="text1"/>
          <w:sz w:val="21"/>
          <w:szCs w:val="21"/>
          <w14:textFill>
            <w14:solidFill>
              <w14:schemeClr w14:val="tx1"/>
            </w14:solidFill>
          </w14:textFill>
        </w:rPr>
        <w:t>开挖，应考虑开挖</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作业及基坑</w:t>
      </w:r>
      <w:r>
        <w:rPr>
          <w:rFonts w:hint="eastAsia" w:asciiTheme="minorEastAsia" w:hAnsiTheme="minorEastAsia" w:eastAsiaTheme="minorEastAsia"/>
          <w:color w:val="000000" w:themeColor="text1"/>
          <w:sz w:val="21"/>
          <w:szCs w:val="21"/>
          <w14:textFill>
            <w14:solidFill>
              <w14:schemeClr w14:val="tx1"/>
            </w14:solidFill>
          </w14:textFill>
        </w:rPr>
        <w:t>对推移工程原地基基础及周围建（构）筑物的影响</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1194D9B7">
      <w:pPr>
        <w:spacing w:line="360" w:lineRule="auto"/>
        <w:ind w:right="210" w:rightChars="100"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推移平台基础</w:t>
      </w:r>
      <w:r>
        <w:rPr>
          <w:rFonts w:hint="eastAsia" w:asciiTheme="minorEastAsia" w:hAnsiTheme="minorEastAsia" w:eastAsiaTheme="minorEastAsia"/>
          <w:color w:val="000000" w:themeColor="text1"/>
          <w:sz w:val="21"/>
          <w:szCs w:val="21"/>
          <w:lang w:eastAsia="zh"/>
          <w14:textFill>
            <w14:solidFill>
              <w14:schemeClr w14:val="tx1"/>
            </w14:solidFill>
          </w14:textFill>
          <w:woUserID w:val="3"/>
        </w:rPr>
        <w:t>一般选择</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条形</w:t>
      </w:r>
      <w:r>
        <w:rPr>
          <w:rFonts w:hint="eastAsia" w:asciiTheme="minorEastAsia" w:hAnsiTheme="minorEastAsia" w:eastAsiaTheme="minorEastAsia"/>
          <w:color w:val="000000" w:themeColor="text1"/>
          <w:sz w:val="21"/>
          <w:szCs w:val="21"/>
          <w14:textFill>
            <w14:solidFill>
              <w14:schemeClr w14:val="tx1"/>
            </w14:solidFill>
          </w14:textFill>
        </w:rPr>
        <w:t>基础</w:t>
      </w:r>
      <w:r>
        <w:rPr>
          <w:rFonts w:hint="eastAsia" w:asciiTheme="minorEastAsia" w:hAnsiTheme="minorEastAsia" w:eastAsiaTheme="minorEastAsia"/>
          <w:color w:val="000000" w:themeColor="text1"/>
          <w:sz w:val="21"/>
          <w:szCs w:val="21"/>
          <w:lang w:eastAsia="zh"/>
          <w14:textFill>
            <w14:solidFill>
              <w14:schemeClr w14:val="tx1"/>
            </w14:solidFill>
          </w14:textFill>
          <w:woUserID w:val="3"/>
        </w:rPr>
        <w:t>或筏板基础</w:t>
      </w:r>
      <w:r>
        <w:rPr>
          <w:rFonts w:hint="eastAsia" w:asciiTheme="minorEastAsia" w:hAnsiTheme="minorEastAsia" w:eastAsiaTheme="minorEastAsia"/>
          <w:color w:val="000000" w:themeColor="text1"/>
          <w:sz w:val="21"/>
          <w:szCs w:val="21"/>
          <w14:textFill>
            <w14:solidFill>
              <w14:schemeClr w14:val="tx1"/>
            </w14:solidFill>
          </w14:textFill>
        </w:rPr>
        <w:t>，应按施工方案的要求分段、分批施工，结合面应按施工缝处理，且施工缝应避开剪力、弯矩较大处。</w:t>
      </w:r>
      <w:r>
        <w:rPr>
          <w:rFonts w:ascii="Arial" w:hAnsi="Arial" w:eastAsia="Arial" w:cs="Arial"/>
          <w:i w:val="0"/>
          <w:iCs w:val="0"/>
          <w:caps w:val="0"/>
          <w:color w:val="06071F"/>
          <w:spacing w:val="0"/>
          <w:sz w:val="22"/>
          <w:szCs w:val="22"/>
          <w:shd w:val="clear" w:fill="FDFDFE"/>
          <w:woUserID w:val="3"/>
        </w:rPr>
        <w:t>基础应尽量一次浇筑完毕，不留施工缝</w:t>
      </w:r>
      <w:r>
        <w:rPr>
          <w:rFonts w:hint="eastAsia" w:ascii="Arial" w:hAnsi="Arial" w:eastAsia="Arial" w:cs="Arial"/>
          <w:i w:val="0"/>
          <w:iCs w:val="0"/>
          <w:caps w:val="0"/>
          <w:color w:val="06071F"/>
          <w:spacing w:val="0"/>
          <w:sz w:val="22"/>
          <w:szCs w:val="22"/>
          <w:shd w:val="clear" w:fill="FDFDFE"/>
          <w:lang w:eastAsia="zh"/>
          <w:woUserID w:val="3"/>
        </w:rPr>
        <w:t>，</w:t>
      </w:r>
      <w:r>
        <w:rPr>
          <w:rFonts w:ascii="Arial" w:hAnsi="Arial" w:eastAsia="Arial" w:cs="Arial"/>
          <w:i w:val="0"/>
          <w:iCs w:val="0"/>
          <w:caps w:val="0"/>
          <w:color w:val="06071F"/>
          <w:spacing w:val="0"/>
          <w:sz w:val="22"/>
          <w:szCs w:val="22"/>
          <w:shd w:val="clear" w:fill="FDFDFE"/>
          <w:woUserID w:val="3"/>
        </w:rPr>
        <w:t>但当基础长度较长时，应考虑在适当部位留设贯通后浇带。</w:t>
      </w:r>
    </w:p>
    <w:p w14:paraId="6321A0EF">
      <w:pPr>
        <w:spacing w:line="360" w:lineRule="auto"/>
        <w:ind w:right="210" w:rightChars="100"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eastAsia="zh-CN"/>
          <w14:textFill>
            <w14:solidFill>
              <w14:schemeClr w14:val="tx1"/>
            </w14:solidFill>
          </w14:textFill>
        </w:rPr>
        <w:t>推移平台基础</w:t>
      </w:r>
      <w:r>
        <w:rPr>
          <w:rFonts w:hint="eastAsia" w:asciiTheme="minorEastAsia" w:hAnsiTheme="minorEastAsia" w:eastAsiaTheme="minorEastAsia"/>
          <w:color w:val="000000" w:themeColor="text1"/>
          <w:sz w:val="21"/>
          <w:szCs w:val="21"/>
          <w14:textFill>
            <w14:solidFill>
              <w14:schemeClr w14:val="tx1"/>
            </w14:solidFill>
          </w14:textFill>
        </w:rPr>
        <w:t>内的纵向钢筋宜贯通，不能贯通时，应采用机械连接或焊接，并应满足现行国家标准</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标准</w:t>
      </w:r>
      <w:r>
        <w:rPr>
          <w:rFonts w:hint="eastAsia" w:asciiTheme="minorEastAsia" w:hAnsiTheme="minorEastAsia" w:eastAsiaTheme="minorEastAsia"/>
          <w:color w:val="000000" w:themeColor="text1"/>
          <w:sz w:val="21"/>
          <w:szCs w:val="21"/>
          <w14:textFill>
            <w14:solidFill>
              <w14:schemeClr w14:val="tx1"/>
            </w14:solidFill>
          </w14:textFill>
        </w:rPr>
        <w:t>《混凝土结构工程施工质量验收规范》GB</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50204要求。</w:t>
      </w:r>
    </w:p>
    <w:p w14:paraId="05041015">
      <w:pPr>
        <w:spacing w:line="360" w:lineRule="auto"/>
        <w:ind w:right="210" w:rightChars="100" w:firstLine="422" w:firstLineChars="200"/>
        <w:rPr>
          <w:rFonts w:hint="eastAsia"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4</w:t>
      </w:r>
      <w:r>
        <w:rPr>
          <w:rFonts w:hint="eastAsia" w:asciiTheme="minorEastAsia" w:hAnsiTheme="minorEastAsia" w:eastAsia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除</w:t>
      </w:r>
      <w:r>
        <w:rPr>
          <w:rFonts w:hint="eastAsia" w:asciiTheme="minorEastAsia" w:hAnsiTheme="minorEastAsia" w:eastAsiaTheme="minorEastAsia"/>
          <w:color w:val="000000" w:themeColor="text1"/>
          <w:sz w:val="21"/>
          <w:szCs w:val="21"/>
          <w14:textFill>
            <w14:solidFill>
              <w14:schemeClr w14:val="tx1"/>
            </w14:solidFill>
          </w14:textFill>
        </w:rPr>
        <w:t>应</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符合上述规定外，尚应符合现行</w:t>
      </w:r>
      <w:r>
        <w:rPr>
          <w:rFonts w:hint="eastAsia" w:asciiTheme="minorEastAsia" w:hAnsiTheme="minorEastAsia" w:eastAsiaTheme="minorEastAsia"/>
          <w:color w:val="000000" w:themeColor="text1"/>
          <w:sz w:val="21"/>
          <w:szCs w:val="21"/>
          <w14:textFill>
            <w14:solidFill>
              <w14:schemeClr w14:val="tx1"/>
            </w14:solidFill>
          </w14:textFill>
        </w:rPr>
        <w:t>国家标准《混凝土结构工程施工质量验收规范》GB</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50204和《建筑地基基础设计规范》GB</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50007</w:t>
      </w:r>
      <w:r>
        <w:rPr>
          <w:rFonts w:hint="eastAsia" w:asciiTheme="minorEastAsia" w:hAnsiTheme="minorEastAsia" w:eastAsiaTheme="minorEastAsia"/>
          <w:color w:val="000000" w:themeColor="text1"/>
          <w:sz w:val="21"/>
          <w:szCs w:val="21"/>
          <w:lang w:eastAsia="zh-CN"/>
          <w14:textFill>
            <w14:solidFill>
              <w14:schemeClr w14:val="tx1"/>
            </w14:solidFill>
          </w14:textFill>
        </w:rPr>
        <w:t>的</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规定</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4D4158A6">
      <w:pPr>
        <w:spacing w:line="360" w:lineRule="auto"/>
        <w:ind w:right="210" w:rightChars="100"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5</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 xml:space="preserve"> 按设计要求设置的预埋连接锚筋或连接预埋件，应定位准确、固定牢固。</w:t>
      </w:r>
    </w:p>
    <w:p w14:paraId="2B968387">
      <w:pPr>
        <w:spacing w:line="360" w:lineRule="auto"/>
        <w:ind w:left="0" w:leftChars="0" w:right="210" w:rightChars="100"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6</w:t>
      </w:r>
      <w:r>
        <w:rPr>
          <w:rFonts w:hint="eastAsia" w:asciiTheme="minorEastAsia" w:hAnsiTheme="minorEastAsia" w:eastAsia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推移平台为大体积混凝土，浇筑、测温、养护</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除应符合本标准外，尚应符合国家标准</w:t>
      </w:r>
      <w:r>
        <w:rPr>
          <w:rFonts w:hint="eastAsia" w:asciiTheme="minorEastAsia" w:hAnsiTheme="minorEastAsia" w:eastAsiaTheme="minorEastAsia"/>
          <w:color w:val="000000" w:themeColor="text1"/>
          <w:sz w:val="21"/>
          <w:szCs w:val="21"/>
          <w14:textFill>
            <w14:solidFill>
              <w14:schemeClr w14:val="tx1"/>
            </w14:solidFill>
          </w14:textFill>
        </w:rPr>
        <w:t>《大体积混凝土施工标准</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GB </w:t>
      </w:r>
      <w:r>
        <w:rPr>
          <w:rFonts w:hint="eastAsia" w:asciiTheme="minorEastAsia" w:hAnsiTheme="minorEastAsia" w:eastAsiaTheme="minorEastAsia"/>
          <w:color w:val="000000" w:themeColor="text1"/>
          <w:sz w:val="21"/>
          <w:szCs w:val="21"/>
          <w14:textFill>
            <w14:solidFill>
              <w14:schemeClr w14:val="tx1"/>
            </w14:solidFill>
          </w14:textFill>
        </w:rPr>
        <w:t>50496</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的</w:t>
      </w:r>
      <w:r>
        <w:rPr>
          <w:rFonts w:hint="eastAsia" w:asciiTheme="minorEastAsia" w:hAnsiTheme="minorEastAsia" w:eastAsiaTheme="minorEastAsia"/>
          <w:color w:val="000000" w:themeColor="text1"/>
          <w:sz w:val="21"/>
          <w:szCs w:val="21"/>
          <w14:textFill>
            <w14:solidFill>
              <w14:schemeClr w14:val="tx1"/>
            </w14:solidFill>
          </w14:textFill>
        </w:rPr>
        <w:t>规定。</w:t>
      </w:r>
    </w:p>
    <w:p w14:paraId="0412788C">
      <w:pPr>
        <w:spacing w:line="360" w:lineRule="auto"/>
        <w:ind w:right="210" w:rightChars="100" w:firstLine="422" w:firstLineChars="200"/>
        <w:rPr>
          <w:rFonts w:hint="eastAsia" w:asciiTheme="minorEastAsia" w:hAnsiTheme="minorEastAsia" w:eastAsiaTheme="minorEastAsia"/>
          <w:color w:val="000000" w:themeColor="text1"/>
          <w:sz w:val="21"/>
          <w:szCs w:val="21"/>
          <w:lang w:eastAsia="zh"/>
          <w14:textFill>
            <w14:solidFill>
              <w14:schemeClr w14:val="tx1"/>
            </w14:solidFill>
          </w14:textFill>
          <w:woUserID w:val="3"/>
        </w:rPr>
      </w:pPr>
      <w:r>
        <w:rPr>
          <w:rFonts w:hint="eastAsia" w:asciiTheme="minorEastAsia" w:hAnsiTheme="minorEastAsia" w:eastAsiaTheme="minorEastAsia"/>
          <w:b/>
          <w:bCs/>
          <w:color w:val="000000" w:themeColor="text1"/>
          <w:sz w:val="21"/>
          <w:szCs w:val="21"/>
          <w14:textFill>
            <w14:solidFill>
              <w14:schemeClr w14:val="tx1"/>
            </w14:solidFill>
          </w14:textFill>
        </w:rPr>
        <w:t>7</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混凝土基础</w:t>
      </w:r>
      <w:r>
        <w:rPr>
          <w:rFonts w:hint="eastAsia" w:asciiTheme="minorEastAsia" w:hAnsiTheme="minorEastAsia" w:eastAsiaTheme="minorEastAsia"/>
          <w:color w:val="000000" w:themeColor="text1"/>
          <w:sz w:val="21"/>
          <w:szCs w:val="21"/>
          <w:lang w:eastAsia="zh"/>
          <w14:textFill>
            <w14:solidFill>
              <w14:schemeClr w14:val="tx1"/>
            </w14:solidFill>
          </w14:textFill>
          <w:woUserID w:val="3"/>
        </w:rPr>
        <w:t>在高炉就位及推移过程中会因荷载、地基沉降等因素产生变形，</w:t>
      </w:r>
      <w:r>
        <w:rPr>
          <w:rFonts w:hint="eastAsia" w:cs="Times New Roman" w:asciiTheme="minorEastAsia" w:hAnsiTheme="minorEastAsia" w:eastAsiaTheme="minorEastAsia"/>
          <w:i w:val="0"/>
          <w:iCs w:val="0"/>
          <w:caps w:val="0"/>
          <w:color w:val="000000" w:themeColor="text1"/>
          <w:spacing w:val="0"/>
          <w:sz w:val="21"/>
          <w:szCs w:val="21"/>
          <w:shd w:val="clear" w:fill="auto"/>
          <w:lang w:eastAsia="zh"/>
          <w14:textFill>
            <w14:solidFill>
              <w14:schemeClr w14:val="tx1"/>
            </w14:solidFill>
          </w14:textFill>
          <w:woUserID w:val="3"/>
        </w:rPr>
        <w:t>为了确基础的安全性和稳定性，需要对基础的变形量进行定期监测和评估。监测方法包括人工测量和自动化监测等。通过监测数据，可以及时发现基础的变形情况，并采取相应的维护措施。</w:t>
      </w:r>
    </w:p>
    <w:p w14:paraId="619EDC83">
      <w:pPr>
        <w:spacing w:line="360" w:lineRule="auto"/>
        <w:ind w:right="210" w:rightChars="100" w:firstLine="422" w:firstLineChars="200"/>
        <w:rPr>
          <w:rFonts w:hint="eastAsia"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8</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土方回填前应清除基坑内的杂物、淤泥等，根据设计要求选用素土或灰土回填。填土时应根据土质、压实系数、选用机械确定填筑厚度及压实遍数，施工过程应对全过程监督、检测。</w:t>
      </w:r>
    </w:p>
    <w:p w14:paraId="54EF010A">
      <w:pPr>
        <w:keepNext w:val="0"/>
        <w:keepLines w:val="0"/>
        <w:widowControl w:val="0"/>
        <w:numPr>
          <w:ilvl w:val="-1"/>
          <w:numId w:val="0"/>
        </w:numPr>
        <w:suppressLineNumbers w:val="0"/>
        <w:spacing w:before="0" w:beforeAutospacing="0" w:after="0" w:afterAutospacing="0" w:line="360" w:lineRule="auto"/>
        <w:ind w:left="0" w:right="0" w:firstLine="0" w:firstLineChars="0"/>
        <w:jc w:val="both"/>
        <w:outlineLvl w:val="9"/>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5</w:t>
      </w:r>
      <w:r>
        <w:rPr>
          <w:rFonts w:asciiTheme="minorEastAsia" w:hAnsiTheme="minorEastAsia" w:eastAsiaTheme="minorEastAsia"/>
          <w:b/>
          <w:bCs/>
          <w:color w:val="000000" w:themeColor="text1"/>
          <w:sz w:val="21"/>
          <w:szCs w:val="21"/>
          <w14:textFill>
            <w14:solidFill>
              <w14:schemeClr w14:val="tx1"/>
            </w14:solidFill>
          </w14:textFill>
          <w:woUserID w:val="1"/>
        </w:rPr>
        <w:t>.2.</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6</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w:t>
      </w:r>
      <w:r>
        <w:rPr>
          <w:rFonts w:hint="eastAsia"/>
        </w:rPr>
        <w:t>为使推移平台快速搭设及方便拆除</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3"/>
        </w:rPr>
        <w:t>，需在</w:t>
      </w:r>
      <w:r>
        <w:rPr>
          <w:rFonts w:hint="eastAsia" w:asciiTheme="minorEastAsia" w:hAnsiTheme="minorEastAsia" w:eastAsiaTheme="minorEastAsia"/>
          <w:color w:val="000000" w:themeColor="text1"/>
          <w:sz w:val="21"/>
          <w:szCs w:val="21"/>
          <w14:textFill>
            <w14:solidFill>
              <w14:schemeClr w14:val="tx1"/>
            </w14:solidFill>
          </w14:textFill>
          <w:woUserID w:val="1"/>
        </w:rPr>
        <w:t>推移平台基础</w:t>
      </w:r>
      <w:r>
        <w:rPr>
          <w:rFonts w:hint="eastAsia" w:asciiTheme="minorEastAsia" w:hAnsiTheme="minorEastAsia" w:eastAsiaTheme="minorEastAsia"/>
          <w:color w:val="000000" w:themeColor="text1"/>
          <w:sz w:val="21"/>
          <w:szCs w:val="21"/>
          <w:lang w:eastAsia="zh"/>
          <w14:textFill>
            <w14:solidFill>
              <w14:schemeClr w14:val="tx1"/>
            </w14:solidFill>
          </w14:textFill>
          <w:woUserID w:val="1"/>
        </w:rPr>
        <w:t>上设推移</w:t>
      </w:r>
      <w:r>
        <w:rPr>
          <w:rFonts w:hint="eastAsia" w:asciiTheme="minorEastAsia" w:hAnsiTheme="minorEastAsia" w:eastAsiaTheme="minorEastAsia"/>
          <w:color w:val="000000" w:themeColor="text1"/>
          <w:sz w:val="21"/>
          <w:szCs w:val="21"/>
          <w:lang w:eastAsia="zh"/>
          <w14:textFill>
            <w14:solidFill>
              <w14:schemeClr w14:val="tx1"/>
            </w14:solidFill>
          </w14:textFill>
          <w:woUserID w:val="3"/>
        </w:rPr>
        <w:t>平衡</w:t>
      </w:r>
      <w:r>
        <w:rPr>
          <w:rFonts w:hint="eastAsia" w:asciiTheme="minorEastAsia" w:hAnsiTheme="minorEastAsia" w:eastAsiaTheme="minorEastAsia"/>
          <w:color w:val="000000" w:themeColor="text1"/>
          <w:sz w:val="21"/>
          <w:szCs w:val="21"/>
          <w:lang w:eastAsia="zh"/>
          <w14:textFill>
            <w14:solidFill>
              <w14:schemeClr w14:val="tx1"/>
            </w14:solidFill>
          </w14:textFill>
          <w:woUserID w:val="1"/>
        </w:rPr>
        <w:t>钢梁，</w:t>
      </w:r>
      <w:r>
        <w:rPr>
          <w:rFonts w:hint="eastAsia" w:asciiTheme="minorEastAsia" w:hAnsiTheme="minorEastAsia" w:eastAsiaTheme="minorEastAsia"/>
          <w:color w:val="000000" w:themeColor="text1"/>
          <w:sz w:val="21"/>
          <w:szCs w:val="21"/>
          <w:lang w:eastAsia="zh"/>
          <w14:textFill>
            <w14:solidFill>
              <w14:schemeClr w14:val="tx1"/>
            </w14:solidFill>
          </w14:textFill>
          <w:woUserID w:val="3"/>
        </w:rPr>
        <w:t>钢梁采用大型型钢在工厂制作、拼装，确保钢梁形状、尺寸等满足设计要求。基础施工时预埋螺栓用于钢梁安装</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w:t>
      </w:r>
    </w:p>
    <w:p w14:paraId="74BDF760">
      <w:pPr>
        <w:numPr>
          <w:ilvl w:val="0"/>
          <w:numId w:val="0"/>
        </w:numPr>
        <w:spacing w:line="360" w:lineRule="auto"/>
        <w:ind w:right="0" w:rightChars="0" w:firstLine="0" w:firstLineChars="0"/>
        <w:outlineLvl w:val="9"/>
        <w:rPr>
          <w:rFonts w:hint="eastAsia" w:cs="Times New Roman" w:asciiTheme="minorEastAsia" w:hAnsiTheme="minorEastAsia" w:eastAsiaTheme="minorEastAsia"/>
          <w:kern w:val="2"/>
          <w:sz w:val="21"/>
          <w:szCs w:val="21"/>
          <w:lang w:val="en-US" w:eastAsia="zh-CN" w:bidi="ar"/>
          <w:woUserID w:val="1"/>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5.2.7</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 xml:space="preserve">  </w:t>
      </w:r>
      <w:r>
        <w:rPr>
          <w:rFonts w:hint="eastAsia" w:cs="Times New Roman" w:asciiTheme="minorEastAsia" w:hAnsiTheme="minorEastAsia" w:eastAsiaTheme="minorEastAsia"/>
          <w:kern w:val="2"/>
          <w:sz w:val="21"/>
          <w:szCs w:val="21"/>
          <w:lang w:val="en-US" w:eastAsia="zh-CN" w:bidi="ar"/>
          <w:woUserID w:val="1"/>
        </w:rPr>
        <w:t>钢梁</w:t>
      </w:r>
      <w:r>
        <w:rPr>
          <w:rFonts w:hint="eastAsia" w:cs="Times New Roman" w:asciiTheme="minorEastAsia" w:hAnsiTheme="minorEastAsia" w:eastAsiaTheme="minorEastAsia"/>
          <w:kern w:val="2"/>
          <w:sz w:val="21"/>
          <w:szCs w:val="21"/>
          <w:lang w:val="en-US" w:eastAsia="zh" w:bidi="ar"/>
          <w:woUserID w:val="3"/>
        </w:rPr>
        <w:t>固定就位后，梁底与基础之间采用高强微膨胀灌浆料</w:t>
      </w:r>
      <w:r>
        <w:rPr>
          <w:rFonts w:hint="eastAsia" w:cs="Times New Roman" w:asciiTheme="minorEastAsia" w:hAnsiTheme="minorEastAsia" w:eastAsiaTheme="minorEastAsia"/>
          <w:kern w:val="2"/>
          <w:sz w:val="21"/>
          <w:szCs w:val="21"/>
          <w:lang w:val="en-US" w:eastAsia="zh-CN" w:bidi="ar"/>
          <w:woUserID w:val="3"/>
        </w:rPr>
        <w:t>填充钢梁与基础之间的空隙，确保结构的紧密性和整体性。</w:t>
      </w:r>
      <w:r>
        <w:rPr>
          <w:rFonts w:hint="eastAsia" w:cs="Times New Roman" w:asciiTheme="minorEastAsia" w:hAnsiTheme="minorEastAsia"/>
          <w:szCs w:val="21"/>
        </w:rPr>
        <w:t>通过灌浆料的作用，防止结构在使用过程中出现局部下挠</w:t>
      </w:r>
      <w:r>
        <w:rPr>
          <w:rFonts w:hint="eastAsia" w:cs="Times New Roman" w:asciiTheme="minorEastAsia" w:hAnsiTheme="minorEastAsia" w:eastAsiaTheme="minorEastAsia"/>
          <w:kern w:val="2"/>
          <w:sz w:val="21"/>
          <w:szCs w:val="21"/>
          <w:lang w:val="en-US" w:eastAsia="zh-CN" w:bidi="ar"/>
          <w:woUserID w:val="1"/>
        </w:rPr>
        <w:t>。</w:t>
      </w:r>
    </w:p>
    <w:p w14:paraId="7C3CE893">
      <w:pPr>
        <w:numPr>
          <w:ilvl w:val="0"/>
          <w:numId w:val="0"/>
        </w:numPr>
        <w:spacing w:line="360" w:lineRule="auto"/>
        <w:ind w:right="0" w:rightChars="0" w:firstLine="0" w:firstLineChars="0"/>
        <w:outlineLvl w:val="9"/>
        <w:rPr>
          <w:rFonts w:hint="eastAsia" w:cs="Times New Roman" w:asciiTheme="minorEastAsia" w:hAnsiTheme="minorEastAsia" w:eastAsiaTheme="minorEastAsia"/>
          <w:kern w:val="2"/>
          <w:sz w:val="21"/>
          <w:szCs w:val="21"/>
          <w:lang w:val="en-US" w:eastAsia="zh" w:bidi="ar"/>
          <w:woUserID w:val="3"/>
        </w:rPr>
      </w:pPr>
      <w:r>
        <w:rPr>
          <w:rFonts w:hint="eastAsia" w:cs="Times New Roman" w:asciiTheme="minorEastAsia" w:hAnsiTheme="minorEastAsia" w:eastAsiaTheme="minorEastAsia"/>
          <w:b/>
          <w:bCs/>
          <w:kern w:val="2"/>
          <w:sz w:val="21"/>
          <w:szCs w:val="21"/>
          <w:lang w:val="en-US" w:eastAsia="zh" w:bidi="ar"/>
          <w:woUserID w:val="3"/>
        </w:rPr>
        <w:t>5.2.8</w:t>
      </w:r>
      <w:r>
        <w:rPr>
          <w:rFonts w:hint="eastAsia" w:cs="Times New Roman" w:asciiTheme="minorEastAsia" w:hAnsiTheme="minorEastAsia" w:eastAsiaTheme="minorEastAsia"/>
          <w:kern w:val="2"/>
          <w:sz w:val="21"/>
          <w:szCs w:val="21"/>
          <w:lang w:val="en-US" w:eastAsia="zh" w:bidi="ar"/>
          <w:woUserID w:val="3"/>
        </w:rPr>
        <w:t xml:space="preserve"> 灌浆完毕后，应立即对灌浆料表面进行覆盖保湿养护，保持其湿润状态。养护时间应根据灌浆料的类型和性能确定，一般不少于7天。</w:t>
      </w:r>
    </w:p>
    <w:p w14:paraId="114D6233">
      <w:pPr>
        <w:numPr>
          <w:ilvl w:val="0"/>
          <w:numId w:val="0"/>
        </w:numPr>
        <w:spacing w:line="360" w:lineRule="auto"/>
        <w:ind w:right="0" w:rightChars="0" w:firstLine="0" w:firstLineChars="0"/>
        <w:outlineLvl w:val="9"/>
        <w:rPr>
          <w:rFonts w:hint="eastAsia" w:cs="Times New Roman" w:asciiTheme="minorEastAsia" w:hAnsiTheme="minorEastAsia" w:eastAsiaTheme="minorEastAsia"/>
          <w:b/>
          <w:bCs/>
          <w:kern w:val="2"/>
          <w:sz w:val="21"/>
          <w:szCs w:val="21"/>
          <w:lang w:val="en-US" w:eastAsia="zh" w:bidi="ar"/>
          <w:woUserID w:val="3"/>
        </w:rPr>
      </w:pPr>
      <w:r>
        <w:rPr>
          <w:rFonts w:hint="eastAsia" w:cs="Times New Roman" w:asciiTheme="minorEastAsia" w:hAnsiTheme="minorEastAsia" w:eastAsiaTheme="minorEastAsia"/>
          <w:b/>
          <w:bCs/>
          <w:kern w:val="2"/>
          <w:sz w:val="21"/>
          <w:szCs w:val="21"/>
          <w:lang w:val="en-US" w:eastAsia="zh" w:bidi="ar"/>
          <w:woUserID w:val="3"/>
        </w:rPr>
        <w:t xml:space="preserve">5.2.9 </w:t>
      </w:r>
      <w:r>
        <w:rPr>
          <w:rFonts w:hint="eastAsia" w:cs="Times New Roman" w:asciiTheme="minorEastAsia" w:hAnsiTheme="minorEastAsia" w:eastAsiaTheme="minorEastAsia"/>
          <w:b w:val="0"/>
          <w:bCs w:val="0"/>
          <w:kern w:val="2"/>
          <w:sz w:val="21"/>
          <w:szCs w:val="21"/>
          <w:lang w:val="en-US" w:eastAsia="zh" w:bidi="ar"/>
          <w:woUserID w:val="3"/>
        </w:rPr>
        <w:t>基础与钢梁达到设计强度后清理钢梁表面，去除油污、锈蚀和杂物，确保轨道与钢梁之间的接触面干净、平整。对钢梁表面进行必要的打磨或喷砂处理，提高表面粗糙度，增强轨道与钢梁之间的摩擦力。</w:t>
      </w:r>
    </w:p>
    <w:p w14:paraId="06FF4070">
      <w:pPr>
        <w:numPr>
          <w:ilvl w:val="0"/>
          <w:numId w:val="0"/>
        </w:numPr>
        <w:spacing w:line="360" w:lineRule="auto"/>
        <w:ind w:right="0" w:rightChars="0" w:firstLine="0" w:firstLineChars="0"/>
        <w:outlineLvl w:val="9"/>
        <w:rPr>
          <w:rFonts w:hint="eastAsia" w:cs="Times New Roman" w:asciiTheme="minorEastAsia" w:hAnsiTheme="minorEastAsia" w:eastAsiaTheme="minorEastAsia"/>
          <w:i w:val="0"/>
          <w:iCs w:val="0"/>
          <w:caps w:val="0"/>
          <w:spacing w:val="0"/>
          <w:sz w:val="21"/>
          <w:szCs w:val="21"/>
          <w:shd w:val="clear"/>
          <w:lang w:eastAsia="zh" w:bidi="ar"/>
          <w:woUserID w:val="3"/>
        </w:rPr>
      </w:pPr>
      <w:r>
        <w:rPr>
          <w:rFonts w:hint="eastAsia" w:cs="Times New Roman" w:asciiTheme="minorEastAsia" w:hAnsiTheme="minorEastAsia" w:eastAsiaTheme="minorEastAsia"/>
          <w:b/>
          <w:bCs/>
          <w:kern w:val="2"/>
          <w:sz w:val="21"/>
          <w:szCs w:val="21"/>
          <w:lang w:val="en-US" w:eastAsia="zh" w:bidi="ar"/>
          <w:woUserID w:val="3"/>
        </w:rPr>
        <w:t>5.2.10</w:t>
      </w:r>
      <w:r>
        <w:rPr>
          <w:rFonts w:hint="eastAsia" w:cs="Times New Roman" w:asciiTheme="minorEastAsia" w:hAnsiTheme="minorEastAsia" w:eastAsiaTheme="minorEastAsia"/>
          <w:b w:val="0"/>
          <w:bCs w:val="0"/>
          <w:kern w:val="2"/>
          <w:sz w:val="21"/>
          <w:szCs w:val="21"/>
          <w:lang w:val="en-US" w:eastAsia="zh" w:bidi="ar"/>
          <w:woUserID w:val="3"/>
        </w:rPr>
        <w:t xml:space="preserve"> </w:t>
      </w:r>
      <w:r>
        <w:rPr>
          <w:rFonts w:hint="eastAsia" w:cs="Times New Roman" w:asciiTheme="minorEastAsia" w:hAnsiTheme="minorEastAsia" w:eastAsiaTheme="minorEastAsia"/>
          <w:i w:val="0"/>
          <w:iCs w:val="0"/>
          <w:caps w:val="0"/>
          <w:color w:val="auto"/>
          <w:spacing w:val="0"/>
          <w:sz w:val="21"/>
          <w:szCs w:val="21"/>
          <w:shd w:val="clear" w:fill="auto"/>
          <w:lang w:eastAsia="zh" w:bidi="ar"/>
          <w:woUserID w:val="3"/>
        </w:rPr>
        <w:t>使用压板和螺栓将轨道固定在钢梁上，使用水平仪和经纬仪等工具对轨道进行初步调整，确保其水平度和直线度符合设计要求。轨道安装就位后使用额外的压板或支撑结构对轨道进行加固，提高其稳定性和承载能力。</w:t>
      </w:r>
    </w:p>
    <w:p w14:paraId="32B8A965">
      <w:pPr>
        <w:numPr>
          <w:ilvl w:val="0"/>
          <w:numId w:val="0"/>
        </w:numPr>
        <w:pBdr>
          <w:top w:val="none" w:color="auto" w:sz="0" w:space="0"/>
          <w:left w:val="none" w:color="auto" w:sz="0" w:space="0"/>
          <w:bottom w:val="none" w:color="auto" w:sz="0" w:space="0"/>
          <w:right w:val="none" w:color="auto" w:sz="0" w:space="0"/>
        </w:pBdr>
        <w:spacing w:before="90" w:line="360" w:lineRule="auto"/>
        <w:ind w:left="0" w:leftChars="0" w:right="0" w:rightChars="0" w:firstLine="0" w:firstLineChars="0"/>
        <w:outlineLvl w:val="9"/>
        <w:rPr>
          <w:rFonts w:hint="eastAsia" w:eastAsia="Arial" w:cs="Times New Roman" w:asciiTheme="minorEastAsia" w:hAnsiTheme="minorEastAsia"/>
          <w:kern w:val="2"/>
          <w:sz w:val="21"/>
          <w:szCs w:val="21"/>
          <w:lang w:val="en-US" w:eastAsia="zh" w:bidi="ar"/>
          <w:woUserID w:val="3"/>
        </w:rPr>
      </w:pPr>
      <w:r>
        <w:rPr>
          <w:rFonts w:hint="eastAsia" w:cs="Times New Roman" w:asciiTheme="minorEastAsia" w:hAnsiTheme="minorEastAsia" w:eastAsiaTheme="minorEastAsia"/>
          <w:b/>
          <w:bCs/>
          <w:i w:val="0"/>
          <w:iCs w:val="0"/>
          <w:caps w:val="0"/>
          <w:spacing w:val="0"/>
          <w:sz w:val="21"/>
          <w:szCs w:val="21"/>
          <w:shd w:val="clear"/>
          <w:lang w:eastAsia="zh" w:bidi="ar"/>
          <w:woUserID w:val="3"/>
        </w:rPr>
        <w:t>5.2.11</w:t>
      </w:r>
      <w:r>
        <w:rPr>
          <w:rFonts w:hint="eastAsia" w:cs="Times New Roman" w:asciiTheme="minorEastAsia" w:hAnsiTheme="minorEastAsia" w:eastAsiaTheme="minorEastAsia"/>
          <w:i w:val="0"/>
          <w:iCs w:val="0"/>
          <w:caps w:val="0"/>
          <w:spacing w:val="0"/>
          <w:sz w:val="21"/>
          <w:szCs w:val="21"/>
          <w:shd w:val="clear"/>
          <w:lang w:eastAsia="zh" w:bidi="ar"/>
          <w:woUserID w:val="3"/>
        </w:rPr>
        <w:t xml:space="preserve"> 轨道安装完成后使用</w:t>
      </w:r>
      <w:r>
        <w:rPr>
          <w:rFonts w:ascii="Arial" w:hAnsi="Arial" w:eastAsia="Arial" w:cs="Arial"/>
          <w:i w:val="0"/>
          <w:iCs w:val="0"/>
          <w:caps w:val="0"/>
          <w:color w:val="06071F"/>
          <w:spacing w:val="0"/>
          <w:sz w:val="22"/>
          <w:szCs w:val="22"/>
          <w:shd w:val="clear" w:fill="FDFDFE"/>
          <w:woUserID w:val="3"/>
        </w:rPr>
        <w:t>精密测量工具对轨道的精度进行最终调整，包括水平度、直线度、轨距等参数</w:t>
      </w:r>
      <w:r>
        <w:rPr>
          <w:rFonts w:hint="eastAsia" w:ascii="Arial" w:hAnsi="Arial" w:eastAsia="Arial" w:cs="Arial"/>
          <w:i w:val="0"/>
          <w:iCs w:val="0"/>
          <w:caps w:val="0"/>
          <w:color w:val="06071F"/>
          <w:spacing w:val="0"/>
          <w:sz w:val="22"/>
          <w:szCs w:val="22"/>
          <w:shd w:val="clear" w:fill="FDFDFE"/>
          <w:lang w:eastAsia="zh"/>
          <w:woUserID w:val="3"/>
        </w:rPr>
        <w:t>，满足设计要求后安装推移小车。</w:t>
      </w:r>
    </w:p>
    <w:p w14:paraId="2BC14139">
      <w:pPr>
        <w:pStyle w:val="3"/>
        <w:keepNext w:val="0"/>
        <w:keepLines w:val="0"/>
        <w:ind w:firstLine="0" w:firstLineChars="0"/>
        <w:jc w:val="center"/>
        <w:rPr>
          <w:rFonts w:hint="eastAsia" w:asciiTheme="minorEastAsia" w:hAnsiTheme="minorEastAsia" w:eastAsiaTheme="minorEastAsia"/>
          <w:color w:val="000000" w:themeColor="text1"/>
          <w:sz w:val="28"/>
          <w:szCs w:val="28"/>
          <w:lang w:val="en-US" w:eastAsia="zh"/>
          <w14:textFill>
            <w14:solidFill>
              <w14:schemeClr w14:val="tx1"/>
            </w14:solidFill>
          </w14:textFill>
          <w:woUserID w:val="1"/>
        </w:rPr>
      </w:pPr>
      <w:bookmarkStart w:id="333" w:name="_Toc25721"/>
      <w:bookmarkStart w:id="334" w:name="_Toc19648"/>
      <w:bookmarkStart w:id="335" w:name="_Toc17473"/>
      <w:bookmarkStart w:id="336" w:name="_Toc1115219491"/>
      <w:bookmarkStart w:id="337" w:name="_Toc661205062"/>
      <w:bookmarkStart w:id="338" w:name="_Toc24860"/>
      <w:bookmarkStart w:id="339" w:name="_Toc1286929240"/>
      <w:bookmarkStart w:id="340" w:name="_Toc5949"/>
      <w:bookmarkStart w:id="341" w:name="_Toc17601"/>
      <w:bookmarkStart w:id="342" w:name="_Toc1736287524"/>
      <w:bookmarkStart w:id="343" w:name="_Toc1785030929"/>
      <w:bookmarkStart w:id="344" w:name="_Toc21018"/>
      <w:bookmarkStart w:id="345" w:name="_Toc502477340"/>
      <w:bookmarkStart w:id="346" w:name="_Toc590778401"/>
      <w:bookmarkStart w:id="347" w:name="_Toc31198"/>
      <w:bookmarkStart w:id="348" w:name="_Toc555576206"/>
      <w:bookmarkStart w:id="349" w:name="_Toc21306"/>
      <w:bookmarkStart w:id="350" w:name="_Toc1528449642"/>
      <w:bookmarkStart w:id="351" w:name="_Toc1297598693"/>
      <w:bookmarkStart w:id="352" w:name="_Toc877"/>
      <w:bookmarkStart w:id="353" w:name="_Toc48097352"/>
      <w:bookmarkStart w:id="354" w:name="_Toc17205"/>
      <w:bookmarkStart w:id="355" w:name="_Toc976335837"/>
      <w:bookmarkStart w:id="356" w:name="_Toc15489"/>
      <w:bookmarkStart w:id="357" w:name="_Toc2037323342"/>
      <w:bookmarkStart w:id="358" w:name="_Toc1419"/>
      <w:bookmarkStart w:id="359" w:name="_Toc5332"/>
      <w:bookmarkStart w:id="360" w:name="_Toc30522"/>
      <w:bookmarkStart w:id="361" w:name="_Toc4056"/>
      <w:bookmarkStart w:id="362" w:name="_Toc28047"/>
      <w:bookmarkStart w:id="363" w:name="_Toc909657911"/>
      <w:bookmarkStart w:id="364" w:name="_Toc1360"/>
      <w:r>
        <w:rPr>
          <w:rFonts w:hint="eastAsia" w:asciiTheme="minorEastAsia" w:hAnsiTheme="minorEastAsia" w:eastAsiaTheme="minorEastAsia"/>
          <w:color w:val="000000" w:themeColor="text1"/>
          <w:sz w:val="28"/>
          <w:szCs w:val="28"/>
          <w:lang w:eastAsia="zh"/>
          <w14:textFill>
            <w14:solidFill>
              <w14:schemeClr w14:val="tx1"/>
            </w14:solidFill>
          </w14:textFill>
        </w:rPr>
        <w:t>5</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w:t>
      </w:r>
      <w:r>
        <w:rPr>
          <w:rFonts w:hint="eastAsia" w:asciiTheme="minorEastAsia" w:hAnsiTheme="minorEastAsia" w:eastAsiaTheme="minorEastAsia"/>
          <w:color w:val="000000" w:themeColor="text1"/>
          <w:sz w:val="28"/>
          <w:szCs w:val="28"/>
          <w:lang w:eastAsia="zh-CN"/>
          <w14:textFill>
            <w14:solidFill>
              <w14:schemeClr w14:val="tx1"/>
            </w14:solidFill>
          </w14:textFill>
        </w:rPr>
        <w:t>3</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8"/>
          <w:szCs w:val="28"/>
          <w:lang w:eastAsia="zh-CN"/>
          <w14:textFill>
            <w14:solidFill>
              <w14:schemeClr w14:val="tx1"/>
            </w14:solidFill>
          </w14:textFill>
        </w:rPr>
        <w:t>旧炉体基础</w:t>
      </w:r>
      <w:bookmarkEnd w:id="333"/>
      <w:bookmarkEnd w:id="334"/>
      <w:bookmarkEnd w:id="335"/>
      <w:r>
        <w:rPr>
          <w:rFonts w:hint="eastAsia" w:asciiTheme="minorEastAsia" w:hAnsiTheme="minorEastAsia" w:eastAsiaTheme="minorEastAsia"/>
          <w:color w:val="000000" w:themeColor="text1"/>
          <w:sz w:val="28"/>
          <w:szCs w:val="28"/>
          <w:lang w:val="en-US" w:eastAsia="zh-CN"/>
          <w14:textFill>
            <w14:solidFill>
              <w14:schemeClr w14:val="tx1"/>
            </w14:solidFill>
          </w14:textFill>
        </w:rPr>
        <w:t>利用</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16861CBA">
      <w:pPr>
        <w:spacing w:line="360" w:lineRule="auto"/>
        <w:ind w:firstLine="0" w:firstLineChars="0"/>
        <w:rPr>
          <w:rFonts w:hint="eastAsia" w:asciiTheme="minorEastAsia" w:hAnsiTheme="minorEastAsia" w:eastAsiaTheme="minorEastAsia"/>
          <w:color w:val="auto"/>
          <w:sz w:val="21"/>
          <w:szCs w:val="21"/>
        </w:rPr>
      </w:pPr>
      <w:bookmarkStart w:id="365" w:name="_Toc17621"/>
      <w:bookmarkStart w:id="366" w:name="_Toc31637"/>
      <w:r>
        <w:rPr>
          <w:rFonts w:hint="eastAsia" w:asciiTheme="minorEastAsia" w:hAnsiTheme="minorEastAsia" w:eastAsiaTheme="minorEastAsia"/>
          <w:b/>
          <w:bCs/>
          <w:color w:val="auto"/>
          <w:sz w:val="21"/>
          <w:szCs w:val="21"/>
          <w:lang w:eastAsia="zh"/>
        </w:rPr>
        <w:t>5</w:t>
      </w:r>
      <w:r>
        <w:rPr>
          <w:rFonts w:hint="eastAsia" w:asciiTheme="minorEastAsia" w:hAnsiTheme="minorEastAsia" w:eastAsiaTheme="minorEastAsia"/>
          <w:b/>
          <w:bCs/>
          <w:color w:val="auto"/>
          <w:sz w:val="21"/>
          <w:szCs w:val="21"/>
        </w:rPr>
        <w:t>.3.1</w:t>
      </w:r>
      <w:r>
        <w:rPr>
          <w:rFonts w:hint="eastAsia" w:asciiTheme="minorEastAsia" w:hAnsiTheme="minorEastAsia" w:eastAsiaTheme="minorEastAsia"/>
          <w:color w:val="auto"/>
          <w:sz w:val="21"/>
          <w:szCs w:val="21"/>
          <w:lang w:val="en-US" w:eastAsia="zh-CN"/>
        </w:rPr>
        <w:t xml:space="preserve">  部分</w:t>
      </w:r>
      <w:bookmarkEnd w:id="365"/>
      <w:bookmarkEnd w:id="366"/>
      <w:r>
        <w:rPr>
          <w:rFonts w:hint="eastAsia" w:asciiTheme="minorEastAsia" w:hAnsiTheme="minorEastAsia" w:eastAsiaTheme="minorEastAsia"/>
          <w:color w:val="auto"/>
          <w:sz w:val="21"/>
          <w:szCs w:val="21"/>
        </w:rPr>
        <w:t>旧基础利</w:t>
      </w:r>
      <w:r>
        <w:rPr>
          <w:rFonts w:hint="eastAsia" w:asciiTheme="minorEastAsia" w:hAnsiTheme="minorEastAsia" w:eastAsiaTheme="minorEastAsia"/>
          <w:color w:val="auto"/>
          <w:sz w:val="21"/>
          <w:szCs w:val="21"/>
          <w:lang w:val="en-US" w:eastAsia="zh-CN"/>
        </w:rPr>
        <w:t>用，需</w:t>
      </w:r>
      <w:r>
        <w:rPr>
          <w:rFonts w:hint="eastAsia" w:asciiTheme="minorEastAsia" w:hAnsiTheme="minorEastAsia" w:eastAsiaTheme="minorEastAsia"/>
          <w:color w:val="auto"/>
          <w:sz w:val="21"/>
          <w:szCs w:val="21"/>
        </w:rPr>
        <w:t>拆除</w:t>
      </w:r>
      <w:r>
        <w:rPr>
          <w:rFonts w:hint="eastAsia" w:asciiTheme="minorEastAsia" w:hAnsiTheme="minorEastAsia" w:eastAsiaTheme="minorEastAsia"/>
          <w:color w:val="auto"/>
          <w:sz w:val="21"/>
          <w:szCs w:val="21"/>
          <w:lang w:val="en-US" w:eastAsia="zh-CN"/>
        </w:rPr>
        <w:t>部分</w:t>
      </w:r>
      <w:r>
        <w:rPr>
          <w:rFonts w:hint="eastAsia" w:asciiTheme="minorEastAsia" w:hAnsiTheme="minorEastAsia" w:eastAsiaTheme="minorEastAsia"/>
          <w:color w:val="auto"/>
          <w:sz w:val="21"/>
          <w:szCs w:val="21"/>
        </w:rPr>
        <w:t>应根据拆除范围编制专项施工方案，并应对施工过程中可能发生的危害、灾害与突发事件制定应急预案，施工过程应保留完整的施工及验收文件。具体施工要求及安全措施应符合《建筑拆除工程安全技术规范》JGJ 147的有关规定</w:t>
      </w:r>
      <w:r>
        <w:rPr>
          <w:rFonts w:hint="eastAsia" w:asciiTheme="minorEastAsia" w:hAnsiTheme="minorEastAsia" w:eastAsiaTheme="minorEastAsia"/>
          <w:color w:val="auto"/>
          <w:sz w:val="21"/>
          <w:szCs w:val="21"/>
          <w:lang w:eastAsia="zh-CN"/>
        </w:rPr>
        <w:t>。</w:t>
      </w:r>
    </w:p>
    <w:p w14:paraId="7C5B1DAE">
      <w:pPr>
        <w:spacing w:line="360" w:lineRule="auto"/>
        <w:ind w:firstLine="0" w:firstLineChars="0"/>
        <w:rPr>
          <w:rFonts w:hint="eastAsia" w:asciiTheme="minorEastAsia" w:hAnsiTheme="minorEastAsia" w:eastAsiaTheme="minorEastAsia"/>
          <w:color w:val="auto"/>
          <w:sz w:val="21"/>
          <w:szCs w:val="21"/>
          <w:lang w:val="en-US" w:eastAsia="zh"/>
          <w:woUserID w:val="0"/>
        </w:rPr>
      </w:pPr>
      <w:r>
        <w:rPr>
          <w:rFonts w:hint="eastAsia" w:asciiTheme="minorEastAsia" w:hAnsiTheme="minorEastAsia" w:eastAsiaTheme="minorEastAsia"/>
          <w:b/>
          <w:bCs/>
          <w:color w:val="auto"/>
          <w:sz w:val="21"/>
          <w:szCs w:val="21"/>
          <w:lang w:eastAsia="zh"/>
        </w:rPr>
        <w:t>5</w:t>
      </w:r>
      <w:r>
        <w:rPr>
          <w:rFonts w:hint="eastAsia" w:asciiTheme="minorEastAsia" w:hAnsiTheme="minorEastAsia" w:eastAsiaTheme="minorEastAsia"/>
          <w:b/>
          <w:bCs/>
          <w:color w:val="auto"/>
          <w:sz w:val="21"/>
          <w:szCs w:val="21"/>
        </w:rPr>
        <w:t>.3.2</w:t>
      </w:r>
      <w:r>
        <w:rPr>
          <w:rFonts w:hint="eastAsia" w:asciiTheme="minorEastAsia" w:hAnsiTheme="minorEastAsia" w:eastAsiaTheme="minorEastAsia"/>
          <w:color w:val="auto"/>
          <w:sz w:val="21"/>
          <w:szCs w:val="21"/>
          <w:lang w:val="en-US" w:eastAsia="zh-CN"/>
          <w:woUserID w:val="1"/>
        </w:rPr>
        <w:t xml:space="preserve">  </w:t>
      </w:r>
      <w:r>
        <w:rPr>
          <w:rFonts w:hint="eastAsia" w:asciiTheme="minorEastAsia" w:hAnsiTheme="minorEastAsia" w:eastAsiaTheme="minorEastAsia"/>
          <w:color w:val="auto"/>
          <w:sz w:val="21"/>
          <w:szCs w:val="21"/>
          <w:lang w:val="en-US" w:eastAsia="zh"/>
          <w:woUserID w:val="3"/>
        </w:rPr>
        <w:t>新基础设计时</w:t>
      </w:r>
      <w:r>
        <w:rPr>
          <w:rFonts w:hint="eastAsia" w:asciiTheme="minorEastAsia" w:hAnsiTheme="minorEastAsia" w:eastAsiaTheme="minorEastAsia"/>
          <w:color w:val="auto"/>
          <w:sz w:val="21"/>
          <w:szCs w:val="21"/>
          <w:lang w:val="en-US" w:eastAsia="zh"/>
          <w:woUserID w:val="0"/>
        </w:rPr>
        <w:t>应根据旧基础体积、强度、范围等因素结合新基础荷载需求制定合理的新旧结合方案。</w:t>
      </w:r>
    </w:p>
    <w:p w14:paraId="6DE80245">
      <w:pPr>
        <w:spacing w:line="360" w:lineRule="auto"/>
        <w:ind w:firstLine="0" w:firstLineChars="0"/>
        <w:rPr>
          <w:rFonts w:hint="eastAsia" w:asciiTheme="minorEastAsia" w:hAnsiTheme="minorEastAsia" w:eastAsiaTheme="minorEastAsia"/>
          <w:color w:val="auto"/>
          <w:sz w:val="21"/>
          <w:szCs w:val="21"/>
        </w:rPr>
      </w:pPr>
      <w:r>
        <w:rPr>
          <w:rFonts w:hint="eastAsia" w:asciiTheme="minorEastAsia" w:hAnsiTheme="minorEastAsia" w:eastAsiaTheme="minorEastAsia"/>
          <w:b/>
          <w:bCs/>
          <w:color w:val="auto"/>
          <w:sz w:val="21"/>
          <w:szCs w:val="21"/>
          <w:lang w:val="en-US" w:eastAsia="zh"/>
          <w:woUserID w:val="0"/>
        </w:rPr>
        <w:t>5.3.3</w:t>
      </w:r>
      <w:r>
        <w:rPr>
          <w:rFonts w:hint="eastAsia" w:asciiTheme="minorEastAsia" w:hAnsiTheme="minorEastAsia" w:eastAsiaTheme="minorEastAsia"/>
          <w:color w:val="auto"/>
          <w:sz w:val="21"/>
          <w:szCs w:val="21"/>
          <w:lang w:val="en-US" w:eastAsia="zh-CN"/>
          <w:woUserID w:val="1"/>
        </w:rPr>
        <w:t xml:space="preserve">  </w:t>
      </w:r>
      <w:r>
        <w:rPr>
          <w:rFonts w:hint="eastAsia" w:asciiTheme="minorEastAsia" w:hAnsiTheme="minorEastAsia" w:eastAsiaTheme="minorEastAsia"/>
          <w:color w:val="auto"/>
          <w:sz w:val="21"/>
          <w:szCs w:val="21"/>
        </w:rPr>
        <w:t>旧基础拆除面位置应根据推移标高确定，考虑切割误差，</w:t>
      </w:r>
      <w:r>
        <w:rPr>
          <w:rFonts w:hint="eastAsia" w:asciiTheme="minorEastAsia" w:hAnsiTheme="minorEastAsia" w:eastAsiaTheme="minorEastAsia"/>
          <w:color w:val="auto"/>
          <w:sz w:val="21"/>
          <w:szCs w:val="21"/>
          <w:lang w:eastAsia="zh"/>
          <w:woUserID w:val="0"/>
        </w:rPr>
        <w:t>拆除</w:t>
      </w:r>
      <w:r>
        <w:rPr>
          <w:rFonts w:hint="eastAsia" w:asciiTheme="minorEastAsia" w:hAnsiTheme="minorEastAsia" w:eastAsiaTheme="minorEastAsia"/>
          <w:color w:val="auto"/>
          <w:sz w:val="21"/>
          <w:szCs w:val="21"/>
        </w:rPr>
        <w:t>位置应低于</w:t>
      </w:r>
      <w:r>
        <w:rPr>
          <w:rFonts w:hint="eastAsia" w:asciiTheme="minorEastAsia" w:hAnsiTheme="minorEastAsia" w:eastAsiaTheme="minorEastAsia"/>
          <w:color w:val="auto"/>
          <w:sz w:val="21"/>
          <w:szCs w:val="21"/>
          <w:lang w:val="en-US" w:eastAsia="zh-CN"/>
        </w:rPr>
        <w:t>推移</w:t>
      </w:r>
      <w:r>
        <w:rPr>
          <w:rFonts w:hint="eastAsia" w:asciiTheme="minorEastAsia" w:hAnsiTheme="minorEastAsia"/>
          <w:szCs w:val="21"/>
        </w:rPr>
        <w:t>梁底</w:t>
      </w:r>
      <w:r>
        <w:rPr>
          <w:rFonts w:hint="eastAsia" w:asciiTheme="minorEastAsia" w:hAnsiTheme="minorEastAsia" w:eastAsiaTheme="minorEastAsia"/>
          <w:color w:val="auto"/>
          <w:sz w:val="21"/>
          <w:szCs w:val="21"/>
          <w:lang w:val="en-US" w:eastAsia="zh-CN"/>
        </w:rPr>
        <w:t>面标高</w:t>
      </w:r>
      <w:r>
        <w:rPr>
          <w:rFonts w:hint="eastAsia" w:asciiTheme="minorEastAsia" w:hAnsiTheme="minorEastAsia" w:eastAsiaTheme="minorEastAsia"/>
          <w:color w:val="auto"/>
          <w:sz w:val="21"/>
          <w:szCs w:val="21"/>
        </w:rPr>
        <w:t>100mm。</w:t>
      </w:r>
    </w:p>
    <w:p w14:paraId="007CD814">
      <w:pPr>
        <w:spacing w:line="360" w:lineRule="auto"/>
        <w:ind w:firstLine="0" w:firstLineChars="0"/>
        <w:rPr>
          <w:rFonts w:hint="eastAsia" w:asciiTheme="minorEastAsia" w:hAnsiTheme="minorEastAsia" w:eastAsiaTheme="minorEastAsia"/>
          <w:color w:val="auto"/>
          <w:sz w:val="21"/>
          <w:szCs w:val="21"/>
        </w:rPr>
      </w:pPr>
      <w:r>
        <w:rPr>
          <w:rFonts w:hint="eastAsia" w:asciiTheme="minorEastAsia" w:hAnsiTheme="minorEastAsia" w:eastAsiaTheme="minorEastAsia"/>
          <w:b/>
          <w:bCs/>
          <w:color w:val="auto"/>
          <w:sz w:val="21"/>
          <w:szCs w:val="21"/>
          <w:lang w:eastAsia="zh"/>
        </w:rPr>
        <w:t>5</w:t>
      </w:r>
      <w:r>
        <w:rPr>
          <w:rFonts w:hint="eastAsia" w:asciiTheme="minorEastAsia" w:hAnsiTheme="minorEastAsia" w:eastAsiaTheme="minorEastAsia"/>
          <w:b/>
          <w:bCs/>
          <w:color w:val="auto"/>
          <w:sz w:val="21"/>
          <w:szCs w:val="21"/>
        </w:rPr>
        <w:t>.3.</w:t>
      </w:r>
      <w:r>
        <w:rPr>
          <w:rFonts w:hint="eastAsia" w:asciiTheme="minorEastAsia" w:hAnsiTheme="minorEastAsia" w:eastAsiaTheme="minorEastAsia"/>
          <w:b/>
          <w:bCs/>
          <w:color w:val="auto"/>
          <w:sz w:val="21"/>
          <w:szCs w:val="21"/>
          <w:lang w:eastAsia="zh"/>
          <w:woUserID w:val="0"/>
        </w:rPr>
        <w:t>4</w:t>
      </w:r>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lang w:eastAsia="zh"/>
          <w:woUserID w:val="0"/>
        </w:rPr>
        <w:t>应根据拆除体积的大小选择合适的拆除方案，优先选择振动小、拆除面平整、精度高的拆除工艺，减小对结构的影响</w:t>
      </w:r>
      <w:r>
        <w:rPr>
          <w:rFonts w:hint="eastAsia" w:asciiTheme="minorEastAsia" w:hAnsiTheme="minorEastAsia" w:eastAsiaTheme="minorEastAsia"/>
          <w:color w:val="auto"/>
          <w:sz w:val="21"/>
          <w:szCs w:val="21"/>
        </w:rPr>
        <w:t>。</w:t>
      </w:r>
    </w:p>
    <w:p w14:paraId="45CD1625">
      <w:pPr>
        <w:spacing w:line="360" w:lineRule="auto"/>
        <w:ind w:firstLine="0" w:firstLineChars="0"/>
        <w:rPr>
          <w:rFonts w:hint="eastAsia" w:asciiTheme="minorEastAsia" w:hAnsiTheme="minorEastAsia" w:eastAsiaTheme="minorEastAsia"/>
          <w:color w:val="auto"/>
          <w:sz w:val="21"/>
          <w:szCs w:val="21"/>
          <w:lang w:eastAsia="zh"/>
          <w:woUserID w:val="3"/>
        </w:rPr>
      </w:pPr>
      <w:r>
        <w:rPr>
          <w:rFonts w:hint="eastAsia" w:asciiTheme="minorEastAsia" w:hAnsiTheme="minorEastAsia" w:eastAsiaTheme="minorEastAsia"/>
          <w:b/>
          <w:bCs/>
          <w:color w:val="auto"/>
          <w:sz w:val="21"/>
          <w:szCs w:val="21"/>
          <w:lang w:eastAsia="zh"/>
          <w:woUserID w:val="3"/>
        </w:rPr>
        <w:t>5.3.5</w:t>
      </w:r>
      <w:r>
        <w:rPr>
          <w:rFonts w:hint="eastAsia" w:asciiTheme="minorEastAsia" w:hAnsiTheme="minorEastAsia" w:eastAsiaTheme="minorEastAsia"/>
          <w:color w:val="auto"/>
          <w:sz w:val="21"/>
          <w:szCs w:val="21"/>
          <w:lang w:val="en-US" w:eastAsia="zh-CN"/>
          <w:woUserID w:val="1"/>
        </w:rPr>
        <w:t xml:space="preserve">  </w:t>
      </w:r>
      <w:r>
        <w:rPr>
          <w:rFonts w:hint="eastAsia" w:asciiTheme="minorEastAsia" w:hAnsiTheme="minorEastAsia" w:eastAsiaTheme="minorEastAsia"/>
          <w:color w:val="auto"/>
          <w:sz w:val="21"/>
          <w:szCs w:val="21"/>
          <w:lang w:eastAsia="zh"/>
          <w:woUserID w:val="3"/>
        </w:rPr>
        <w:t>应根据拆除范围和深度，对拆除区域做出标识，评估旧基础的特点和材质，了解基础的结构形式、配筋情况等，考察周边环境，确定拆除作业对邻近设施的影响。</w:t>
      </w:r>
    </w:p>
    <w:p w14:paraId="1BA36591">
      <w:pPr>
        <w:spacing w:line="360" w:lineRule="auto"/>
        <w:ind w:firstLine="0" w:firstLineChars="0"/>
        <w:rPr>
          <w:rFonts w:hint="eastAsia" w:asciiTheme="minorEastAsia" w:hAnsiTheme="minorEastAsia" w:eastAsiaTheme="minorEastAsia"/>
          <w:color w:val="auto"/>
          <w:sz w:val="21"/>
          <w:szCs w:val="21"/>
          <w:lang w:eastAsia="zh"/>
          <w:woUserID w:val="3"/>
        </w:rPr>
      </w:pPr>
      <w:r>
        <w:rPr>
          <w:rFonts w:hint="eastAsia" w:asciiTheme="minorEastAsia" w:hAnsiTheme="minorEastAsia" w:eastAsiaTheme="minorEastAsia"/>
          <w:b/>
          <w:bCs/>
          <w:color w:val="auto"/>
          <w:sz w:val="21"/>
          <w:szCs w:val="21"/>
          <w:lang w:eastAsia="zh"/>
          <w:woUserID w:val="3"/>
        </w:rPr>
        <w:t>5.3.6</w:t>
      </w:r>
      <w:r>
        <w:rPr>
          <w:rFonts w:hint="eastAsia" w:asciiTheme="minorEastAsia" w:hAnsiTheme="minorEastAsia" w:eastAsiaTheme="minorEastAsia"/>
          <w:color w:val="auto"/>
          <w:sz w:val="21"/>
          <w:szCs w:val="21"/>
          <w:lang w:val="en-US" w:eastAsia="zh-CN"/>
          <w:woUserID w:val="1"/>
        </w:rPr>
        <w:t xml:space="preserve">  </w:t>
      </w:r>
      <w:r>
        <w:rPr>
          <w:rFonts w:hint="eastAsia" w:asciiTheme="minorEastAsia" w:hAnsiTheme="minorEastAsia" w:eastAsiaTheme="minorEastAsia"/>
          <w:color w:val="auto"/>
          <w:sz w:val="21"/>
          <w:szCs w:val="21"/>
          <w:lang w:eastAsia="zh"/>
          <w:woUserID w:val="3"/>
        </w:rPr>
        <w:t>应选择有经验的工人及机械师进行拆除作业，拆除过程应由专人进行指挥、监督。</w:t>
      </w:r>
    </w:p>
    <w:p w14:paraId="0EAFF9B4">
      <w:pPr>
        <w:spacing w:line="360" w:lineRule="auto"/>
        <w:ind w:firstLine="0" w:firstLineChars="0"/>
        <w:rPr>
          <w:rFonts w:hint="eastAsia" w:asciiTheme="minorEastAsia" w:hAnsiTheme="minorEastAsia" w:eastAsiaTheme="minorEastAsia"/>
          <w:color w:val="auto"/>
          <w:sz w:val="21"/>
          <w:szCs w:val="21"/>
          <w:lang w:eastAsia="zh"/>
          <w:woUserID w:val="3"/>
        </w:rPr>
      </w:pPr>
      <w:r>
        <w:rPr>
          <w:rFonts w:hint="eastAsia" w:asciiTheme="minorEastAsia" w:hAnsiTheme="minorEastAsia" w:eastAsiaTheme="minorEastAsia"/>
          <w:b/>
          <w:bCs/>
          <w:color w:val="auto"/>
          <w:sz w:val="21"/>
          <w:szCs w:val="21"/>
          <w:lang w:eastAsia="zh"/>
          <w:woUserID w:val="3"/>
        </w:rPr>
        <w:t>5.3.7</w:t>
      </w:r>
      <w:r>
        <w:rPr>
          <w:rFonts w:hint="eastAsia" w:asciiTheme="minorEastAsia" w:hAnsiTheme="minorEastAsia" w:eastAsiaTheme="minorEastAsia"/>
          <w:color w:val="auto"/>
          <w:sz w:val="21"/>
          <w:szCs w:val="21"/>
          <w:lang w:val="en-US" w:eastAsia="zh-CN"/>
          <w:woUserID w:val="1"/>
        </w:rPr>
        <w:t xml:space="preserve">  </w:t>
      </w:r>
      <w:r>
        <w:rPr>
          <w:rFonts w:hint="eastAsia" w:asciiTheme="minorEastAsia" w:hAnsiTheme="minorEastAsia" w:eastAsiaTheme="minorEastAsia"/>
          <w:color w:val="auto"/>
          <w:sz w:val="21"/>
          <w:szCs w:val="21"/>
          <w:lang w:eastAsia="zh"/>
          <w:woUserID w:val="3"/>
        </w:rPr>
        <w:t>拆除区域周围应设置警示标志和防护栏，防止无关人员进入。拆除前应制定应急预案，准备必要的急救设备和药品。</w:t>
      </w:r>
    </w:p>
    <w:p w14:paraId="03399B79">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firstLineChars="0"/>
        <w:jc w:val="both"/>
        <w:rPr>
          <w:rFonts w:hint="eastAsia" w:asciiTheme="minorEastAsia" w:hAnsiTheme="minorEastAsia" w:eastAsiaTheme="minorEastAsia"/>
          <w:color w:val="auto"/>
          <w:sz w:val="21"/>
          <w:szCs w:val="21"/>
          <w:lang w:eastAsia="zh"/>
          <w:woUserID w:val="3"/>
        </w:rPr>
      </w:pPr>
      <w:r>
        <w:rPr>
          <w:rFonts w:hint="eastAsia" w:asciiTheme="minorEastAsia" w:hAnsiTheme="minorEastAsia" w:eastAsiaTheme="minorEastAsia"/>
          <w:b/>
          <w:bCs/>
          <w:color w:val="auto"/>
          <w:sz w:val="21"/>
          <w:szCs w:val="21"/>
          <w:lang w:eastAsia="zh"/>
          <w:woUserID w:val="3"/>
        </w:rPr>
        <w:t>5.3.8</w:t>
      </w:r>
      <w:r>
        <w:rPr>
          <w:rFonts w:hint="eastAsia" w:asciiTheme="minorEastAsia" w:hAnsiTheme="minorEastAsia" w:eastAsiaTheme="minorEastAsia"/>
          <w:color w:val="auto"/>
          <w:sz w:val="21"/>
          <w:szCs w:val="21"/>
          <w:lang w:val="en-US" w:eastAsia="zh-CN"/>
          <w:woUserID w:val="1"/>
        </w:rPr>
        <w:t xml:space="preserve">  </w:t>
      </w:r>
      <w:r>
        <w:rPr>
          <w:rFonts w:hint="eastAsia" w:asciiTheme="minorEastAsia" w:hAnsiTheme="minorEastAsia" w:eastAsiaTheme="minorEastAsia"/>
          <w:color w:val="auto"/>
          <w:sz w:val="21"/>
          <w:szCs w:val="21"/>
          <w:lang w:eastAsia="zh"/>
          <w:woUserID w:val="3"/>
        </w:rPr>
        <w:t>如果设备基础与机械设备或其他构筑物有连接，应先切断这些连接。避免拆除过程对周围构筑物造成影响。</w:t>
      </w:r>
    </w:p>
    <w:p w14:paraId="21525201">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both"/>
        <w:rPr>
          <w:rFonts w:hint="eastAsia" w:cs="Times New Roman" w:asciiTheme="minorEastAsia" w:hAnsiTheme="minorEastAsia" w:eastAsiaTheme="minorEastAsia"/>
          <w:color w:val="auto"/>
          <w:sz w:val="21"/>
          <w:szCs w:val="21"/>
          <w:lang w:eastAsia="zh"/>
          <w:woUserID w:val="3"/>
        </w:rPr>
      </w:pPr>
      <w:r>
        <w:rPr>
          <w:rFonts w:hint="eastAsia" w:asciiTheme="minorEastAsia" w:hAnsiTheme="minorEastAsia" w:eastAsiaTheme="minorEastAsia"/>
          <w:b/>
          <w:bCs/>
          <w:color w:val="auto"/>
          <w:sz w:val="21"/>
          <w:szCs w:val="21"/>
          <w:lang w:eastAsia="zh"/>
          <w:woUserID w:val="3"/>
        </w:rPr>
        <w:t>5.3.9</w:t>
      </w:r>
      <w:r>
        <w:rPr>
          <w:rFonts w:hint="eastAsia" w:asciiTheme="minorEastAsia" w:hAnsiTheme="minorEastAsia" w:eastAsiaTheme="minorEastAsia"/>
          <w:color w:val="auto"/>
          <w:sz w:val="21"/>
          <w:szCs w:val="21"/>
          <w:lang w:val="en-US" w:eastAsia="zh-CN"/>
          <w:woUserID w:val="1"/>
        </w:rPr>
        <w:t xml:space="preserve">  </w:t>
      </w:r>
      <w:r>
        <w:rPr>
          <w:rFonts w:hint="eastAsia" w:asciiTheme="minorEastAsia" w:hAnsiTheme="minorEastAsia" w:eastAsiaTheme="minorEastAsia"/>
          <w:color w:val="auto"/>
          <w:sz w:val="21"/>
          <w:szCs w:val="21"/>
          <w:lang w:eastAsia="zh"/>
          <w:woUserID w:val="3"/>
        </w:rPr>
        <w:t>拆除时应采取相应的降噪、降尘措施，</w:t>
      </w:r>
      <w:r>
        <w:rPr>
          <w:rFonts w:hint="eastAsia" w:cs="Times New Roman" w:asciiTheme="minorEastAsia" w:hAnsiTheme="minorEastAsia" w:eastAsiaTheme="minorEastAsia"/>
          <w:i w:val="0"/>
          <w:iCs w:val="0"/>
          <w:caps w:val="0"/>
          <w:color w:val="auto"/>
          <w:spacing w:val="0"/>
          <w:sz w:val="21"/>
          <w:szCs w:val="21"/>
          <w:shd w:val="clear" w:fill="auto"/>
          <w:lang w:eastAsia="zh"/>
          <w:woUserID w:val="3"/>
        </w:rPr>
        <w:t>拆除后的废料运输到指定地点进行堆放或处理。</w:t>
      </w:r>
    </w:p>
    <w:p w14:paraId="73657AFC">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firstLineChars="0"/>
        <w:jc w:val="both"/>
        <w:rPr>
          <w:rFonts w:hint="eastAsia" w:asciiTheme="minorEastAsia" w:hAnsiTheme="minorEastAsia" w:eastAsiaTheme="minorEastAsia"/>
          <w:b/>
          <w:bCs/>
          <w:color w:val="auto"/>
          <w:sz w:val="21"/>
          <w:szCs w:val="21"/>
          <w:lang w:eastAsia="zh"/>
          <w:woUserID w:val="3"/>
        </w:rPr>
      </w:pPr>
      <w:r>
        <w:rPr>
          <w:rFonts w:hint="eastAsia" w:cs="Times New Roman" w:asciiTheme="minorEastAsia" w:hAnsiTheme="minorEastAsia" w:eastAsiaTheme="minorEastAsia"/>
          <w:i w:val="0"/>
          <w:iCs w:val="0"/>
          <w:caps w:val="0"/>
          <w:color w:val="auto"/>
          <w:spacing w:val="0"/>
          <w:sz w:val="21"/>
          <w:szCs w:val="21"/>
          <w:shd w:val="clear" w:fill="auto"/>
          <w:lang w:eastAsia="zh"/>
          <w:woUserID w:val="3"/>
        </w:rPr>
        <w:t>避免随意堆放和丢弃废料，造成环境污染。</w:t>
      </w:r>
    </w:p>
    <w:p w14:paraId="67C993E4">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firstLineChars="0"/>
        <w:jc w:val="both"/>
        <w:rPr>
          <w:rFonts w:hint="eastAsia" w:asciiTheme="minorEastAsia" w:hAnsiTheme="minorEastAsia" w:eastAsiaTheme="minorEastAsia"/>
          <w:color w:val="auto"/>
          <w:sz w:val="21"/>
          <w:szCs w:val="21"/>
          <w:lang w:eastAsia="zh"/>
          <w:woUserID w:val="3"/>
        </w:rPr>
      </w:pPr>
      <w:r>
        <w:rPr>
          <w:rFonts w:hint="eastAsia" w:asciiTheme="minorEastAsia" w:hAnsiTheme="minorEastAsia" w:eastAsiaTheme="minorEastAsia"/>
          <w:b/>
          <w:bCs/>
          <w:color w:val="auto"/>
          <w:sz w:val="21"/>
          <w:szCs w:val="21"/>
          <w:lang w:eastAsia="zh"/>
          <w:woUserID w:val="3"/>
        </w:rPr>
        <w:t>5.3.10</w:t>
      </w:r>
      <w:r>
        <w:rPr>
          <w:rFonts w:hint="eastAsia" w:asciiTheme="minorEastAsia" w:hAnsiTheme="minorEastAsia" w:eastAsiaTheme="minorEastAsia"/>
          <w:color w:val="auto"/>
          <w:sz w:val="21"/>
          <w:szCs w:val="21"/>
          <w:lang w:val="en-US" w:eastAsia="zh-CN"/>
          <w:woUserID w:val="1"/>
        </w:rPr>
        <w:t xml:space="preserve">  </w:t>
      </w:r>
      <w:r>
        <w:rPr>
          <w:rFonts w:hint="eastAsia" w:asciiTheme="minorEastAsia" w:hAnsiTheme="minorEastAsia" w:eastAsiaTheme="minorEastAsia"/>
          <w:color w:val="auto"/>
          <w:sz w:val="21"/>
          <w:szCs w:val="21"/>
          <w:lang w:eastAsia="zh"/>
          <w:woUserID w:val="3"/>
        </w:rPr>
        <w:t>新基础浇筑前，</w:t>
      </w:r>
      <w:r>
        <w:rPr>
          <w:rFonts w:hint="eastAsia" w:cs="Times New Roman" w:asciiTheme="minorEastAsia" w:hAnsiTheme="minorEastAsia" w:eastAsiaTheme="minorEastAsia"/>
          <w:i w:val="0"/>
          <w:iCs w:val="0"/>
          <w:caps w:val="0"/>
          <w:color w:val="auto"/>
          <w:spacing w:val="0"/>
          <w:sz w:val="21"/>
          <w:szCs w:val="21"/>
          <w:shd w:val="clear" w:fill="auto"/>
          <w:lang w:eastAsia="zh"/>
          <w:woUserID w:val="3"/>
        </w:rPr>
        <w:t>对旧基础需要结合的表面进行人工拉毛、剔毛处理，使表面的浮浆或者松散部分剔除，露出石子粗骨料。然后清洗冲洗干净，提前润湿，当再次浇筑商品混凝土时可刷素水泥浆一道以增强咬合力。</w:t>
      </w:r>
    </w:p>
    <w:p w14:paraId="20FA1651">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firstLineChars="0"/>
        <w:jc w:val="both"/>
        <w:rPr>
          <w:rFonts w:hint="eastAsia" w:asciiTheme="minorEastAsia" w:hAnsiTheme="minorEastAsia" w:eastAsiaTheme="minorEastAsia"/>
          <w:color w:val="auto"/>
          <w:sz w:val="21"/>
          <w:szCs w:val="21"/>
          <w:lang w:eastAsia="zh"/>
          <w:woUserID w:val="3"/>
        </w:rPr>
      </w:pPr>
      <w:r>
        <w:rPr>
          <w:rFonts w:hint="eastAsia" w:cs="Times New Roman" w:asciiTheme="minorEastAsia" w:hAnsiTheme="minorEastAsia" w:eastAsiaTheme="minorEastAsia"/>
          <w:b/>
          <w:bCs/>
          <w:i w:val="0"/>
          <w:iCs w:val="0"/>
          <w:caps w:val="0"/>
          <w:color w:val="auto"/>
          <w:spacing w:val="0"/>
          <w:sz w:val="21"/>
          <w:szCs w:val="21"/>
          <w:shd w:val="clear" w:fill="auto"/>
          <w:lang w:eastAsia="zh"/>
          <w:woUserID w:val="3"/>
        </w:rPr>
        <w:t>5.3.11</w:t>
      </w:r>
      <w:r>
        <w:rPr>
          <w:rFonts w:hint="eastAsia" w:asciiTheme="minorEastAsia" w:hAnsiTheme="minorEastAsia" w:eastAsiaTheme="minorEastAsia"/>
          <w:color w:val="auto"/>
          <w:sz w:val="21"/>
          <w:szCs w:val="21"/>
          <w:lang w:val="en-US" w:eastAsia="zh-CN"/>
          <w:woUserID w:val="1"/>
        </w:rPr>
        <w:t xml:space="preserve">  </w:t>
      </w:r>
      <w:r>
        <w:rPr>
          <w:rFonts w:hint="eastAsia" w:cs="Times New Roman" w:asciiTheme="minorEastAsia" w:hAnsiTheme="minorEastAsia" w:eastAsiaTheme="minorEastAsia"/>
          <w:i w:val="0"/>
          <w:iCs w:val="0"/>
          <w:caps w:val="0"/>
          <w:color w:val="auto"/>
          <w:spacing w:val="0"/>
          <w:sz w:val="21"/>
          <w:szCs w:val="21"/>
          <w:shd w:val="clear" w:fill="auto"/>
          <w:lang w:eastAsia="zh"/>
          <w:woUserID w:val="3"/>
        </w:rPr>
        <w:t>新旧基础应采取新旧钢筋连接或植筋等方案对新旧混凝土接茬面进行加固，确保混凝土基础的整体性及强度。</w:t>
      </w:r>
    </w:p>
    <w:p w14:paraId="7AAD1473">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firstLineChars="0"/>
        <w:jc w:val="both"/>
        <w:rPr>
          <w:rFonts w:hint="eastAsia" w:asciiTheme="minorEastAsia" w:hAnsiTheme="minorEastAsia" w:eastAsiaTheme="minorEastAsia"/>
          <w:color w:val="auto"/>
          <w:sz w:val="21"/>
          <w:szCs w:val="21"/>
          <w:lang w:eastAsia="zh"/>
          <w:woUserID w:val="3"/>
        </w:rPr>
      </w:pPr>
      <w:r>
        <w:rPr>
          <w:rFonts w:hint="eastAsia" w:cs="Times New Roman" w:asciiTheme="minorEastAsia" w:hAnsiTheme="minorEastAsia" w:eastAsiaTheme="minorEastAsia"/>
          <w:b/>
          <w:bCs/>
          <w:i w:val="0"/>
          <w:iCs w:val="0"/>
          <w:caps w:val="0"/>
          <w:color w:val="auto"/>
          <w:spacing w:val="0"/>
          <w:sz w:val="21"/>
          <w:szCs w:val="21"/>
          <w:shd w:val="clear" w:fill="auto"/>
          <w:lang w:eastAsia="zh"/>
          <w:woUserID w:val="3"/>
        </w:rPr>
        <w:t>5.3.12</w:t>
      </w:r>
      <w:r>
        <w:rPr>
          <w:rFonts w:hint="eastAsia" w:asciiTheme="minorEastAsia" w:hAnsiTheme="minorEastAsia" w:eastAsiaTheme="minorEastAsia"/>
          <w:color w:val="auto"/>
          <w:sz w:val="21"/>
          <w:szCs w:val="21"/>
          <w:lang w:val="en-US" w:eastAsia="zh-CN"/>
          <w:woUserID w:val="1"/>
        </w:rPr>
        <w:t xml:space="preserve">  </w:t>
      </w:r>
      <w:r>
        <w:rPr>
          <w:rFonts w:hint="eastAsia" w:cs="Times New Roman" w:asciiTheme="minorEastAsia" w:hAnsiTheme="minorEastAsia" w:eastAsiaTheme="minorEastAsia"/>
          <w:i w:val="0"/>
          <w:iCs w:val="0"/>
          <w:caps w:val="0"/>
          <w:color w:val="auto"/>
          <w:spacing w:val="0"/>
          <w:sz w:val="21"/>
          <w:szCs w:val="21"/>
          <w:shd w:val="clear" w:fill="auto"/>
          <w:lang w:eastAsia="zh"/>
          <w:woUserID w:val="3"/>
        </w:rPr>
        <w:t>新基础利用旧基础钢筋时，旧基础钢筋的调直与切割应使用冷切割的方案，严禁使用高温调直、切割钢筋。</w:t>
      </w:r>
    </w:p>
    <w:p w14:paraId="34B395F1">
      <w:pPr>
        <w:keepNext w:val="0"/>
        <w:keepLines w:val="0"/>
        <w:widowControl w:val="0"/>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firstLineChars="0"/>
        <w:jc w:val="both"/>
        <w:rPr>
          <w:rFonts w:hint="eastAsia" w:asciiTheme="minorEastAsia" w:hAnsiTheme="minorEastAsia" w:eastAsiaTheme="minorEastAsia"/>
          <w:color w:val="auto"/>
          <w:sz w:val="21"/>
          <w:szCs w:val="21"/>
          <w:lang w:eastAsia="zh"/>
          <w:woUserID w:val="3"/>
        </w:rPr>
      </w:pPr>
      <w:r>
        <w:rPr>
          <w:rFonts w:hint="eastAsia" w:cs="Times New Roman" w:asciiTheme="minorEastAsia" w:hAnsiTheme="minorEastAsia" w:eastAsiaTheme="minorEastAsia"/>
          <w:b/>
          <w:bCs/>
          <w:i w:val="0"/>
          <w:iCs w:val="0"/>
          <w:caps w:val="0"/>
          <w:color w:val="auto"/>
          <w:spacing w:val="0"/>
          <w:sz w:val="21"/>
          <w:szCs w:val="21"/>
          <w:shd w:val="clear" w:fill="auto"/>
          <w:lang w:eastAsia="zh"/>
          <w:woUserID w:val="3"/>
        </w:rPr>
        <w:t>5.3.13</w:t>
      </w:r>
      <w:r>
        <w:rPr>
          <w:rFonts w:hint="eastAsia" w:asciiTheme="minorEastAsia" w:hAnsiTheme="minorEastAsia" w:eastAsiaTheme="minorEastAsia"/>
          <w:color w:val="auto"/>
          <w:sz w:val="21"/>
          <w:szCs w:val="21"/>
          <w:lang w:val="en-US" w:eastAsia="zh-CN"/>
          <w:woUserID w:val="1"/>
        </w:rPr>
        <w:t xml:space="preserve">  </w:t>
      </w:r>
      <w:r>
        <w:rPr>
          <w:rFonts w:hint="eastAsia" w:cs="Times New Roman" w:asciiTheme="minorEastAsia" w:hAnsiTheme="minorEastAsia" w:eastAsiaTheme="minorEastAsia"/>
          <w:i w:val="0"/>
          <w:iCs w:val="0"/>
          <w:caps w:val="0"/>
          <w:color w:val="auto"/>
          <w:spacing w:val="0"/>
          <w:sz w:val="21"/>
          <w:szCs w:val="21"/>
          <w:shd w:val="clear" w:fill="auto"/>
          <w:lang w:eastAsia="zh"/>
          <w:woUserID w:val="3"/>
        </w:rPr>
        <w:t>旧基础拆除完成后应对接茬部位进行质量验收，验收内容包括接茬面的清洁度、粗糙度、钢筋的锚固情况等，验收合格后方能进行下道工序施工。</w:t>
      </w:r>
    </w:p>
    <w:p w14:paraId="29548A84">
      <w:pPr>
        <w:spacing w:line="360" w:lineRule="auto"/>
        <w:ind w:firstLine="0" w:firstLineChars="0"/>
        <w:rPr>
          <w:rFonts w:hint="eastAsia" w:cs="Times New Roman" w:asciiTheme="minorEastAsia" w:hAnsiTheme="minorEastAsia" w:eastAsiaTheme="minorEastAsia"/>
          <w:i w:val="0"/>
          <w:iCs w:val="0"/>
          <w:caps w:val="0"/>
          <w:color w:val="auto"/>
          <w:spacing w:val="0"/>
          <w:sz w:val="21"/>
          <w:szCs w:val="21"/>
          <w:shd w:val="clear" w:fill="auto"/>
          <w:lang w:eastAsia="zh"/>
          <w:woUserID w:val="3"/>
        </w:rPr>
      </w:pPr>
      <w:r>
        <w:rPr>
          <w:rFonts w:hint="eastAsia" w:asciiTheme="minorEastAsia" w:hAnsiTheme="minorEastAsia" w:eastAsiaTheme="minorEastAsia"/>
          <w:b/>
          <w:bCs/>
          <w:color w:val="auto"/>
          <w:sz w:val="21"/>
          <w:szCs w:val="21"/>
          <w:lang w:eastAsia="zh"/>
          <w:woUserID w:val="3"/>
        </w:rPr>
        <w:t>5.3.14</w:t>
      </w:r>
      <w:r>
        <w:rPr>
          <w:rFonts w:hint="eastAsia" w:asciiTheme="minorEastAsia" w:hAnsiTheme="minorEastAsia" w:eastAsiaTheme="minorEastAsia"/>
          <w:color w:val="auto"/>
          <w:sz w:val="21"/>
          <w:szCs w:val="21"/>
          <w:lang w:val="en-US" w:eastAsia="zh-CN"/>
          <w:woUserID w:val="1"/>
        </w:rPr>
        <w:t xml:space="preserve">  </w:t>
      </w:r>
      <w:r>
        <w:rPr>
          <w:rFonts w:hint="eastAsia" w:asciiTheme="minorEastAsia" w:hAnsiTheme="minorEastAsia" w:eastAsiaTheme="minorEastAsia"/>
          <w:color w:val="auto"/>
          <w:sz w:val="21"/>
          <w:szCs w:val="21"/>
          <w:lang w:eastAsia="zh"/>
          <w:woUserID w:val="3"/>
        </w:rPr>
        <w:t>新基础浇筑完成后应对接茬部位进行重点养护，</w:t>
      </w:r>
      <w:r>
        <w:rPr>
          <w:rFonts w:hint="eastAsia" w:cs="Times New Roman" w:asciiTheme="minorEastAsia" w:hAnsiTheme="minorEastAsia" w:eastAsiaTheme="minorEastAsia"/>
          <w:i w:val="0"/>
          <w:iCs w:val="0"/>
          <w:caps w:val="0"/>
          <w:color w:val="auto"/>
          <w:spacing w:val="0"/>
          <w:sz w:val="21"/>
          <w:szCs w:val="21"/>
          <w:shd w:val="clear" w:fill="auto"/>
          <w:lang w:eastAsia="zh"/>
          <w:woUserID w:val="3"/>
        </w:rPr>
        <w:t>养护时间应根据混凝土强度等级和气候条件确定，一般不少于7天。</w:t>
      </w:r>
    </w:p>
    <w:p w14:paraId="4D3EB7AA">
      <w:pPr>
        <w:spacing w:line="360" w:lineRule="auto"/>
        <w:ind w:firstLine="0" w:firstLineChars="0"/>
        <w:rPr>
          <w:rFonts w:hint="eastAsia" w:cs="Times New Roman" w:asciiTheme="minorEastAsia" w:hAnsiTheme="minorEastAsia" w:eastAsiaTheme="minorEastAsia"/>
          <w:i w:val="0"/>
          <w:iCs w:val="0"/>
          <w:caps w:val="0"/>
          <w:color w:val="auto"/>
          <w:spacing w:val="0"/>
          <w:sz w:val="21"/>
          <w:szCs w:val="21"/>
          <w:shd w:val="clear" w:fill="auto"/>
          <w:lang w:eastAsia="zh"/>
          <w:woUserID w:val="3"/>
        </w:rPr>
      </w:pPr>
      <w:r>
        <w:rPr>
          <w:rFonts w:hint="eastAsia" w:cs="Times New Roman" w:asciiTheme="minorEastAsia" w:hAnsiTheme="minorEastAsia" w:eastAsiaTheme="minorEastAsia"/>
          <w:b/>
          <w:bCs/>
          <w:i w:val="0"/>
          <w:iCs w:val="0"/>
          <w:caps w:val="0"/>
          <w:color w:val="auto"/>
          <w:spacing w:val="0"/>
          <w:sz w:val="21"/>
          <w:szCs w:val="21"/>
          <w:shd w:val="clear" w:fill="auto"/>
          <w:lang w:eastAsia="zh"/>
          <w:woUserID w:val="3"/>
        </w:rPr>
        <w:t>5.3.15</w:t>
      </w:r>
      <w:r>
        <w:rPr>
          <w:rFonts w:hint="eastAsia" w:asciiTheme="minorEastAsia" w:hAnsiTheme="minorEastAsia" w:eastAsiaTheme="minorEastAsia"/>
          <w:color w:val="auto"/>
          <w:sz w:val="21"/>
          <w:szCs w:val="21"/>
          <w:lang w:val="en-US" w:eastAsia="zh-CN"/>
          <w:woUserID w:val="1"/>
        </w:rPr>
        <w:t xml:space="preserve">  </w:t>
      </w:r>
      <w:r>
        <w:rPr>
          <w:rFonts w:hint="eastAsia" w:cs="Times New Roman" w:asciiTheme="minorEastAsia" w:hAnsiTheme="minorEastAsia" w:eastAsiaTheme="minorEastAsia"/>
          <w:i w:val="0"/>
          <w:iCs w:val="0"/>
          <w:caps w:val="0"/>
          <w:color w:val="auto"/>
          <w:spacing w:val="0"/>
          <w:sz w:val="21"/>
          <w:szCs w:val="21"/>
          <w:shd w:val="clear" w:fill="auto"/>
          <w:lang w:eastAsia="zh"/>
          <w:woUserID w:val="3"/>
        </w:rPr>
        <w:t>对于潮湿环境下的混凝土基础，应在新旧接茬部位采取防水措施，提高整体结构的稳定性和耐久性。</w:t>
      </w:r>
    </w:p>
    <w:p w14:paraId="7BCB2177">
      <w:pPr>
        <w:keepNext w:val="0"/>
        <w:keepLines w:val="0"/>
        <w:spacing w:line="360" w:lineRule="auto"/>
        <w:jc w:val="both"/>
        <w:outlineLvl w:val="9"/>
        <w:rPr>
          <w:rFonts w:asciiTheme="minorEastAsia" w:hAnsiTheme="minorEastAsia" w:eastAsiaTheme="minorEastAsia"/>
          <w:color w:val="000000" w:themeColor="text1"/>
          <w:sz w:val="28"/>
          <w:szCs w:val="28"/>
          <w14:textFill>
            <w14:solidFill>
              <w14:schemeClr w14:val="tx1"/>
            </w14:solidFill>
          </w14:textFill>
        </w:rPr>
      </w:pPr>
      <w:r>
        <w:rPr>
          <w:rFonts w:hint="eastAsia" w:cs="Times New Roman" w:asciiTheme="minorEastAsia" w:hAnsiTheme="minorEastAsia" w:eastAsiaTheme="minorEastAsia"/>
          <w:b/>
          <w:bCs/>
          <w:color w:val="auto"/>
          <w:kern w:val="2"/>
          <w:sz w:val="21"/>
          <w:szCs w:val="21"/>
          <w:lang w:val="en-US" w:eastAsia="zh" w:bidi="ar"/>
          <w:woUserID w:val="1"/>
        </w:rPr>
        <w:t>5.3.16</w:t>
      </w:r>
      <w:r>
        <w:rPr>
          <w:rFonts w:hint="eastAsia" w:cs="Times New Roman" w:asciiTheme="minorEastAsia" w:hAnsiTheme="minorEastAsia" w:eastAsiaTheme="minorEastAsia"/>
          <w:color w:val="auto"/>
          <w:kern w:val="2"/>
          <w:sz w:val="21"/>
          <w:szCs w:val="21"/>
          <w:lang w:val="en-US" w:eastAsia="zh" w:bidi="ar"/>
          <w:woUserID w:val="1"/>
        </w:rPr>
        <w:t xml:space="preserve"> </w:t>
      </w:r>
      <w:r>
        <w:rPr>
          <w:rFonts w:hint="eastAsia" w:cs="Times New Roman" w:asciiTheme="minorEastAsia" w:hAnsiTheme="minorEastAsia" w:eastAsiaTheme="minorEastAsia"/>
          <w:color w:val="auto"/>
          <w:kern w:val="2"/>
          <w:sz w:val="21"/>
          <w:szCs w:val="21"/>
          <w:shd w:val="clear" w:fill="auto"/>
          <w:lang w:val="en-US" w:eastAsia="zh" w:bidi="ar"/>
          <w:woUserID w:val="3"/>
        </w:rPr>
        <w:t xml:space="preserve"> 厂房内位置的钢筋混凝土推移基础上表面与自然地坪在同一标高，</w:t>
      </w:r>
      <w:r>
        <w:rPr>
          <w:rFonts w:hint="eastAsia" w:cs="Times New Roman" w:asciiTheme="minorEastAsia" w:hAnsiTheme="minorEastAsia" w:eastAsiaTheme="minorEastAsia"/>
          <w:color w:val="auto"/>
          <w:kern w:val="2"/>
          <w:sz w:val="21"/>
          <w:szCs w:val="21"/>
          <w:shd w:val="clear" w:fill="auto"/>
          <w:lang w:val="en-US" w:eastAsia="zh" w:bidi="ar"/>
          <w:woUserID w:val="1"/>
        </w:rPr>
        <w:t>确保</w:t>
      </w:r>
      <w:r>
        <w:rPr>
          <w:rFonts w:hint="eastAsia" w:cs="Times New Roman" w:asciiTheme="minorEastAsia" w:hAnsiTheme="minorEastAsia" w:eastAsiaTheme="minorEastAsia"/>
          <w:color w:val="auto"/>
          <w:kern w:val="2"/>
          <w:sz w:val="21"/>
          <w:szCs w:val="21"/>
          <w:shd w:val="clear" w:fill="auto"/>
          <w:lang w:val="en-US" w:eastAsia="zh" w:bidi="ar"/>
          <w:woUserID w:val="3"/>
        </w:rPr>
        <w:t>高炉推移完成后，</w:t>
      </w:r>
      <w:r>
        <w:rPr>
          <w:rFonts w:hint="eastAsia" w:cs="Times New Roman" w:asciiTheme="minorEastAsia" w:hAnsiTheme="minorEastAsia" w:eastAsiaTheme="minorEastAsia"/>
          <w:color w:val="auto"/>
          <w:kern w:val="2"/>
          <w:sz w:val="21"/>
          <w:szCs w:val="21"/>
          <w:shd w:val="clear" w:fill="auto"/>
          <w:lang w:val="en-US" w:eastAsia="zh" w:bidi="ar"/>
          <w:woUserID w:val="1"/>
        </w:rPr>
        <w:t>直接</w:t>
      </w:r>
      <w:r>
        <w:rPr>
          <w:rFonts w:hint="eastAsia" w:cs="Times New Roman" w:asciiTheme="minorEastAsia" w:hAnsiTheme="minorEastAsia" w:eastAsiaTheme="minorEastAsia"/>
          <w:color w:val="auto"/>
          <w:kern w:val="2"/>
          <w:sz w:val="21"/>
          <w:szCs w:val="21"/>
          <w:shd w:val="clear" w:fill="auto"/>
          <w:lang w:val="en-US" w:eastAsia="zh" w:bidi="ar"/>
          <w:woUserID w:val="3"/>
        </w:rPr>
        <w:t>恢复风口平台的柱和平台</w:t>
      </w:r>
      <w:r>
        <w:rPr>
          <w:rFonts w:hint="eastAsia" w:cs="Times New Roman" w:asciiTheme="minorEastAsia" w:hAnsiTheme="minorEastAsia" w:eastAsiaTheme="minorEastAsia"/>
          <w:color w:val="auto"/>
          <w:kern w:val="2"/>
          <w:sz w:val="21"/>
          <w:szCs w:val="21"/>
          <w:shd w:val="clear" w:fill="auto"/>
          <w:lang w:val="en-US" w:eastAsia="zh" w:bidi="ar"/>
          <w:woUserID w:val="1"/>
        </w:rPr>
        <w:t>。</w:t>
      </w:r>
      <w:bookmarkStart w:id="367" w:name="_Toc28144"/>
      <w:bookmarkStart w:id="368" w:name="_Toc25042"/>
      <w:bookmarkStart w:id="369" w:name="_Toc9274"/>
    </w:p>
    <w:p w14:paraId="571E4E24">
      <w:pPr>
        <w:spacing w:line="360" w:lineRule="auto"/>
      </w:pPr>
    </w:p>
    <w:p w14:paraId="25F6AA57">
      <w:pPr>
        <w:spacing w:line="360" w:lineRule="auto"/>
      </w:pPr>
    </w:p>
    <w:p w14:paraId="147968F0">
      <w:pPr>
        <w:spacing w:line="360" w:lineRule="auto"/>
      </w:pPr>
    </w:p>
    <w:p w14:paraId="72DA4D6A">
      <w:pPr>
        <w:spacing w:line="360" w:lineRule="auto"/>
      </w:pPr>
    </w:p>
    <w:p w14:paraId="4664D065">
      <w:pPr>
        <w:spacing w:line="360" w:lineRule="auto"/>
      </w:pPr>
    </w:p>
    <w:p w14:paraId="72420004">
      <w:pPr>
        <w:spacing w:line="360" w:lineRule="auto"/>
      </w:pPr>
    </w:p>
    <w:p w14:paraId="5A9AE735">
      <w:pPr>
        <w:spacing w:line="360" w:lineRule="auto"/>
      </w:pPr>
    </w:p>
    <w:p w14:paraId="5F90D586">
      <w:pPr>
        <w:spacing w:line="360" w:lineRule="auto"/>
      </w:pPr>
    </w:p>
    <w:p w14:paraId="5AD95850">
      <w:pPr>
        <w:spacing w:line="360" w:lineRule="auto"/>
      </w:pPr>
    </w:p>
    <w:p w14:paraId="000D558A">
      <w:pPr>
        <w:spacing w:line="360" w:lineRule="auto"/>
      </w:pPr>
    </w:p>
    <w:p w14:paraId="20407D78">
      <w:pPr>
        <w:spacing w:line="360" w:lineRule="auto"/>
      </w:pPr>
    </w:p>
    <w:p w14:paraId="6A8EE9A1">
      <w:pPr>
        <w:spacing w:line="360" w:lineRule="auto"/>
      </w:pPr>
    </w:p>
    <w:p w14:paraId="715062F0">
      <w:pPr>
        <w:spacing w:line="360" w:lineRule="auto"/>
      </w:pPr>
    </w:p>
    <w:p w14:paraId="02D54ED5">
      <w:pPr>
        <w:pStyle w:val="2"/>
        <w:keepNext w:val="0"/>
        <w:keepLines w:val="0"/>
        <w:jc w:val="center"/>
        <w:rPr>
          <w:rFonts w:asciiTheme="minorEastAsia" w:hAnsiTheme="minorEastAsia" w:eastAsiaTheme="minorEastAsia"/>
          <w:color w:val="000000" w:themeColor="text1"/>
          <w:sz w:val="28"/>
          <w:szCs w:val="28"/>
          <w14:textFill>
            <w14:solidFill>
              <w14:schemeClr w14:val="tx1"/>
            </w14:solidFill>
          </w14:textFill>
        </w:rPr>
      </w:pPr>
      <w:bookmarkStart w:id="370" w:name="_Toc27226"/>
      <w:bookmarkStart w:id="371" w:name="_Toc995464973"/>
      <w:bookmarkStart w:id="372" w:name="_Toc1580055316"/>
      <w:bookmarkStart w:id="373" w:name="_Toc13549"/>
      <w:bookmarkStart w:id="374" w:name="_Toc349"/>
      <w:bookmarkStart w:id="375" w:name="_Toc19863"/>
      <w:bookmarkStart w:id="376" w:name="_Toc89525719"/>
      <w:bookmarkStart w:id="377" w:name="_Toc9938"/>
      <w:bookmarkStart w:id="378" w:name="_Toc32332"/>
      <w:bookmarkStart w:id="379" w:name="_Toc455266928"/>
      <w:bookmarkStart w:id="380" w:name="_Toc1380482369"/>
      <w:bookmarkStart w:id="381" w:name="_Toc1445482271"/>
      <w:bookmarkStart w:id="382" w:name="_Toc1023300968"/>
      <w:bookmarkStart w:id="383" w:name="_Toc17416"/>
      <w:bookmarkStart w:id="384" w:name="_Toc1831431873"/>
      <w:bookmarkStart w:id="385" w:name="_Toc792035375"/>
      <w:bookmarkStart w:id="386" w:name="_Toc1547696141"/>
      <w:bookmarkStart w:id="387" w:name="_Toc1297001351"/>
      <w:bookmarkStart w:id="388" w:name="_Toc12154"/>
      <w:bookmarkStart w:id="389" w:name="_Toc1669317714"/>
      <w:bookmarkStart w:id="390" w:name="_Toc9040"/>
      <w:bookmarkStart w:id="391" w:name="_Toc4844"/>
      <w:bookmarkStart w:id="392" w:name="_Toc28414"/>
      <w:bookmarkStart w:id="393" w:name="_Toc18653"/>
      <w:bookmarkStart w:id="394" w:name="_Toc2419"/>
      <w:bookmarkStart w:id="395" w:name="_Toc13604"/>
      <w:bookmarkStart w:id="396" w:name="_Toc1039746101"/>
      <w:bookmarkStart w:id="397" w:name="_Toc29089"/>
      <w:bookmarkStart w:id="398" w:name="_Toc1745189863"/>
      <w:r>
        <w:rPr>
          <w:rFonts w:hint="eastAsia" w:asciiTheme="minorEastAsia" w:hAnsiTheme="minorEastAsia" w:eastAsiaTheme="minorEastAsia"/>
          <w:color w:val="000000" w:themeColor="text1"/>
          <w:sz w:val="28"/>
          <w:szCs w:val="28"/>
          <w:lang w:eastAsia="zh"/>
          <w14:textFill>
            <w14:solidFill>
              <w14:schemeClr w14:val="tx1"/>
            </w14:solidFill>
          </w14:textFill>
          <w:woUserID w:val="1"/>
        </w:rPr>
        <w:t>6</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8"/>
          <w:szCs w:val="28"/>
          <w:lang w:val="en-US" w:eastAsia="zh"/>
          <w14:textFill>
            <w14:solidFill>
              <w14:schemeClr w14:val="tx1"/>
            </w14:solidFill>
          </w14:textFill>
          <w:woUserID w:val="1"/>
        </w:rPr>
        <w:t>提升及推移装置</w:t>
      </w:r>
      <w:r>
        <w:rPr>
          <w:rFonts w:hint="eastAsia" w:asciiTheme="minorEastAsia" w:hAnsiTheme="minorEastAsia" w:eastAsiaTheme="minorEastAsia"/>
          <w:color w:val="000000" w:themeColor="text1"/>
          <w:sz w:val="28"/>
          <w:szCs w:val="28"/>
          <w14:textFill>
            <w14:solidFill>
              <w14:schemeClr w14:val="tx1"/>
            </w14:solidFill>
          </w14:textFill>
        </w:rPr>
        <w:t>施工</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173F9458">
      <w:pPr>
        <w:pStyle w:val="3"/>
        <w:keepNext w:val="0"/>
        <w:keepLines w:val="0"/>
        <w:ind w:firstLine="0" w:firstLineChars="0"/>
        <w:jc w:val="center"/>
        <w:rPr>
          <w:rFonts w:hint="eastAsia" w:asciiTheme="minorEastAsia" w:hAnsiTheme="minorEastAsia" w:eastAsiaTheme="minorEastAsia"/>
          <w:color w:val="000000" w:themeColor="text1"/>
          <w:sz w:val="28"/>
          <w:szCs w:val="28"/>
          <w:lang w:eastAsia="zh-CN"/>
          <w14:textFill>
            <w14:solidFill>
              <w14:schemeClr w14:val="tx1"/>
            </w14:solidFill>
          </w14:textFill>
          <w:woUserID w:val="0"/>
        </w:rPr>
      </w:pPr>
      <w:bookmarkStart w:id="399" w:name="_Toc30464"/>
      <w:bookmarkStart w:id="400" w:name="_Toc30570"/>
      <w:bookmarkStart w:id="401" w:name="_Toc18684"/>
      <w:bookmarkStart w:id="402" w:name="_Toc1953733988"/>
      <w:bookmarkStart w:id="403" w:name="_Toc1898"/>
      <w:bookmarkStart w:id="404" w:name="_Toc5287"/>
      <w:bookmarkStart w:id="405" w:name="_Toc684677713"/>
      <w:bookmarkStart w:id="406" w:name="_Toc663033150"/>
      <w:bookmarkStart w:id="407" w:name="_Toc5886"/>
      <w:bookmarkStart w:id="408" w:name="_Toc3014"/>
      <w:bookmarkStart w:id="409" w:name="_Toc463706865"/>
      <w:bookmarkStart w:id="410" w:name="_Toc29303"/>
      <w:bookmarkStart w:id="411" w:name="_Toc1917640702"/>
      <w:bookmarkStart w:id="412" w:name="_Toc14703"/>
      <w:bookmarkStart w:id="413" w:name="_Toc31323"/>
      <w:bookmarkStart w:id="414" w:name="_Toc1717188022"/>
      <w:bookmarkStart w:id="415" w:name="_Toc1126008381"/>
      <w:bookmarkStart w:id="416" w:name="_Toc27734"/>
      <w:bookmarkStart w:id="417" w:name="_Toc1314662315"/>
      <w:bookmarkStart w:id="418" w:name="_Toc1425"/>
      <w:bookmarkStart w:id="419" w:name="_Toc986613047"/>
      <w:bookmarkStart w:id="420" w:name="_Toc3531"/>
      <w:bookmarkStart w:id="421" w:name="_Toc1893880533"/>
      <w:bookmarkStart w:id="422" w:name="_Toc20769"/>
      <w:bookmarkStart w:id="423" w:name="_Toc557038270"/>
      <w:bookmarkStart w:id="424" w:name="_Toc2018029732"/>
      <w:bookmarkStart w:id="425" w:name="_Toc581796025"/>
      <w:bookmarkStart w:id="426" w:name="_Toc14262"/>
      <w:bookmarkStart w:id="427" w:name="_Toc738"/>
      <w:bookmarkStart w:id="428" w:name="_Toc1873124626"/>
      <w:bookmarkStart w:id="429" w:name="_Toc20035"/>
      <w:bookmarkStart w:id="430" w:name="_Toc5154"/>
      <w:r>
        <w:rPr>
          <w:rFonts w:hint="eastAsia" w:asciiTheme="minorEastAsia" w:hAnsiTheme="minorEastAsia" w:eastAsiaTheme="minorEastAsia"/>
          <w:color w:val="000000" w:themeColor="text1"/>
          <w:sz w:val="28"/>
          <w:szCs w:val="28"/>
          <w:lang w:eastAsia="zh-CN"/>
          <w14:textFill>
            <w14:solidFill>
              <w14:schemeClr w14:val="tx1"/>
            </w14:solidFill>
          </w14:textFill>
        </w:rPr>
        <w:t>6</w:t>
      </w:r>
      <w:r>
        <w:rPr>
          <w:rFonts w:hint="eastAsia" w:asciiTheme="minorEastAsia" w:hAnsiTheme="minorEastAsia" w:eastAsiaTheme="minorEastAsia"/>
          <w:color w:val="000000" w:themeColor="text1"/>
          <w:sz w:val="28"/>
          <w:szCs w:val="28"/>
          <w14:textFill>
            <w14:solidFill>
              <w14:schemeClr w14:val="tx1"/>
            </w14:solidFill>
          </w14:textFill>
        </w:rPr>
        <w:t>.1</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8"/>
          <w:szCs w:val="28"/>
          <w:lang w:eastAsia="zh-CN"/>
          <w14:textFill>
            <w14:solidFill>
              <w14:schemeClr w14:val="tx1"/>
            </w14:solidFill>
          </w14:textFill>
          <w:woUserID w:val="0"/>
        </w:rPr>
        <w:t>一般规定</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54A0AB1C">
      <w:pPr>
        <w:spacing w:before="0" w:beforeLines="-2147483648" w:line="360" w:lineRule="auto"/>
        <w:ind w:firstLine="0" w:firstLineChars="0"/>
        <w:outlineLvl w:val="9"/>
        <w:rPr>
          <w:rFonts w:hint="eastAsia" w:asciiTheme="minorEastAsia" w:hAnsiTheme="minorEastAsia" w:eastAsiaTheme="minorEastAsia"/>
          <w:b w:val="0"/>
          <w:bCs w:val="0"/>
          <w:color w:val="auto"/>
          <w:sz w:val="21"/>
          <w:szCs w:val="21"/>
        </w:rPr>
      </w:pPr>
      <w:bookmarkStart w:id="431" w:name="_Toc24325"/>
      <w:bookmarkStart w:id="432" w:name="_Toc2684"/>
      <w:bookmarkStart w:id="433" w:name="_Toc32387"/>
      <w:bookmarkStart w:id="434" w:name="_Toc23698"/>
      <w:bookmarkStart w:id="435" w:name="_Toc26727"/>
      <w:r>
        <w:rPr>
          <w:rFonts w:hint="eastAsia" w:asciiTheme="minorEastAsia" w:hAnsiTheme="minorEastAsia" w:eastAsiaTheme="minorEastAsia"/>
          <w:b/>
          <w:bCs/>
          <w:color w:val="auto"/>
          <w:sz w:val="21"/>
          <w:szCs w:val="21"/>
        </w:rPr>
        <w:t>6.1.1</w:t>
      </w:r>
      <w:r>
        <w:rPr>
          <w:rFonts w:hint="eastAsia" w:asciiTheme="minorEastAsia" w:hAnsiTheme="minorEastAsia" w:eastAsiaTheme="minorEastAsia"/>
          <w:b w:val="0"/>
          <w:bCs w:val="0"/>
          <w:color w:val="auto"/>
          <w:sz w:val="21"/>
          <w:szCs w:val="21"/>
        </w:rPr>
        <w:t xml:space="preserve">  本条适用于高炉推移、提升系统中平衡梁、提升梁、平台支柱、平台梁等所有辅助钢构件的制作。 </w:t>
      </w:r>
      <w:r>
        <w:rPr>
          <w:rFonts w:hint="eastAsia" w:asciiTheme="minorEastAsia" w:hAnsiTheme="minorEastAsia" w:eastAsiaTheme="minorEastAsia"/>
          <w:b/>
          <w:bCs/>
          <w:color w:val="auto"/>
          <w:sz w:val="21"/>
          <w:szCs w:val="21"/>
        </w:rPr>
        <w:t>6.1.2</w:t>
      </w:r>
      <w:r>
        <w:rPr>
          <w:rFonts w:hint="eastAsia" w:asciiTheme="minorEastAsia" w:hAnsiTheme="minorEastAsia" w:eastAsiaTheme="minorEastAsia"/>
          <w:b w:val="0"/>
          <w:bCs w:val="0"/>
          <w:color w:val="auto"/>
          <w:sz w:val="21"/>
          <w:szCs w:val="21"/>
        </w:rPr>
        <w:t xml:space="preserve">  放样及号料应根据施工详图和工艺文件进行，并应按要求预留余量;号料后，零件和部件应按施工详图和工艺要求进行标识。</w:t>
      </w:r>
    </w:p>
    <w:p w14:paraId="652F2656">
      <w:pPr>
        <w:spacing w:before="0" w:beforeLines="-2147483648" w:line="360" w:lineRule="auto"/>
        <w:ind w:firstLine="0" w:firstLineChars="0"/>
        <w:outlineLvl w:val="9"/>
        <w:rPr>
          <w:rFonts w:hint="eastAsia" w:asciiTheme="minorEastAsia" w:hAnsiTheme="minorEastAsia" w:eastAsiaTheme="minorEastAsia"/>
          <w:b w:val="0"/>
          <w:bCs w:val="0"/>
          <w:color w:val="auto"/>
          <w:sz w:val="21"/>
          <w:szCs w:val="21"/>
        </w:rPr>
      </w:pPr>
      <w:r>
        <w:rPr>
          <w:rFonts w:hint="eastAsia" w:asciiTheme="minorEastAsia" w:hAnsiTheme="minorEastAsia" w:eastAsiaTheme="minorEastAsia"/>
          <w:b/>
          <w:bCs/>
          <w:color w:val="auto"/>
          <w:sz w:val="21"/>
          <w:szCs w:val="21"/>
        </w:rPr>
        <w:t>6.1.3</w:t>
      </w:r>
      <w:r>
        <w:rPr>
          <w:rFonts w:hint="eastAsia" w:asciiTheme="minorEastAsia" w:hAnsiTheme="minorEastAsia" w:eastAsiaTheme="minorEastAsia"/>
          <w:b w:val="0"/>
          <w:bCs w:val="0"/>
          <w:color w:val="auto"/>
          <w:sz w:val="21"/>
          <w:szCs w:val="21"/>
        </w:rPr>
        <w:t xml:space="preserve">  切割及剪切可采用气割、机械切割、等离子切割等方法，选用的切割方法应满足工艺文件的要求。</w:t>
      </w:r>
    </w:p>
    <w:bookmarkEnd w:id="431"/>
    <w:bookmarkEnd w:id="432"/>
    <w:bookmarkEnd w:id="433"/>
    <w:bookmarkEnd w:id="434"/>
    <w:bookmarkEnd w:id="435"/>
    <w:p w14:paraId="07F9A66F">
      <w:pPr>
        <w:spacing w:line="360" w:lineRule="auto"/>
        <w:ind w:firstLine="0" w:firstLineChars="0"/>
        <w:outlineLvl w:val="9"/>
        <w:rPr>
          <w:rFonts w:hint="eastAsia" w:asciiTheme="minorEastAsia" w:hAnsiTheme="minorEastAsia" w:eastAsiaTheme="minorEastAsia"/>
          <w:color w:val="auto"/>
          <w:sz w:val="21"/>
          <w:szCs w:val="21"/>
          <w:woUserID w:val="4"/>
        </w:rPr>
      </w:pPr>
      <w:bookmarkStart w:id="436" w:name="_Toc29506"/>
      <w:bookmarkStart w:id="437" w:name="_Toc12668"/>
      <w:bookmarkStart w:id="438" w:name="_Toc17433"/>
      <w:bookmarkStart w:id="439" w:name="_Toc869"/>
      <w:r>
        <w:rPr>
          <w:rFonts w:hint="eastAsia" w:asciiTheme="minorEastAsia" w:hAnsiTheme="minorEastAsia" w:eastAsiaTheme="minorEastAsia"/>
          <w:b/>
          <w:bCs/>
          <w:color w:val="auto"/>
          <w:sz w:val="21"/>
          <w:szCs w:val="21"/>
          <w:lang w:eastAsia="zh"/>
        </w:rPr>
        <w:t>6</w:t>
      </w:r>
      <w:r>
        <w:rPr>
          <w:rFonts w:hint="eastAsia" w:asciiTheme="minorEastAsia" w:hAnsiTheme="minorEastAsia" w:eastAsiaTheme="minorEastAsia"/>
          <w:b/>
          <w:bCs/>
          <w:color w:val="auto"/>
          <w:sz w:val="21"/>
          <w:szCs w:val="21"/>
        </w:rPr>
        <w:t>.</w:t>
      </w:r>
      <w:r>
        <w:rPr>
          <w:rFonts w:asciiTheme="minorEastAsia" w:hAnsiTheme="minorEastAsia" w:eastAsiaTheme="minorEastAsia"/>
          <w:b/>
          <w:bCs/>
          <w:color w:val="auto"/>
          <w:sz w:val="21"/>
          <w:szCs w:val="21"/>
        </w:rPr>
        <w:t>1</w:t>
      </w:r>
      <w:r>
        <w:rPr>
          <w:rFonts w:hint="eastAsia" w:asciiTheme="minorEastAsia" w:hAnsiTheme="minorEastAsia" w:eastAsiaTheme="minorEastAsia"/>
          <w:b/>
          <w:bCs/>
          <w:color w:val="auto"/>
          <w:sz w:val="21"/>
          <w:szCs w:val="21"/>
        </w:rPr>
        <w:t>.</w:t>
      </w:r>
      <w:r>
        <w:rPr>
          <w:rFonts w:hint="eastAsia" w:asciiTheme="minorEastAsia" w:hAnsiTheme="minorEastAsia" w:eastAsiaTheme="minorEastAsia"/>
          <w:b/>
          <w:bCs/>
          <w:color w:val="auto"/>
          <w:sz w:val="21"/>
          <w:szCs w:val="21"/>
          <w:lang w:eastAsia="zh"/>
          <w:woUserID w:val="4"/>
        </w:rPr>
        <w:t>4</w:t>
      </w:r>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零件的矫正应</w:t>
      </w:r>
      <w:r>
        <w:rPr>
          <w:rFonts w:hint="eastAsia" w:asciiTheme="minorEastAsia" w:hAnsiTheme="minorEastAsia" w:eastAsiaTheme="minorEastAsia"/>
          <w:color w:val="auto"/>
          <w:sz w:val="21"/>
          <w:szCs w:val="21"/>
          <w:woUserID w:val="4"/>
        </w:rPr>
        <w:t>采用机械矫正、加热矫正、加热和机械联合矫正等方法</w:t>
      </w:r>
      <w:r>
        <w:rPr>
          <w:rFonts w:hint="eastAsia" w:asciiTheme="minorEastAsia" w:hAnsiTheme="minorEastAsia" w:eastAsiaTheme="minorEastAsia"/>
          <w:color w:val="auto"/>
          <w:sz w:val="21"/>
          <w:szCs w:val="21"/>
          <w:lang w:eastAsia="zh"/>
          <w:woUserID w:val="4"/>
        </w:rPr>
        <w:t>,</w:t>
      </w:r>
      <w:r>
        <w:rPr>
          <w:rFonts w:hint="eastAsia" w:asciiTheme="minorEastAsia" w:hAnsiTheme="minorEastAsia" w:eastAsiaTheme="minorEastAsia"/>
          <w:color w:val="auto"/>
          <w:sz w:val="21"/>
          <w:szCs w:val="21"/>
          <w:woUserID w:val="4"/>
        </w:rPr>
        <w:t>采用热矫正时，同一构件不应反复进行热加工。</w:t>
      </w:r>
      <w:bookmarkEnd w:id="436"/>
      <w:bookmarkEnd w:id="437"/>
      <w:bookmarkEnd w:id="438"/>
      <w:bookmarkEnd w:id="439"/>
    </w:p>
    <w:p w14:paraId="6183A1BA">
      <w:pPr>
        <w:spacing w:line="360" w:lineRule="auto"/>
        <w:ind w:firstLine="0" w:firstLineChars="0"/>
        <w:rPr>
          <w:rFonts w:hint="eastAsia" w:asciiTheme="minorEastAsia" w:hAnsiTheme="minorEastAsia" w:eastAsiaTheme="minorEastAsia"/>
          <w:color w:val="auto"/>
          <w:sz w:val="21"/>
          <w:szCs w:val="21"/>
        </w:rPr>
      </w:pPr>
      <w:bookmarkStart w:id="440" w:name="_Toc17276"/>
      <w:bookmarkStart w:id="441" w:name="_Toc15619"/>
      <w:bookmarkStart w:id="442" w:name="_Toc21485"/>
      <w:bookmarkStart w:id="443" w:name="_Toc28438"/>
      <w:r>
        <w:rPr>
          <w:rFonts w:hint="eastAsia" w:asciiTheme="minorEastAsia" w:hAnsiTheme="minorEastAsia" w:eastAsiaTheme="minorEastAsia"/>
          <w:b/>
          <w:bCs/>
          <w:color w:val="auto"/>
          <w:sz w:val="21"/>
          <w:szCs w:val="21"/>
          <w:lang w:eastAsia="zh"/>
        </w:rPr>
        <w:t>6</w:t>
      </w:r>
      <w:r>
        <w:rPr>
          <w:rFonts w:hint="eastAsia" w:asciiTheme="minorEastAsia" w:hAnsiTheme="minorEastAsia" w:eastAsiaTheme="minorEastAsia"/>
          <w:b/>
          <w:bCs/>
          <w:color w:val="auto"/>
          <w:sz w:val="21"/>
          <w:szCs w:val="21"/>
        </w:rPr>
        <w:t>.</w:t>
      </w:r>
      <w:r>
        <w:rPr>
          <w:rFonts w:asciiTheme="minorEastAsia" w:hAnsiTheme="minorEastAsia" w:eastAsiaTheme="minorEastAsia"/>
          <w:b/>
          <w:bCs/>
          <w:color w:val="auto"/>
          <w:sz w:val="21"/>
          <w:szCs w:val="21"/>
        </w:rPr>
        <w:t>1</w:t>
      </w:r>
      <w:r>
        <w:rPr>
          <w:rFonts w:hint="eastAsia" w:asciiTheme="minorEastAsia" w:hAnsiTheme="minorEastAsia" w:eastAsiaTheme="minorEastAsia"/>
          <w:b/>
          <w:bCs/>
          <w:color w:val="auto"/>
          <w:sz w:val="21"/>
          <w:szCs w:val="21"/>
        </w:rPr>
        <w:t>.</w:t>
      </w:r>
      <w:r>
        <w:rPr>
          <w:rFonts w:hint="eastAsia" w:asciiTheme="minorEastAsia" w:hAnsiTheme="minorEastAsia" w:eastAsiaTheme="minorEastAsia"/>
          <w:b/>
          <w:bCs/>
          <w:color w:val="auto"/>
          <w:sz w:val="21"/>
          <w:szCs w:val="21"/>
          <w:lang w:eastAsia="zh"/>
          <w:woUserID w:val="4"/>
        </w:rPr>
        <w:t>5</w:t>
      </w:r>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零部件的组装</w:t>
      </w:r>
      <w:bookmarkEnd w:id="440"/>
      <w:bookmarkEnd w:id="441"/>
      <w:bookmarkEnd w:id="442"/>
      <w:bookmarkEnd w:id="443"/>
      <w:r>
        <w:rPr>
          <w:rFonts w:hint="eastAsia" w:asciiTheme="minorEastAsia" w:hAnsiTheme="minorEastAsia" w:eastAsiaTheme="minorEastAsia"/>
          <w:color w:val="auto"/>
          <w:sz w:val="21"/>
          <w:szCs w:val="21"/>
        </w:rPr>
        <w:t>应根据设计要求，构件形式、连接方式、焊接顺序等确定合理的组装顺序。</w:t>
      </w:r>
    </w:p>
    <w:p w14:paraId="1D33D83D">
      <w:pPr>
        <w:spacing w:line="360" w:lineRule="auto"/>
        <w:ind w:firstLine="0" w:firstLineChars="0"/>
        <w:outlineLvl w:val="9"/>
        <w:rPr>
          <w:rFonts w:hint="eastAsia" w:asciiTheme="minorEastAsia" w:hAnsiTheme="minorEastAsia" w:eastAsiaTheme="minorEastAsia"/>
          <w:color w:val="auto"/>
          <w:sz w:val="21"/>
          <w:szCs w:val="21"/>
        </w:rPr>
      </w:pPr>
      <w:r>
        <w:rPr>
          <w:rFonts w:hint="eastAsia" w:asciiTheme="minorEastAsia" w:hAnsiTheme="minorEastAsia" w:eastAsiaTheme="minorEastAsia"/>
          <w:b/>
          <w:bCs/>
          <w:color w:val="auto"/>
          <w:sz w:val="21"/>
          <w:szCs w:val="21"/>
          <w:lang w:eastAsia="zh"/>
          <w:woUserID w:val="4"/>
        </w:rPr>
        <w:t>6.1.6</w:t>
      </w:r>
      <w:bookmarkStart w:id="444" w:name="_Toc1152"/>
      <w:bookmarkStart w:id="445" w:name="_Toc26127"/>
      <w:bookmarkStart w:id="446" w:name="_Toc22285"/>
      <w:bookmarkStart w:id="447" w:name="_Toc52"/>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钢构件应在组装完成并经检验合格后再进行焊接。</w:t>
      </w:r>
      <w:bookmarkEnd w:id="444"/>
      <w:bookmarkEnd w:id="445"/>
      <w:bookmarkEnd w:id="446"/>
      <w:bookmarkEnd w:id="447"/>
    </w:p>
    <w:p w14:paraId="0BF04F8F">
      <w:pPr>
        <w:spacing w:line="360" w:lineRule="auto"/>
        <w:ind w:firstLine="422" w:firstLineChars="200"/>
        <w:rPr>
          <w:rFonts w:asciiTheme="minorEastAsia" w:hAnsiTheme="minorEastAsia" w:eastAsiaTheme="minorEastAsia"/>
          <w:color w:val="auto"/>
          <w:sz w:val="21"/>
          <w:szCs w:val="21"/>
          <w:woUserID w:val="4"/>
        </w:rPr>
      </w:pPr>
      <w:bookmarkStart w:id="448" w:name="_Toc8458"/>
      <w:bookmarkStart w:id="449" w:name="_Toc13499"/>
      <w:r>
        <w:rPr>
          <w:rFonts w:hint="eastAsia" w:asciiTheme="minorEastAsia" w:hAnsiTheme="minorEastAsia" w:eastAsiaTheme="minorEastAsia"/>
          <w:b/>
          <w:bCs/>
          <w:color w:val="auto"/>
          <w:sz w:val="21"/>
          <w:szCs w:val="21"/>
          <w:lang w:eastAsia="zh"/>
          <w:woUserID w:val="4"/>
        </w:rPr>
        <w:t>1</w:t>
      </w:r>
      <w:r>
        <w:rPr>
          <w:rFonts w:hint="eastAsia" w:asciiTheme="minorEastAsia" w:hAnsiTheme="minorEastAsia" w:eastAsiaTheme="minorEastAsia"/>
          <w:color w:val="auto"/>
          <w:sz w:val="21"/>
          <w:szCs w:val="21"/>
          <w:lang w:eastAsia="zh"/>
          <w:woUserID w:val="4"/>
        </w:rPr>
        <w:t xml:space="preserve">  </w:t>
      </w:r>
      <w:r>
        <w:rPr>
          <w:rFonts w:hint="eastAsia" w:asciiTheme="minorEastAsia" w:hAnsiTheme="minorEastAsia" w:eastAsiaTheme="minorEastAsia"/>
          <w:color w:val="auto"/>
          <w:sz w:val="21"/>
          <w:szCs w:val="21"/>
          <w:woUserID w:val="4"/>
        </w:rPr>
        <w:t>焊接施工作业应选用与焊接工程相适应的焊接设备，并符合焊接工艺的要求。</w:t>
      </w:r>
    </w:p>
    <w:p w14:paraId="0871B7F4">
      <w:pPr>
        <w:spacing w:line="360" w:lineRule="auto"/>
        <w:ind w:firstLine="422" w:firstLineChars="200"/>
        <w:rPr>
          <w:rFonts w:asciiTheme="minorEastAsia" w:hAnsiTheme="minorEastAsia" w:eastAsiaTheme="minorEastAsia"/>
          <w:color w:val="auto"/>
          <w:sz w:val="21"/>
          <w:szCs w:val="21"/>
          <w:woUserID w:val="4"/>
        </w:rPr>
      </w:pPr>
      <w:r>
        <w:rPr>
          <w:rFonts w:hint="eastAsia" w:asciiTheme="minorEastAsia" w:hAnsiTheme="minorEastAsia" w:eastAsiaTheme="minorEastAsia"/>
          <w:b/>
          <w:bCs/>
          <w:color w:val="auto"/>
          <w:sz w:val="21"/>
          <w:szCs w:val="21"/>
          <w:lang w:val="en-US" w:eastAsia="zh"/>
          <w:woUserID w:val="4"/>
        </w:rPr>
        <w:t>2</w:t>
      </w:r>
      <w:r>
        <w:rPr>
          <w:rFonts w:hint="eastAsia" w:asciiTheme="minorEastAsia" w:hAnsiTheme="minorEastAsia" w:eastAsiaTheme="minorEastAsia"/>
          <w:color w:val="auto"/>
          <w:sz w:val="21"/>
          <w:szCs w:val="21"/>
          <w:lang w:val="en-US" w:eastAsia="zh-CN"/>
          <w:woUserID w:val="4"/>
        </w:rPr>
        <w:t xml:space="preserve">  </w:t>
      </w:r>
      <w:r>
        <w:rPr>
          <w:rFonts w:hint="eastAsia" w:asciiTheme="minorEastAsia" w:hAnsiTheme="minorEastAsia" w:eastAsiaTheme="minorEastAsia"/>
          <w:color w:val="auto"/>
          <w:sz w:val="21"/>
          <w:szCs w:val="21"/>
          <w:woUserID w:val="4"/>
        </w:rPr>
        <w:t>焊接作业人员应接受过专业培训，获得相应</w:t>
      </w:r>
      <w:r>
        <w:rPr>
          <w:rFonts w:hint="eastAsia" w:asciiTheme="minorEastAsia" w:hAnsiTheme="minorEastAsia" w:eastAsiaTheme="minorEastAsia"/>
          <w:color w:val="auto"/>
          <w:sz w:val="21"/>
          <w:szCs w:val="21"/>
          <w:lang w:val="en-US" w:eastAsia="zh-CN"/>
          <w:woUserID w:val="4"/>
        </w:rPr>
        <w:t>从业</w:t>
      </w:r>
      <w:r>
        <w:rPr>
          <w:rFonts w:hint="eastAsia" w:asciiTheme="minorEastAsia" w:hAnsiTheme="minorEastAsia" w:eastAsiaTheme="minorEastAsia"/>
          <w:color w:val="auto"/>
          <w:sz w:val="21"/>
          <w:szCs w:val="21"/>
          <w:woUserID w:val="4"/>
        </w:rPr>
        <w:t>资格，持证上岗。</w:t>
      </w:r>
    </w:p>
    <w:p w14:paraId="0808225C">
      <w:pPr>
        <w:spacing w:line="360" w:lineRule="auto"/>
        <w:ind w:firstLine="422" w:firstLineChars="200"/>
        <w:rPr>
          <w:rFonts w:hint="eastAsia" w:asciiTheme="minorEastAsia" w:hAnsiTheme="minorEastAsia" w:eastAsiaTheme="minorEastAsia"/>
          <w:color w:val="auto"/>
          <w:sz w:val="21"/>
          <w:szCs w:val="21"/>
          <w:woUserID w:val="4"/>
        </w:rPr>
      </w:pPr>
      <w:r>
        <w:rPr>
          <w:rFonts w:hint="eastAsia" w:asciiTheme="minorEastAsia" w:hAnsiTheme="minorEastAsia" w:eastAsiaTheme="minorEastAsia"/>
          <w:b/>
          <w:bCs/>
          <w:color w:val="auto"/>
          <w:sz w:val="21"/>
          <w:szCs w:val="21"/>
          <w:lang w:val="en-US" w:eastAsia="zh"/>
          <w:woUserID w:val="4"/>
        </w:rPr>
        <w:t>3</w:t>
      </w:r>
      <w:r>
        <w:rPr>
          <w:rFonts w:hint="eastAsia" w:asciiTheme="minorEastAsia" w:hAnsiTheme="minorEastAsia" w:eastAsiaTheme="minorEastAsia"/>
          <w:color w:val="auto"/>
          <w:sz w:val="21"/>
          <w:szCs w:val="21"/>
          <w:lang w:val="en-US" w:eastAsia="zh-CN"/>
          <w:woUserID w:val="4"/>
        </w:rPr>
        <w:t xml:space="preserve">  </w:t>
      </w:r>
      <w:r>
        <w:rPr>
          <w:rFonts w:hint="eastAsia" w:asciiTheme="minorEastAsia" w:hAnsiTheme="minorEastAsia" w:eastAsiaTheme="minorEastAsia"/>
          <w:color w:val="auto"/>
          <w:sz w:val="21"/>
          <w:szCs w:val="21"/>
          <w:woUserID w:val="4"/>
        </w:rPr>
        <w:t>焊接作业前应根据结构特点、焊接方法、位置等制定焊接工艺评定方案，拟定焊接工艺评定指导书，对拟定的焊接工艺进行评定，并出具焊接工艺评定报告。焊接工艺评定应符合《钢结构焊接规范》GB/T 50661的规定，焊接作业应按照工艺评定的焊接工艺参数进行。</w:t>
      </w:r>
    </w:p>
    <w:p w14:paraId="5693DFDE">
      <w:pPr>
        <w:spacing w:line="360" w:lineRule="auto"/>
        <w:ind w:firstLine="422" w:firstLineChars="200"/>
        <w:rPr>
          <w:rFonts w:hint="eastAsia" w:asciiTheme="minorEastAsia" w:hAnsiTheme="minorEastAsia" w:eastAsiaTheme="minorEastAsia"/>
          <w:color w:val="auto"/>
          <w:sz w:val="21"/>
          <w:szCs w:val="21"/>
          <w:lang w:val="en-US" w:eastAsia="zh-CN"/>
          <w:woUserID w:val="4"/>
        </w:rPr>
      </w:pPr>
      <w:r>
        <w:rPr>
          <w:rFonts w:hint="eastAsia" w:asciiTheme="minorEastAsia" w:hAnsiTheme="minorEastAsia" w:eastAsiaTheme="minorEastAsia"/>
          <w:b/>
          <w:bCs/>
          <w:color w:val="auto"/>
          <w:sz w:val="21"/>
          <w:szCs w:val="21"/>
          <w:lang w:eastAsia="zh"/>
          <w:woUserID w:val="4"/>
        </w:rPr>
        <w:t xml:space="preserve">4 </w:t>
      </w:r>
      <w:r>
        <w:rPr>
          <w:rFonts w:hint="eastAsia" w:asciiTheme="minorEastAsia" w:hAnsiTheme="minorEastAsia" w:eastAsiaTheme="minorEastAsia"/>
          <w:color w:val="auto"/>
          <w:sz w:val="21"/>
          <w:szCs w:val="21"/>
          <w:lang w:eastAsia="zh"/>
          <w:woUserID w:val="4"/>
        </w:rPr>
        <w:t xml:space="preserve"> </w:t>
      </w:r>
      <w:r>
        <w:rPr>
          <w:rFonts w:hint="eastAsia" w:asciiTheme="minorEastAsia" w:hAnsiTheme="minorEastAsia" w:eastAsiaTheme="minorEastAsia"/>
          <w:color w:val="auto"/>
          <w:sz w:val="21"/>
          <w:szCs w:val="21"/>
          <w:lang w:val="en-US" w:eastAsia="zh-CN"/>
          <w:woUserID w:val="4"/>
        </w:rPr>
        <w:t>平衡梁、提升梁等钢构件焊接时，接口应采用全熔透焊接拼接，拼接长度不应小于2倍截面高度且不小于600mm。</w:t>
      </w:r>
    </w:p>
    <w:p w14:paraId="48FC3BFC">
      <w:pPr>
        <w:spacing w:line="360" w:lineRule="auto"/>
        <w:ind w:firstLine="422" w:firstLineChars="200"/>
        <w:rPr>
          <w:rFonts w:hint="eastAsia" w:asciiTheme="minorEastAsia" w:hAnsiTheme="minorEastAsia" w:eastAsiaTheme="minorEastAsia"/>
          <w:color w:val="auto"/>
          <w:sz w:val="21"/>
          <w:szCs w:val="21"/>
          <w:lang w:val="en-US" w:eastAsia="zh-CN"/>
          <w:woUserID w:val="4"/>
        </w:rPr>
      </w:pPr>
      <w:r>
        <w:rPr>
          <w:rFonts w:hint="eastAsia" w:asciiTheme="minorEastAsia" w:hAnsiTheme="minorEastAsia" w:eastAsiaTheme="minorEastAsia"/>
          <w:b/>
          <w:bCs/>
          <w:color w:val="auto"/>
          <w:sz w:val="21"/>
          <w:szCs w:val="21"/>
          <w:lang w:val="en-US" w:eastAsia="zh"/>
          <w:woUserID w:val="4"/>
        </w:rPr>
        <w:t>5</w:t>
      </w:r>
      <w:r>
        <w:rPr>
          <w:rFonts w:hint="eastAsia" w:asciiTheme="minorEastAsia" w:hAnsiTheme="minorEastAsia" w:eastAsiaTheme="minorEastAsia"/>
          <w:color w:val="auto"/>
          <w:sz w:val="21"/>
          <w:szCs w:val="21"/>
          <w:lang w:val="en-US" w:eastAsia="zh"/>
          <w:woUserID w:val="4"/>
        </w:rPr>
        <w:t xml:space="preserve">  </w:t>
      </w:r>
      <w:r>
        <w:rPr>
          <w:rFonts w:hint="eastAsia" w:asciiTheme="minorEastAsia" w:hAnsiTheme="minorEastAsia" w:eastAsiaTheme="minorEastAsia"/>
          <w:color w:val="auto"/>
          <w:sz w:val="21"/>
          <w:szCs w:val="21"/>
          <w:lang w:val="en-US" w:eastAsia="zh-CN"/>
          <w:woUserID w:val="4"/>
        </w:rPr>
        <w:t>钢构件长度方向拼接时，相邻节段的拼接焊缝应错开，错开间距应不小于200mm。</w:t>
      </w:r>
    </w:p>
    <w:p w14:paraId="747164BC">
      <w:pPr>
        <w:spacing w:line="360" w:lineRule="auto"/>
        <w:ind w:firstLine="0" w:firstLineChars="0"/>
        <w:rPr>
          <w:rFonts w:hint="eastAsia" w:asciiTheme="minorEastAsia" w:hAnsiTheme="minorEastAsia" w:eastAsiaTheme="minorEastAsia"/>
          <w:color w:val="auto"/>
          <w:sz w:val="21"/>
          <w:szCs w:val="21"/>
          <w:lang w:val="en-US" w:eastAsia="zh"/>
          <w:woUserID w:val="4"/>
        </w:rPr>
      </w:pPr>
      <w:r>
        <w:rPr>
          <w:rFonts w:hint="eastAsia" w:asciiTheme="minorEastAsia" w:hAnsiTheme="minorEastAsia" w:eastAsiaTheme="minorEastAsia"/>
          <w:b/>
          <w:bCs/>
          <w:color w:val="auto"/>
          <w:sz w:val="21"/>
          <w:szCs w:val="21"/>
          <w:lang w:val="en-US" w:eastAsia="zh"/>
          <w:woUserID w:val="4"/>
        </w:rPr>
        <w:t>6.1.7</w:t>
      </w:r>
      <w:r>
        <w:rPr>
          <w:rFonts w:hint="eastAsia" w:asciiTheme="minorEastAsia" w:hAnsiTheme="minorEastAsia" w:eastAsiaTheme="minorEastAsia"/>
          <w:color w:val="auto"/>
          <w:sz w:val="21"/>
          <w:szCs w:val="21"/>
          <w:lang w:val="en-US" w:eastAsia="zh"/>
          <w:woUserID w:val="4"/>
        </w:rPr>
        <w:t xml:space="preserve">  焊接完毕且待焊缝冷却至室温后，经外观检测合格后，按相关规定要求进行无损检测，检验合格后进行进入下一道工序。</w:t>
      </w:r>
    </w:p>
    <w:p w14:paraId="2B402884">
      <w:pPr>
        <w:spacing w:line="360" w:lineRule="auto"/>
        <w:ind w:firstLine="0" w:firstLineChars="0"/>
        <w:rPr>
          <w:rFonts w:asciiTheme="minorEastAsia" w:hAnsiTheme="minorEastAsia" w:eastAsiaTheme="minorEastAsia"/>
          <w:color w:val="auto"/>
          <w:sz w:val="21"/>
          <w:szCs w:val="21"/>
        </w:rPr>
      </w:pPr>
      <w:r>
        <w:rPr>
          <w:rFonts w:hint="eastAsia" w:asciiTheme="minorEastAsia" w:hAnsiTheme="minorEastAsia" w:eastAsiaTheme="minorEastAsia"/>
          <w:b/>
          <w:bCs/>
          <w:color w:val="auto"/>
          <w:sz w:val="21"/>
          <w:szCs w:val="21"/>
          <w:lang w:val="en-US" w:eastAsia="zh"/>
          <w:woUserID w:val="4"/>
        </w:rPr>
        <w:t>6.1.8</w:t>
      </w:r>
      <w:r>
        <w:rPr>
          <w:rFonts w:hint="eastAsia" w:asciiTheme="minorEastAsia" w:hAnsiTheme="minorEastAsia" w:eastAsiaTheme="minorEastAsia"/>
          <w:color w:val="auto"/>
          <w:sz w:val="21"/>
          <w:szCs w:val="21"/>
          <w:lang w:val="en-US" w:eastAsia="zh"/>
          <w:woUserID w:val="4"/>
        </w:rPr>
        <w:t xml:space="preserve"> 钢构件</w:t>
      </w:r>
      <w:r>
        <w:rPr>
          <w:rFonts w:hint="eastAsia" w:asciiTheme="minorEastAsia" w:hAnsiTheme="minorEastAsia" w:eastAsiaTheme="minorEastAsia"/>
          <w:color w:val="auto"/>
          <w:sz w:val="21"/>
          <w:szCs w:val="21"/>
          <w:woUserID w:val="4"/>
        </w:rPr>
        <w:t>节段制造完成后，应进行连续性匹配预拼装，预拼装应按施工图纸规定的顺序在胎架或支承平台上进行进行，每轮预拼装结束并经检验合格后，进入下一道工序。</w:t>
      </w:r>
      <w:bookmarkEnd w:id="448"/>
      <w:bookmarkEnd w:id="449"/>
    </w:p>
    <w:p w14:paraId="1F0435CF">
      <w:pPr>
        <w:spacing w:line="360" w:lineRule="auto"/>
        <w:rPr>
          <w:rFonts w:asciiTheme="minorEastAsia" w:hAnsiTheme="minorEastAsia" w:eastAsiaTheme="minorEastAsia"/>
          <w:color w:val="auto"/>
          <w:sz w:val="21"/>
          <w:szCs w:val="21"/>
        </w:rPr>
      </w:pPr>
      <w:r>
        <w:rPr>
          <w:rFonts w:hint="eastAsia" w:asciiTheme="minorEastAsia" w:hAnsiTheme="minorEastAsia" w:eastAsiaTheme="minorEastAsia"/>
          <w:b/>
          <w:bCs/>
          <w:color w:val="auto"/>
          <w:sz w:val="21"/>
          <w:szCs w:val="21"/>
          <w:lang w:eastAsia="zh"/>
        </w:rPr>
        <w:t>6</w:t>
      </w:r>
      <w:r>
        <w:rPr>
          <w:rFonts w:asciiTheme="minorEastAsia" w:hAnsiTheme="minorEastAsia" w:eastAsiaTheme="minorEastAsia"/>
          <w:b/>
          <w:bCs/>
          <w:color w:val="auto"/>
          <w:sz w:val="21"/>
          <w:szCs w:val="21"/>
        </w:rPr>
        <w:t>.</w:t>
      </w:r>
      <w:r>
        <w:rPr>
          <w:rFonts w:hint="eastAsia" w:asciiTheme="minorEastAsia" w:hAnsiTheme="minorEastAsia" w:eastAsiaTheme="minorEastAsia"/>
          <w:b/>
          <w:bCs/>
          <w:color w:val="auto"/>
          <w:sz w:val="21"/>
          <w:szCs w:val="21"/>
          <w:lang w:eastAsia="zh"/>
          <w:woUserID w:val="4"/>
        </w:rPr>
        <w:t xml:space="preserve">1.9 </w:t>
      </w:r>
      <w:r>
        <w:rPr>
          <w:rFonts w:asciiTheme="minorEastAsia" w:hAnsiTheme="minorEastAsia" w:eastAsiaTheme="minorEastAsia"/>
          <w:color w:val="auto"/>
          <w:sz w:val="21"/>
          <w:szCs w:val="21"/>
        </w:rPr>
        <w:t xml:space="preserve"> </w:t>
      </w:r>
      <w:r>
        <w:rPr>
          <w:rFonts w:hint="eastAsia" w:asciiTheme="minorEastAsia" w:hAnsiTheme="minorEastAsia" w:eastAsiaTheme="minorEastAsia"/>
          <w:color w:val="auto"/>
          <w:sz w:val="21"/>
          <w:szCs w:val="21"/>
        </w:rPr>
        <w:t>横移提升结构、平衡梁结构</w:t>
      </w:r>
      <w:r>
        <w:rPr>
          <w:rFonts w:hint="eastAsia" w:asciiTheme="minorEastAsia" w:hAnsiTheme="minorEastAsia" w:eastAsiaTheme="minorEastAsia"/>
          <w:color w:val="auto"/>
          <w:sz w:val="21"/>
          <w:szCs w:val="21"/>
          <w:lang w:eastAsia="zh"/>
          <w:woUserID w:val="4"/>
        </w:rPr>
        <w:t>制作完成后</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lang w:eastAsia="zh"/>
          <w:woUserID w:val="4"/>
        </w:rPr>
        <w:t>经检验合格，并</w:t>
      </w:r>
      <w:r>
        <w:rPr>
          <w:rFonts w:hint="eastAsia" w:asciiTheme="minorEastAsia" w:hAnsiTheme="minorEastAsia" w:eastAsiaTheme="minorEastAsia"/>
          <w:color w:val="auto"/>
          <w:sz w:val="21"/>
          <w:szCs w:val="21"/>
        </w:rPr>
        <w:t>应进行验算和复核，验算结果应由设计单位确认，后方可拼装。</w:t>
      </w:r>
    </w:p>
    <w:p w14:paraId="3FA53A4F">
      <w:pPr>
        <w:pStyle w:val="3"/>
        <w:keepNext w:val="0"/>
        <w:keepLines w:val="0"/>
        <w:ind w:firstLine="0" w:firstLineChars="0"/>
        <w:jc w:val="center"/>
        <w:rPr>
          <w:rFonts w:hint="eastAsia" w:asciiTheme="minorEastAsia" w:hAnsiTheme="minorEastAsia" w:eastAsiaTheme="minorEastAsia"/>
          <w:color w:val="000000" w:themeColor="text1"/>
          <w:sz w:val="28"/>
          <w:szCs w:val="28"/>
          <w14:textFill>
            <w14:solidFill>
              <w14:schemeClr w14:val="tx1"/>
            </w14:solidFill>
          </w14:textFill>
          <w:woUserID w:val="0"/>
        </w:rPr>
      </w:pPr>
      <w:bookmarkStart w:id="450" w:name="_Toc1695174560"/>
      <w:bookmarkStart w:id="451" w:name="_Toc503943706"/>
      <w:bookmarkStart w:id="452" w:name="_Toc570395318"/>
      <w:bookmarkStart w:id="453" w:name="_Toc1477199827"/>
      <w:bookmarkStart w:id="454" w:name="_Toc21281"/>
      <w:bookmarkStart w:id="455" w:name="_Toc43417939"/>
      <w:bookmarkStart w:id="456" w:name="_Toc1836333107"/>
      <w:bookmarkStart w:id="457" w:name="_Toc995490448"/>
      <w:bookmarkStart w:id="458" w:name="_Toc695408065"/>
      <w:r>
        <w:rPr>
          <w:rFonts w:hint="eastAsia" w:asciiTheme="minorEastAsia" w:hAnsiTheme="minorEastAsia" w:eastAsiaTheme="minorEastAsia"/>
          <w:color w:val="000000" w:themeColor="text1"/>
          <w:sz w:val="28"/>
          <w:szCs w:val="28"/>
          <w:lang w:eastAsia="zh"/>
          <w14:textFill>
            <w14:solidFill>
              <w14:schemeClr w14:val="tx1"/>
            </w14:solidFill>
          </w14:textFill>
          <w:woUserID w:val="0"/>
        </w:rPr>
        <w:t>6</w:t>
      </w:r>
      <w:r>
        <w:rPr>
          <w:rFonts w:hint="eastAsia" w:asciiTheme="minorEastAsia" w:hAnsiTheme="minorEastAsia" w:eastAsiaTheme="minorEastAsia"/>
          <w:color w:val="000000" w:themeColor="text1"/>
          <w:sz w:val="28"/>
          <w:szCs w:val="28"/>
          <w14:textFill>
            <w14:solidFill>
              <w14:schemeClr w14:val="tx1"/>
            </w14:solidFill>
          </w14:textFill>
          <w:woUserID w:val="0"/>
        </w:rPr>
        <w:t>.</w:t>
      </w:r>
      <w:r>
        <w:rPr>
          <w:rFonts w:hint="eastAsia" w:asciiTheme="minorEastAsia" w:hAnsiTheme="minorEastAsia" w:eastAsiaTheme="minorEastAsia"/>
          <w:color w:val="000000" w:themeColor="text1"/>
          <w:sz w:val="28"/>
          <w:szCs w:val="28"/>
          <w:lang w:eastAsia="zh"/>
          <w14:textFill>
            <w14:solidFill>
              <w14:schemeClr w14:val="tx1"/>
            </w14:solidFill>
          </w14:textFill>
          <w:woUserID w:val="0"/>
        </w:rPr>
        <w:t>2</w:t>
      </w:r>
      <w:r>
        <w:rPr>
          <w:rFonts w:hint="eastAsia" w:asciiTheme="minorEastAsia" w:hAnsiTheme="minorEastAsia" w:eastAsiaTheme="minorEastAsia"/>
          <w:color w:val="000000" w:themeColor="text1"/>
          <w:sz w:val="28"/>
          <w:szCs w:val="28"/>
          <w:lang w:val="en-US" w:eastAsia="zh-CN"/>
          <w14:textFill>
            <w14:solidFill>
              <w14:schemeClr w14:val="tx1"/>
            </w14:solidFill>
          </w14:textFill>
          <w:woUserID w:val="0"/>
        </w:rPr>
        <w:t xml:space="preserve">  </w:t>
      </w:r>
      <w:r>
        <w:rPr>
          <w:rFonts w:hint="eastAsia" w:asciiTheme="minorEastAsia" w:hAnsiTheme="minorEastAsia" w:eastAsiaTheme="minorEastAsia"/>
          <w:color w:val="000000" w:themeColor="text1"/>
          <w:sz w:val="28"/>
          <w:szCs w:val="28"/>
          <w14:textFill>
            <w14:solidFill>
              <w14:schemeClr w14:val="tx1"/>
            </w14:solidFill>
          </w14:textFill>
          <w:woUserID w:val="0"/>
        </w:rPr>
        <w:t>液压</w:t>
      </w:r>
      <w:r>
        <w:rPr>
          <w:rFonts w:hint="eastAsia" w:asciiTheme="minorEastAsia" w:hAnsiTheme="minorEastAsia" w:eastAsiaTheme="minorEastAsia"/>
          <w:color w:val="000000" w:themeColor="text1"/>
          <w:sz w:val="28"/>
          <w:szCs w:val="28"/>
          <w:lang w:eastAsia="zh-CN"/>
          <w14:textFill>
            <w14:solidFill>
              <w14:schemeClr w14:val="tx1"/>
            </w14:solidFill>
          </w14:textFill>
          <w:woUserID w:val="0"/>
        </w:rPr>
        <w:t>提升</w:t>
      </w:r>
      <w:r>
        <w:rPr>
          <w:rFonts w:hint="eastAsia" w:asciiTheme="minorEastAsia" w:hAnsiTheme="minorEastAsia" w:eastAsiaTheme="minorEastAsia"/>
          <w:color w:val="000000" w:themeColor="text1"/>
          <w:sz w:val="28"/>
          <w:szCs w:val="28"/>
          <w14:textFill>
            <w14:solidFill>
              <w14:schemeClr w14:val="tx1"/>
            </w14:solidFill>
          </w14:textFill>
          <w:woUserID w:val="0"/>
        </w:rPr>
        <w:t>系统</w:t>
      </w:r>
      <w:r>
        <w:rPr>
          <w:rFonts w:hint="eastAsia" w:asciiTheme="minorEastAsia" w:hAnsiTheme="minorEastAsia" w:eastAsiaTheme="minorEastAsia"/>
          <w:color w:val="000000" w:themeColor="text1"/>
          <w:sz w:val="28"/>
          <w:szCs w:val="28"/>
          <w:lang w:eastAsia="zh"/>
          <w14:textFill>
            <w14:solidFill>
              <w14:schemeClr w14:val="tx1"/>
            </w14:solidFill>
          </w14:textFill>
          <w:woUserID w:val="0"/>
        </w:rPr>
        <w:t>制作与</w:t>
      </w:r>
      <w:r>
        <w:rPr>
          <w:rFonts w:hint="eastAsia" w:asciiTheme="minorEastAsia" w:hAnsiTheme="minorEastAsia" w:eastAsiaTheme="minorEastAsia"/>
          <w:color w:val="000000" w:themeColor="text1"/>
          <w:sz w:val="28"/>
          <w:szCs w:val="28"/>
          <w14:textFill>
            <w14:solidFill>
              <w14:schemeClr w14:val="tx1"/>
            </w14:solidFill>
          </w14:textFill>
          <w:woUserID w:val="0"/>
        </w:rPr>
        <w:t>安装</w:t>
      </w:r>
      <w:bookmarkEnd w:id="450"/>
      <w:bookmarkEnd w:id="451"/>
      <w:bookmarkEnd w:id="452"/>
      <w:bookmarkEnd w:id="453"/>
      <w:bookmarkEnd w:id="454"/>
      <w:bookmarkEnd w:id="455"/>
      <w:bookmarkEnd w:id="456"/>
      <w:bookmarkEnd w:id="457"/>
      <w:bookmarkEnd w:id="458"/>
    </w:p>
    <w:p w14:paraId="72CF2CD7">
      <w:pPr>
        <w:keepNext w:val="0"/>
        <w:keepLines w:val="0"/>
        <w:widowControl w:val="0"/>
        <w:suppressLineNumbers w:val="0"/>
        <w:spacing w:before="0" w:beforeAutospacing="0" w:after="0" w:afterAutospacing="0" w:line="360" w:lineRule="auto"/>
        <w:ind w:left="0" w:right="0" w:firstLine="0" w:firstLineChars="0"/>
        <w:jc w:val="both"/>
        <w:outlineLvl w:val="9"/>
        <w:rPr>
          <w:rFonts w:hint="eastAsia" w:cs="Times New Roman" w:asciiTheme="minorEastAsia" w:hAnsiTheme="minorEastAsia" w:eastAsiaTheme="minorEastAsia"/>
          <w:color w:val="000000"/>
          <w:kern w:val="2"/>
          <w:sz w:val="21"/>
          <w:szCs w:val="21"/>
          <w:lang w:val="en-US" w:eastAsia="zh" w:bidi="ar"/>
          <w:woUserID w:val="1"/>
        </w:rPr>
      </w:pPr>
      <w:r>
        <w:rPr>
          <w:rFonts w:hint="eastAsia" w:asciiTheme="minorEastAsia" w:hAnsiTheme="minorEastAsia" w:eastAsiaTheme="minorEastAsia"/>
          <w:b/>
          <w:bCs/>
          <w:sz w:val="21"/>
          <w:szCs w:val="21"/>
          <w:lang w:eastAsia="zh"/>
          <w:woUserID w:val="1"/>
        </w:rPr>
        <w:t>6</w:t>
      </w:r>
      <w:r>
        <w:rPr>
          <w:rFonts w:asciiTheme="minorEastAsia" w:hAnsiTheme="minorEastAsia" w:eastAsiaTheme="minorEastAsia"/>
          <w:b/>
          <w:bCs/>
          <w:sz w:val="21"/>
          <w:szCs w:val="21"/>
          <w:woUserID w:val="1"/>
        </w:rPr>
        <w:t>.</w:t>
      </w:r>
      <w:r>
        <w:rPr>
          <w:rFonts w:hint="eastAsia" w:asciiTheme="minorEastAsia" w:hAnsiTheme="minorEastAsia" w:eastAsiaTheme="minorEastAsia"/>
          <w:b/>
          <w:bCs/>
          <w:sz w:val="21"/>
          <w:szCs w:val="21"/>
          <w:lang w:eastAsia="zh"/>
          <w:woUserID w:val="4"/>
        </w:rPr>
        <w:t>2</w:t>
      </w:r>
      <w:r>
        <w:rPr>
          <w:rFonts w:asciiTheme="minorEastAsia" w:hAnsiTheme="minorEastAsia" w:eastAsiaTheme="minorEastAsia"/>
          <w:b/>
          <w:bCs/>
          <w:sz w:val="21"/>
          <w:szCs w:val="21"/>
          <w:woUserID w:val="1"/>
        </w:rPr>
        <w:t>.</w:t>
      </w:r>
      <w:r>
        <w:rPr>
          <w:rFonts w:asciiTheme="minorEastAsia" w:hAnsiTheme="minorEastAsia" w:eastAsiaTheme="minorEastAsia"/>
          <w:b/>
          <w:bCs/>
          <w:sz w:val="21"/>
          <w:szCs w:val="21"/>
          <w:highlight w:val="none"/>
          <w:woUserID w:val="1"/>
        </w:rPr>
        <w:t>1</w:t>
      </w:r>
      <w:r>
        <w:rPr>
          <w:rFonts w:hint="eastAsia" w:asciiTheme="minorEastAsia" w:hAnsiTheme="minorEastAsia" w:eastAsiaTheme="minorEastAsia"/>
          <w:sz w:val="21"/>
          <w:szCs w:val="21"/>
          <w:highlight w:val="none"/>
          <w:lang w:val="en-US" w:eastAsia="zh-CN"/>
          <w:woUserID w:val="1"/>
        </w:rPr>
        <w:t xml:space="preserve">  </w:t>
      </w:r>
      <w:r>
        <w:rPr>
          <w:rFonts w:hint="eastAsia" w:asciiTheme="minorEastAsia" w:hAnsiTheme="minorEastAsia" w:eastAsiaTheme="minorEastAsia"/>
          <w:sz w:val="21"/>
          <w:szCs w:val="21"/>
          <w:highlight w:val="none"/>
          <w:lang w:val="en-US" w:eastAsia="zh"/>
          <w:woUserID w:val="1"/>
        </w:rPr>
        <w:t>提升系统由</w:t>
      </w:r>
      <w:r>
        <w:rPr>
          <w:rFonts w:hint="eastAsia" w:asciiTheme="minorEastAsia" w:hAnsiTheme="minorEastAsia" w:eastAsiaTheme="minorEastAsia"/>
          <w:sz w:val="21"/>
          <w:szCs w:val="21"/>
          <w:highlight w:val="none"/>
          <w:lang w:val="en-US" w:eastAsia="zh"/>
          <w:woUserID w:val="4"/>
        </w:rPr>
        <w:t>液压泵站、提升器、传感器、控制系统</w:t>
      </w:r>
      <w:r>
        <w:rPr>
          <w:rFonts w:hint="eastAsia" w:asciiTheme="minorEastAsia" w:hAnsiTheme="minorEastAsia" w:eastAsiaTheme="minorEastAsia"/>
          <w:sz w:val="21"/>
          <w:szCs w:val="21"/>
          <w:highlight w:val="none"/>
          <w:lang w:val="en-US" w:eastAsia="zh"/>
          <w:woUserID w:val="1"/>
        </w:rPr>
        <w:t>组成。</w:t>
      </w:r>
      <w:r>
        <w:rPr>
          <w:rFonts w:hint="default" w:cs="Times New Roman" w:asciiTheme="minorEastAsia" w:hAnsiTheme="minorEastAsia" w:eastAsiaTheme="minorEastAsia"/>
          <w:kern w:val="2"/>
          <w:sz w:val="21"/>
          <w:szCs w:val="21"/>
          <w:lang w:val="en-US" w:eastAsia="zh" w:bidi="ar"/>
          <w:woUserID w:val="1"/>
        </w:rPr>
        <w:t>提升装置</w:t>
      </w:r>
      <w:r>
        <w:rPr>
          <w:rFonts w:hint="eastAsia" w:cs="Times New Roman" w:asciiTheme="minorEastAsia" w:hAnsiTheme="minorEastAsia" w:eastAsiaTheme="minorEastAsia"/>
          <w:kern w:val="2"/>
          <w:sz w:val="21"/>
          <w:szCs w:val="21"/>
          <w:lang w:val="en-US" w:eastAsia="zh" w:bidi="ar"/>
          <w:woUserID w:val="1"/>
        </w:rPr>
        <w:t>宜</w:t>
      </w:r>
      <w:r>
        <w:rPr>
          <w:rFonts w:hint="default" w:cs="Times New Roman" w:asciiTheme="minorEastAsia" w:hAnsiTheme="minorEastAsia" w:eastAsiaTheme="minorEastAsia"/>
          <w:color w:val="000000"/>
          <w:kern w:val="2"/>
          <w:sz w:val="21"/>
          <w:szCs w:val="21"/>
          <w:lang w:val="en-US" w:eastAsia="zh-CN" w:bidi="ar"/>
          <w:woUserID w:val="1"/>
        </w:rPr>
        <w:t>采用液压同步提升技术，进行稳步提升</w:t>
      </w:r>
      <w:r>
        <w:rPr>
          <w:rFonts w:hint="eastAsia" w:cs="Times New Roman" w:asciiTheme="minorEastAsia" w:hAnsiTheme="minorEastAsia" w:eastAsiaTheme="minorEastAsia"/>
          <w:color w:val="000000"/>
          <w:kern w:val="2"/>
          <w:sz w:val="21"/>
          <w:szCs w:val="21"/>
          <w:lang w:val="en-US" w:eastAsia="zh" w:bidi="ar"/>
          <w:woUserID w:val="1"/>
        </w:rPr>
        <w:t>。</w:t>
      </w:r>
    </w:p>
    <w:p w14:paraId="10896CF4">
      <w:pPr>
        <w:keepNext w:val="0"/>
        <w:keepLines w:val="0"/>
        <w:widowControl w:val="0"/>
        <w:suppressLineNumbers w:val="0"/>
        <w:spacing w:before="0" w:beforeAutospacing="0" w:after="0" w:afterAutospacing="0" w:line="360" w:lineRule="auto"/>
        <w:ind w:left="0" w:right="0" w:firstLine="0" w:firstLineChars="0"/>
        <w:jc w:val="both"/>
        <w:outlineLvl w:val="9"/>
        <w:rPr>
          <w:rFonts w:hint="default" w:asciiTheme="minorEastAsia" w:hAnsiTheme="minorEastAsia" w:eastAsiaTheme="minorEastAsia"/>
          <w:sz w:val="21"/>
          <w:szCs w:val="21"/>
          <w:woUserID w:val="1"/>
        </w:rPr>
      </w:pPr>
      <w:r>
        <w:rPr>
          <w:rFonts w:hint="eastAsia" w:asciiTheme="minorEastAsia" w:hAnsiTheme="minorEastAsia" w:eastAsiaTheme="minorEastAsia"/>
          <w:b/>
          <w:bCs/>
          <w:sz w:val="21"/>
          <w:szCs w:val="21"/>
          <w:lang w:eastAsia="zh"/>
          <w:woUserID w:val="1"/>
        </w:rPr>
        <w:t>6</w:t>
      </w:r>
      <w:r>
        <w:rPr>
          <w:rFonts w:asciiTheme="minorEastAsia" w:hAnsiTheme="minorEastAsia" w:eastAsiaTheme="minorEastAsia"/>
          <w:b/>
          <w:bCs/>
          <w:sz w:val="21"/>
          <w:szCs w:val="21"/>
          <w:woUserID w:val="1"/>
        </w:rPr>
        <w:t>.</w:t>
      </w:r>
      <w:r>
        <w:rPr>
          <w:rFonts w:hint="eastAsia" w:asciiTheme="minorEastAsia" w:hAnsiTheme="minorEastAsia" w:eastAsiaTheme="minorEastAsia"/>
          <w:b/>
          <w:bCs/>
          <w:sz w:val="21"/>
          <w:szCs w:val="21"/>
          <w:lang w:eastAsia="zh"/>
          <w:woUserID w:val="4"/>
        </w:rPr>
        <w:t>2</w:t>
      </w:r>
      <w:r>
        <w:rPr>
          <w:rFonts w:asciiTheme="minorEastAsia" w:hAnsiTheme="minorEastAsia" w:eastAsiaTheme="minorEastAsia"/>
          <w:b/>
          <w:bCs/>
          <w:sz w:val="21"/>
          <w:szCs w:val="21"/>
          <w:woUserID w:val="1"/>
        </w:rPr>
        <w:t>.</w:t>
      </w:r>
      <w:r>
        <w:rPr>
          <w:rFonts w:hint="eastAsia" w:asciiTheme="minorEastAsia" w:hAnsiTheme="minorEastAsia" w:eastAsiaTheme="minorEastAsia"/>
          <w:b/>
          <w:bCs/>
          <w:sz w:val="21"/>
          <w:szCs w:val="21"/>
          <w:lang w:eastAsia="zh"/>
          <w:woUserID w:val="1"/>
        </w:rPr>
        <w:t>2</w:t>
      </w:r>
      <w:r>
        <w:rPr>
          <w:rFonts w:hint="eastAsia" w:asciiTheme="minorEastAsia" w:hAnsiTheme="minorEastAsia" w:eastAsiaTheme="minorEastAsia"/>
          <w:sz w:val="21"/>
          <w:szCs w:val="21"/>
          <w:lang w:val="en-US" w:eastAsia="zh-CN"/>
          <w:woUserID w:val="1"/>
        </w:rPr>
        <w:t xml:space="preserve">  </w:t>
      </w:r>
      <w:r>
        <w:rPr>
          <w:rFonts w:hint="default" w:asciiTheme="minorEastAsia" w:hAnsiTheme="minorEastAsia" w:eastAsiaTheme="minorEastAsia"/>
          <w:sz w:val="21"/>
          <w:szCs w:val="21"/>
          <w:lang w:val="en-US" w:eastAsia="zh" w:bidi="ar"/>
          <w:woUserID w:val="1"/>
        </w:rPr>
        <w:t>应</w:t>
      </w:r>
      <w:r>
        <w:rPr>
          <w:rFonts w:hint="default" w:cs="Times New Roman" w:asciiTheme="minorEastAsia" w:hAnsiTheme="minorEastAsia" w:eastAsiaTheme="minorEastAsia"/>
          <w:kern w:val="2"/>
          <w:sz w:val="21"/>
          <w:szCs w:val="21"/>
          <w:lang w:val="en-US" w:eastAsia="zh" w:bidi="ar"/>
          <w:woUserID w:val="1"/>
        </w:rPr>
        <w:t>预先在炉本体结构钢框架顶部钢梁上安装提升装置</w:t>
      </w:r>
      <w:r>
        <w:rPr>
          <w:rFonts w:hint="eastAsia" w:cs="Times New Roman" w:asciiTheme="minorEastAsia" w:hAnsiTheme="minorEastAsia" w:eastAsiaTheme="minorEastAsia"/>
          <w:kern w:val="2"/>
          <w:sz w:val="21"/>
          <w:szCs w:val="21"/>
          <w:lang w:val="en-US" w:eastAsia="zh" w:bidi="ar"/>
          <w:woUserID w:val="1"/>
        </w:rPr>
        <w:t>。</w:t>
      </w:r>
    </w:p>
    <w:p w14:paraId="63D1F90F">
      <w:pPr>
        <w:spacing w:line="360" w:lineRule="auto"/>
        <w:rPr>
          <w:rFonts w:hint="default" w:asciiTheme="minorEastAsia" w:hAnsiTheme="minorEastAsia" w:eastAsiaTheme="minorEastAsia"/>
          <w:sz w:val="21"/>
          <w:szCs w:val="21"/>
          <w:lang w:val="en-US" w:eastAsia="zh-CN"/>
          <w:woUserID w:val="1"/>
        </w:rPr>
      </w:pPr>
      <w:r>
        <w:rPr>
          <w:rFonts w:hint="eastAsia" w:asciiTheme="minorEastAsia" w:hAnsiTheme="minorEastAsia" w:eastAsiaTheme="minorEastAsia"/>
          <w:b/>
          <w:bCs/>
          <w:sz w:val="21"/>
          <w:szCs w:val="21"/>
          <w:lang w:eastAsia="zh"/>
          <w:woUserID w:val="1"/>
        </w:rPr>
        <w:t>6</w:t>
      </w:r>
      <w:r>
        <w:rPr>
          <w:rFonts w:asciiTheme="minorEastAsia" w:hAnsiTheme="minorEastAsia" w:eastAsiaTheme="minorEastAsia"/>
          <w:b/>
          <w:bCs/>
          <w:sz w:val="21"/>
          <w:szCs w:val="21"/>
          <w:woUserID w:val="1"/>
        </w:rPr>
        <w:t>.</w:t>
      </w:r>
      <w:r>
        <w:rPr>
          <w:rFonts w:hint="eastAsia" w:asciiTheme="minorEastAsia" w:hAnsiTheme="minorEastAsia" w:eastAsiaTheme="minorEastAsia"/>
          <w:b/>
          <w:bCs/>
          <w:sz w:val="21"/>
          <w:szCs w:val="21"/>
          <w:lang w:eastAsia="zh"/>
          <w:woUserID w:val="4"/>
        </w:rPr>
        <w:t>2.</w:t>
      </w:r>
      <w:r>
        <w:rPr>
          <w:rFonts w:hint="eastAsia" w:asciiTheme="minorEastAsia" w:hAnsiTheme="minorEastAsia" w:eastAsiaTheme="minorEastAsia"/>
          <w:b/>
          <w:bCs/>
          <w:sz w:val="21"/>
          <w:szCs w:val="21"/>
          <w:lang w:eastAsia="zh"/>
          <w:woUserID w:val="1"/>
        </w:rPr>
        <w:t>3</w:t>
      </w:r>
      <w:r>
        <w:rPr>
          <w:rFonts w:hint="eastAsia" w:asciiTheme="minorEastAsia" w:hAnsiTheme="minorEastAsia" w:eastAsiaTheme="minorEastAsia"/>
          <w:sz w:val="21"/>
          <w:szCs w:val="21"/>
          <w:lang w:val="en-US" w:eastAsia="zh-CN"/>
          <w:woUserID w:val="1"/>
        </w:rPr>
        <w:t xml:space="preserve">  </w:t>
      </w:r>
      <w:r>
        <w:rPr>
          <w:rFonts w:asciiTheme="minorEastAsia" w:hAnsiTheme="minorEastAsia" w:eastAsiaTheme="minorEastAsia"/>
          <w:sz w:val="21"/>
          <w:szCs w:val="21"/>
          <w:woUserID w:val="1"/>
        </w:rPr>
        <w:t>液压提升系统安装</w:t>
      </w:r>
      <w:r>
        <w:rPr>
          <w:rFonts w:hint="eastAsia" w:asciiTheme="minorEastAsia" w:hAnsiTheme="minorEastAsia" w:eastAsiaTheme="minorEastAsia"/>
          <w:sz w:val="21"/>
          <w:szCs w:val="21"/>
          <w:woUserID w:val="1"/>
        </w:rPr>
        <w:t>应</w:t>
      </w:r>
      <w:r>
        <w:rPr>
          <w:rFonts w:hint="eastAsia" w:asciiTheme="minorEastAsia" w:hAnsiTheme="minorEastAsia" w:eastAsiaTheme="minorEastAsia"/>
          <w:sz w:val="21"/>
          <w:szCs w:val="21"/>
          <w:lang w:val="en-US" w:eastAsia="zh-CN"/>
          <w:woUserID w:val="1"/>
        </w:rPr>
        <w:t>由设计单位</w:t>
      </w:r>
      <w:r>
        <w:rPr>
          <w:rFonts w:hint="eastAsia" w:asciiTheme="minorEastAsia" w:hAnsiTheme="minorEastAsia" w:eastAsiaTheme="minorEastAsia"/>
          <w:sz w:val="21"/>
          <w:szCs w:val="21"/>
          <w:woUserID w:val="1"/>
        </w:rPr>
        <w:t>对结构进行施工阶段计算及分析，验算</w:t>
      </w:r>
      <w:r>
        <w:rPr>
          <w:rFonts w:hint="eastAsia" w:asciiTheme="minorEastAsia" w:hAnsiTheme="minorEastAsia"/>
          <w:szCs w:val="21"/>
        </w:rPr>
        <w:t>提升结构系统</w:t>
      </w:r>
      <w:r>
        <w:rPr>
          <w:rFonts w:hint="eastAsia" w:asciiTheme="minorEastAsia" w:hAnsiTheme="minorEastAsia" w:eastAsiaTheme="minorEastAsia"/>
          <w:sz w:val="21"/>
          <w:szCs w:val="21"/>
          <w:woUserID w:val="1"/>
        </w:rPr>
        <w:t>的强度、刚度和稳定性</w:t>
      </w:r>
      <w:r>
        <w:rPr>
          <w:rFonts w:hint="eastAsia" w:asciiTheme="minorEastAsia" w:hAnsiTheme="minorEastAsia" w:eastAsiaTheme="minorEastAsia"/>
          <w:sz w:val="21"/>
          <w:szCs w:val="21"/>
          <w:lang w:eastAsia="zh-CN"/>
          <w:woUserID w:val="1"/>
        </w:rPr>
        <w:t>，</w:t>
      </w:r>
      <w:r>
        <w:rPr>
          <w:rFonts w:hint="eastAsia" w:asciiTheme="minorEastAsia" w:hAnsiTheme="minorEastAsia" w:eastAsiaTheme="minorEastAsia"/>
          <w:sz w:val="21"/>
          <w:szCs w:val="21"/>
          <w:lang w:val="en-US" w:eastAsia="zh-CN"/>
          <w:woUserID w:val="1"/>
        </w:rPr>
        <w:t>需由具备相应资质的第三方检测机构或特种设备安全评估机构进行独立复核后，由施工单位相关部门对设计文件进行施工可行性审核，工程监理单位全程参与监督，业主方最终批准并备案实施。</w:t>
      </w:r>
    </w:p>
    <w:p w14:paraId="7C64F3FF">
      <w:pPr>
        <w:spacing w:line="360" w:lineRule="auto"/>
        <w:ind w:firstLine="0" w:firstLineChars="0"/>
        <w:outlineLvl w:val="9"/>
        <w:rPr>
          <w:rFonts w:hint="eastAsia" w:asciiTheme="minorEastAsia" w:hAnsiTheme="minorEastAsia" w:eastAsiaTheme="minorEastAsia"/>
          <w:sz w:val="21"/>
          <w:szCs w:val="21"/>
          <w:woUserID w:val="1"/>
        </w:rPr>
      </w:pPr>
      <w:r>
        <w:rPr>
          <w:rFonts w:hint="eastAsia" w:asciiTheme="minorEastAsia" w:hAnsiTheme="minorEastAsia" w:eastAsiaTheme="minorEastAsia"/>
          <w:b/>
          <w:bCs/>
          <w:sz w:val="21"/>
          <w:szCs w:val="21"/>
          <w:lang w:eastAsia="zh"/>
          <w:woUserID w:val="1"/>
        </w:rPr>
        <w:t>6</w:t>
      </w:r>
      <w:r>
        <w:rPr>
          <w:rFonts w:asciiTheme="minorEastAsia" w:hAnsiTheme="minorEastAsia" w:eastAsiaTheme="minorEastAsia"/>
          <w:b/>
          <w:bCs/>
          <w:sz w:val="21"/>
          <w:szCs w:val="21"/>
          <w:woUserID w:val="1"/>
        </w:rPr>
        <w:t>.</w:t>
      </w:r>
      <w:r>
        <w:rPr>
          <w:rFonts w:hint="eastAsia" w:asciiTheme="minorEastAsia" w:hAnsiTheme="minorEastAsia" w:eastAsiaTheme="minorEastAsia"/>
          <w:b/>
          <w:bCs/>
          <w:sz w:val="21"/>
          <w:szCs w:val="21"/>
          <w:lang w:eastAsia="zh"/>
          <w:woUserID w:val="4"/>
        </w:rPr>
        <w:t>2</w:t>
      </w:r>
      <w:r>
        <w:rPr>
          <w:rFonts w:asciiTheme="minorEastAsia" w:hAnsiTheme="minorEastAsia" w:eastAsiaTheme="minorEastAsia"/>
          <w:b/>
          <w:bCs/>
          <w:sz w:val="21"/>
          <w:szCs w:val="21"/>
          <w:woUserID w:val="1"/>
        </w:rPr>
        <w:t>.</w:t>
      </w:r>
      <w:r>
        <w:rPr>
          <w:rFonts w:hint="eastAsia" w:asciiTheme="minorEastAsia" w:hAnsiTheme="minorEastAsia" w:eastAsiaTheme="minorEastAsia"/>
          <w:b/>
          <w:bCs/>
          <w:sz w:val="21"/>
          <w:szCs w:val="21"/>
          <w:lang w:eastAsia="zh"/>
          <w:woUserID w:val="1"/>
        </w:rPr>
        <w:t>4</w:t>
      </w:r>
      <w:r>
        <w:rPr>
          <w:rFonts w:asciiTheme="minorEastAsia" w:hAnsiTheme="minorEastAsia" w:eastAsiaTheme="minorEastAsia"/>
          <w:sz w:val="21"/>
          <w:szCs w:val="21"/>
          <w:woUserID w:val="1"/>
        </w:rPr>
        <w:t xml:space="preserve"> </w:t>
      </w:r>
      <w:r>
        <w:rPr>
          <w:rFonts w:hint="eastAsia" w:asciiTheme="minorEastAsia" w:hAnsiTheme="minorEastAsia" w:eastAsiaTheme="minorEastAsia"/>
          <w:sz w:val="21"/>
          <w:szCs w:val="21"/>
          <w:lang w:val="en-US" w:eastAsia="zh-CN"/>
          <w:woUserID w:val="1"/>
        </w:rPr>
        <w:t xml:space="preserve"> </w:t>
      </w:r>
      <w:r>
        <w:rPr>
          <w:rFonts w:asciiTheme="minorEastAsia" w:hAnsiTheme="minorEastAsia" w:eastAsiaTheme="minorEastAsia"/>
          <w:sz w:val="21"/>
          <w:szCs w:val="21"/>
          <w:woUserID w:val="1"/>
        </w:rPr>
        <w:t>提升系统位移传感器的准确度不低于</w:t>
      </w:r>
      <w:r>
        <w:rPr>
          <w:rFonts w:hint="eastAsia" w:asciiTheme="minorEastAsia" w:hAnsiTheme="minorEastAsia" w:eastAsiaTheme="minorEastAsia"/>
          <w:sz w:val="21"/>
          <w:szCs w:val="21"/>
          <w:woUserID w:val="1"/>
        </w:rPr>
        <w:t>0</w:t>
      </w:r>
      <w:r>
        <w:rPr>
          <w:rFonts w:asciiTheme="minorEastAsia" w:hAnsiTheme="minorEastAsia" w:eastAsiaTheme="minorEastAsia"/>
          <w:sz w:val="21"/>
          <w:szCs w:val="21"/>
          <w:woUserID w:val="1"/>
        </w:rPr>
        <w:t>.2级</w:t>
      </w:r>
      <w:r>
        <w:rPr>
          <w:rFonts w:hint="eastAsia" w:asciiTheme="minorEastAsia" w:hAnsiTheme="minorEastAsia" w:eastAsiaTheme="minorEastAsia"/>
          <w:sz w:val="21"/>
          <w:szCs w:val="21"/>
          <w:woUserID w:val="1"/>
        </w:rPr>
        <w:t>。</w:t>
      </w:r>
    </w:p>
    <w:p w14:paraId="4F932139">
      <w:pPr>
        <w:spacing w:line="360" w:lineRule="auto"/>
        <w:ind w:firstLine="0" w:firstLineChars="0"/>
        <w:outlineLvl w:val="9"/>
        <w:rPr>
          <w:rFonts w:hint="eastAsia" w:asciiTheme="minorEastAsia" w:hAnsiTheme="minorEastAsia" w:eastAsiaTheme="minorEastAsia"/>
          <w:sz w:val="21"/>
          <w:szCs w:val="21"/>
          <w:lang w:eastAsia="zh"/>
          <w:woUserID w:val="4"/>
        </w:rPr>
      </w:pPr>
      <w:r>
        <w:rPr>
          <w:rFonts w:hint="eastAsia" w:asciiTheme="minorEastAsia" w:hAnsiTheme="minorEastAsia" w:eastAsiaTheme="minorEastAsia"/>
          <w:b/>
          <w:bCs/>
          <w:sz w:val="21"/>
          <w:szCs w:val="21"/>
          <w:lang w:eastAsia="zh"/>
          <w:woUserID w:val="4"/>
        </w:rPr>
        <w:t>6.2.5</w:t>
      </w:r>
      <w:r>
        <w:rPr>
          <w:rFonts w:hint="eastAsia" w:asciiTheme="minorEastAsia" w:hAnsiTheme="minorEastAsia" w:eastAsiaTheme="minorEastAsia"/>
          <w:sz w:val="21"/>
          <w:szCs w:val="21"/>
          <w:lang w:eastAsia="zh"/>
          <w:woUserID w:val="4"/>
        </w:rPr>
        <w:t xml:space="preserve">  传感器线与提升器线连接时，应注意主液压缸和截止阀的对应关系。</w:t>
      </w:r>
    </w:p>
    <w:p w14:paraId="73900FFE">
      <w:pPr>
        <w:spacing w:line="360" w:lineRule="auto"/>
        <w:ind w:firstLine="0" w:firstLineChars="0"/>
        <w:outlineLvl w:val="9"/>
        <w:rPr>
          <w:rFonts w:hint="eastAsia" w:asciiTheme="minorEastAsia" w:hAnsiTheme="minorEastAsia" w:eastAsiaTheme="minorEastAsia"/>
          <w:sz w:val="21"/>
          <w:szCs w:val="21"/>
          <w:lang w:eastAsia="zh"/>
          <w:woUserID w:val="4"/>
        </w:rPr>
      </w:pPr>
      <w:r>
        <w:rPr>
          <w:rFonts w:hint="eastAsia" w:asciiTheme="minorEastAsia" w:hAnsiTheme="minorEastAsia" w:eastAsiaTheme="minorEastAsia"/>
          <w:b/>
          <w:bCs/>
          <w:sz w:val="21"/>
          <w:szCs w:val="21"/>
          <w:lang w:eastAsia="zh"/>
          <w:woUserID w:val="4"/>
        </w:rPr>
        <w:t>6.2.6</w:t>
      </w:r>
      <w:r>
        <w:rPr>
          <w:rFonts w:hint="eastAsia" w:asciiTheme="minorEastAsia" w:hAnsiTheme="minorEastAsia" w:eastAsiaTheme="minorEastAsia"/>
          <w:sz w:val="21"/>
          <w:szCs w:val="21"/>
          <w:lang w:eastAsia="zh"/>
          <w:woUserID w:val="4"/>
        </w:rPr>
        <w:t xml:space="preserve">  传感器安装时应调整好位置，确保提升器伸缸时不干涉、拉线垂直、调整好传感器拉线位置，并做好传感器及其信号线的防水措施。</w:t>
      </w:r>
    </w:p>
    <w:p w14:paraId="3E1E7901">
      <w:pPr>
        <w:spacing w:line="360" w:lineRule="auto"/>
        <w:ind w:firstLine="0" w:firstLineChars="0"/>
        <w:outlineLvl w:val="9"/>
        <w:rPr>
          <w:rFonts w:hint="eastAsia" w:asciiTheme="minorEastAsia" w:hAnsiTheme="minorEastAsia" w:eastAsiaTheme="minorEastAsia"/>
          <w:sz w:val="21"/>
          <w:szCs w:val="21"/>
          <w:lang w:eastAsia="zh"/>
          <w:woUserID w:val="4"/>
        </w:rPr>
      </w:pPr>
      <w:r>
        <w:rPr>
          <w:rFonts w:hint="eastAsia" w:asciiTheme="minorEastAsia" w:hAnsiTheme="minorEastAsia" w:eastAsiaTheme="minorEastAsia"/>
          <w:b/>
          <w:bCs/>
          <w:sz w:val="21"/>
          <w:szCs w:val="21"/>
          <w:lang w:eastAsia="zh"/>
          <w:woUserID w:val="4"/>
        </w:rPr>
        <w:t>6.2.7</w:t>
      </w:r>
      <w:r>
        <w:rPr>
          <w:rFonts w:hint="eastAsia" w:asciiTheme="minorEastAsia" w:hAnsiTheme="minorEastAsia" w:eastAsiaTheme="minorEastAsia"/>
          <w:sz w:val="21"/>
          <w:szCs w:val="21"/>
          <w:lang w:eastAsia="zh"/>
          <w:woUserID w:val="4"/>
        </w:rPr>
        <w:t xml:space="preserve">  液压泵站与控制系统线路的连接应控制方位和位置，做到接线整齐有序，便于观测和操作，同时要做好防雨措施。</w:t>
      </w:r>
    </w:p>
    <w:p w14:paraId="143063CA">
      <w:pPr>
        <w:spacing w:line="360" w:lineRule="auto"/>
        <w:ind w:firstLine="0" w:firstLineChars="0"/>
        <w:outlineLvl w:val="9"/>
        <w:rPr>
          <w:rFonts w:hint="eastAsia" w:asciiTheme="minorEastAsia" w:hAnsiTheme="minorEastAsia" w:eastAsiaTheme="minorEastAsia"/>
          <w:sz w:val="21"/>
          <w:szCs w:val="21"/>
          <w:lang w:eastAsia="zh"/>
          <w:woUserID w:val="4"/>
        </w:rPr>
      </w:pPr>
      <w:r>
        <w:rPr>
          <w:rFonts w:hint="eastAsia" w:asciiTheme="minorEastAsia" w:hAnsiTheme="minorEastAsia" w:eastAsiaTheme="minorEastAsia"/>
          <w:b/>
          <w:bCs/>
          <w:sz w:val="21"/>
          <w:szCs w:val="21"/>
          <w:lang w:eastAsia="zh"/>
          <w:woUserID w:val="4"/>
        </w:rPr>
        <w:t>6.2.8</w:t>
      </w:r>
      <w:r>
        <w:rPr>
          <w:rFonts w:hint="eastAsia" w:asciiTheme="minorEastAsia" w:hAnsiTheme="minorEastAsia" w:eastAsiaTheme="minorEastAsia"/>
          <w:sz w:val="21"/>
          <w:szCs w:val="21"/>
          <w:lang w:eastAsia="zh"/>
          <w:woUserID w:val="4"/>
        </w:rPr>
        <w:t xml:space="preserve">  提升器中的钢绞线必须左旋、右旋间隔传入，张拉时应尽量使用方法将其均匀张力，且调节一定缸力（3MPa）对钢绞线整体进行预张紧。</w:t>
      </w:r>
    </w:p>
    <w:p w14:paraId="1CBC7A3A">
      <w:pPr>
        <w:spacing w:line="360" w:lineRule="auto"/>
        <w:outlineLvl w:val="9"/>
        <w:rPr>
          <w:rFonts w:hint="eastAsia" w:asciiTheme="minorEastAsia" w:hAnsiTheme="minorEastAsia" w:eastAsiaTheme="minorEastAsia"/>
          <w:sz w:val="21"/>
          <w:szCs w:val="21"/>
          <w:lang w:eastAsia="zh"/>
          <w:woUserID w:val="4"/>
        </w:rPr>
      </w:pPr>
      <w:r>
        <w:rPr>
          <w:rFonts w:hint="eastAsia" w:asciiTheme="minorEastAsia" w:hAnsiTheme="minorEastAsia" w:eastAsiaTheme="minorEastAsia"/>
          <w:b/>
          <w:bCs/>
          <w:sz w:val="21"/>
          <w:szCs w:val="21"/>
          <w:lang w:eastAsia="zh"/>
          <w:woUserID w:val="4"/>
        </w:rPr>
        <w:t>6.2.9</w:t>
      </w:r>
      <w:r>
        <w:rPr>
          <w:rFonts w:hint="eastAsia" w:asciiTheme="minorEastAsia" w:hAnsiTheme="minorEastAsia" w:eastAsiaTheme="minorEastAsia"/>
          <w:sz w:val="21"/>
          <w:szCs w:val="21"/>
          <w:lang w:eastAsia="zh"/>
          <w:woUserID w:val="4"/>
        </w:rPr>
        <w:t xml:space="preserve">  提升系统提升点的设置应根据高炉结构，荷载分布进行，千斤顶宜对称布置。</w:t>
      </w:r>
    </w:p>
    <w:p w14:paraId="23674C81">
      <w:pPr>
        <w:spacing w:line="360" w:lineRule="auto"/>
        <w:ind w:firstLine="0" w:firstLineChars="0"/>
        <w:outlineLvl w:val="9"/>
        <w:rPr>
          <w:rFonts w:hint="eastAsia" w:asciiTheme="minorEastAsia" w:hAnsiTheme="minorEastAsia" w:eastAsiaTheme="minorEastAsia"/>
          <w:sz w:val="21"/>
          <w:szCs w:val="21"/>
          <w:lang w:eastAsia="zh"/>
          <w:woUserID w:val="4"/>
        </w:rPr>
      </w:pPr>
      <w:r>
        <w:rPr>
          <w:rFonts w:hint="eastAsia" w:asciiTheme="minorEastAsia" w:hAnsiTheme="minorEastAsia" w:eastAsiaTheme="minorEastAsia"/>
          <w:b/>
          <w:bCs/>
          <w:sz w:val="21"/>
          <w:szCs w:val="21"/>
          <w:lang w:eastAsia="zh"/>
          <w:woUserID w:val="4"/>
        </w:rPr>
        <w:t>6.2.10</w:t>
      </w:r>
      <w:r>
        <w:rPr>
          <w:rFonts w:hint="eastAsia" w:asciiTheme="minorEastAsia" w:hAnsiTheme="minorEastAsia" w:eastAsiaTheme="minorEastAsia"/>
          <w:sz w:val="21"/>
          <w:szCs w:val="21"/>
          <w:lang w:eastAsia="zh"/>
          <w:woUserID w:val="4"/>
        </w:rPr>
        <w:t xml:space="preserve">  对各种起重设备的提升系统，应具备在出现停电及有故障时能自动制动的安全保护功能。</w:t>
      </w:r>
    </w:p>
    <w:p w14:paraId="6AFE62D9">
      <w:pPr>
        <w:pStyle w:val="3"/>
        <w:keepNext w:val="0"/>
        <w:keepLines w:val="0"/>
        <w:ind w:firstLine="0" w:firstLineChars="0"/>
        <w:jc w:val="center"/>
        <w:rPr>
          <w:rFonts w:asciiTheme="minorEastAsia" w:hAnsiTheme="minorEastAsia" w:eastAsiaTheme="minorEastAsia"/>
          <w:sz w:val="28"/>
          <w:szCs w:val="28"/>
        </w:rPr>
      </w:pPr>
      <w:bookmarkStart w:id="459" w:name="_Toc4838"/>
      <w:bookmarkStart w:id="460" w:name="_Toc17132"/>
      <w:bookmarkStart w:id="461" w:name="_Toc2051583553"/>
      <w:bookmarkStart w:id="462" w:name="_Toc1372260639"/>
      <w:bookmarkStart w:id="463" w:name="_Toc1897949545"/>
      <w:bookmarkStart w:id="464" w:name="_Toc1519661079"/>
      <w:bookmarkStart w:id="465" w:name="_Toc1780203715"/>
      <w:bookmarkStart w:id="466" w:name="_Toc2015915865"/>
      <w:bookmarkStart w:id="467" w:name="_Toc27791"/>
      <w:bookmarkStart w:id="468" w:name="_Toc410268368"/>
      <w:bookmarkStart w:id="469" w:name="_Toc14713"/>
      <w:bookmarkStart w:id="470" w:name="_Toc1514693534"/>
      <w:bookmarkStart w:id="471" w:name="_Toc17984"/>
      <w:bookmarkStart w:id="472" w:name="_Toc526133193"/>
      <w:bookmarkStart w:id="473" w:name="_Toc6572"/>
      <w:bookmarkStart w:id="474" w:name="_Toc1813"/>
      <w:bookmarkStart w:id="475" w:name="_Toc28369"/>
      <w:bookmarkStart w:id="476" w:name="_Toc18523"/>
      <w:bookmarkStart w:id="477" w:name="_Toc6663"/>
      <w:bookmarkStart w:id="478" w:name="_Toc1871429939"/>
      <w:bookmarkStart w:id="479" w:name="_Toc5955"/>
      <w:bookmarkStart w:id="480" w:name="_Toc15389"/>
      <w:bookmarkStart w:id="481" w:name="_Toc7419"/>
      <w:bookmarkStart w:id="482" w:name="_Toc795"/>
      <w:bookmarkStart w:id="483" w:name="_Toc15732"/>
      <w:bookmarkStart w:id="484" w:name="_Toc24366"/>
      <w:bookmarkStart w:id="485" w:name="_Toc361028817"/>
      <w:bookmarkStart w:id="486" w:name="_Toc904355682"/>
      <w:bookmarkStart w:id="487" w:name="_Toc599248353"/>
      <w:bookmarkStart w:id="488" w:name="_Toc14997"/>
      <w:bookmarkStart w:id="489" w:name="_Toc8457"/>
      <w:bookmarkStart w:id="490" w:name="_Toc230948962"/>
      <w:r>
        <w:rPr>
          <w:rFonts w:hint="eastAsia" w:asciiTheme="minorEastAsia" w:hAnsiTheme="minorEastAsia" w:eastAsiaTheme="minorEastAsia"/>
          <w:sz w:val="28"/>
          <w:szCs w:val="28"/>
          <w:lang w:eastAsia="zh"/>
        </w:rPr>
        <w:t>6</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
          <w:woUserID w:val="4"/>
        </w:rPr>
        <w:t>3</w:t>
      </w:r>
      <w:r>
        <w:rPr>
          <w:rFonts w:hint="eastAsia" w:asciiTheme="minorEastAsia" w:hAnsiTheme="minorEastAsia" w:eastAsiaTheme="minorEastAsia"/>
          <w:sz w:val="28"/>
          <w:szCs w:val="28"/>
          <w:lang w:val="en-US" w:eastAsia="zh-CN"/>
        </w:rPr>
        <w:t xml:space="preserve">  </w:t>
      </w:r>
      <w:r>
        <w:rPr>
          <w:rFonts w:hint="eastAsia" w:asciiTheme="minorEastAsia" w:hAnsiTheme="minorEastAsia" w:eastAsiaTheme="minorEastAsia"/>
          <w:sz w:val="28"/>
          <w:szCs w:val="28"/>
          <w:lang w:val="en-US" w:eastAsia="zh"/>
          <w:woUserID w:val="1"/>
        </w:rPr>
        <w:t>推移装置制作与</w:t>
      </w:r>
      <w:r>
        <w:rPr>
          <w:rFonts w:asciiTheme="minorEastAsia" w:hAnsiTheme="minorEastAsia" w:eastAsiaTheme="minorEastAsia"/>
          <w:sz w:val="28"/>
          <w:szCs w:val="28"/>
        </w:rPr>
        <w:t>安装</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14:paraId="5A5A502F">
      <w:pPr>
        <w:keepNext w:val="0"/>
        <w:keepLines w:val="0"/>
        <w:widowControl w:val="0"/>
        <w:numPr>
          <w:ilvl w:val="-1"/>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kern w:val="2"/>
          <w:sz w:val="21"/>
          <w:szCs w:val="21"/>
          <w:lang w:val="en-US" w:eastAsia="zh" w:bidi="ar"/>
          <w:woUserID w:val="1"/>
        </w:rPr>
      </w:pPr>
      <w:r>
        <w:rPr>
          <w:rFonts w:hint="eastAsia" w:asciiTheme="minorEastAsia" w:hAnsiTheme="minorEastAsia" w:eastAsiaTheme="minorEastAsia"/>
          <w:b/>
          <w:bCs/>
          <w:sz w:val="21"/>
          <w:szCs w:val="21"/>
          <w:lang w:eastAsia="zh"/>
        </w:rPr>
        <w:t>6</w:t>
      </w:r>
      <w:r>
        <w:rPr>
          <w:rFonts w:hint="default" w:asciiTheme="minorEastAsia" w:hAnsiTheme="minorEastAsia" w:eastAsiaTheme="minorEastAsia"/>
          <w:b/>
          <w:bCs/>
          <w:sz w:val="21"/>
          <w:szCs w:val="21"/>
        </w:rPr>
        <w:t>.</w:t>
      </w:r>
      <w:r>
        <w:rPr>
          <w:rFonts w:hint="eastAsia" w:asciiTheme="minorEastAsia" w:hAnsiTheme="minorEastAsia" w:eastAsiaTheme="minorEastAsia"/>
          <w:b/>
          <w:bCs/>
          <w:sz w:val="21"/>
          <w:szCs w:val="21"/>
          <w:lang w:eastAsia="zh"/>
          <w:woUserID w:val="4"/>
        </w:rPr>
        <w:t>3</w:t>
      </w:r>
      <w:r>
        <w:rPr>
          <w:rFonts w:hint="default" w:asciiTheme="minorEastAsia" w:hAnsiTheme="minorEastAsia" w:eastAsiaTheme="minorEastAsia"/>
          <w:b/>
          <w:bCs/>
          <w:sz w:val="21"/>
          <w:szCs w:val="21"/>
        </w:rPr>
        <w:t>.1</w:t>
      </w:r>
      <w:r>
        <w:rPr>
          <w:rFonts w:hint="default" w:asciiTheme="minorEastAsia" w:hAnsiTheme="minorEastAsia" w:eastAsiaTheme="minorEastAsia"/>
          <w:sz w:val="21"/>
          <w:szCs w:val="21"/>
          <w:lang w:val="en-US" w:eastAsia="zh-CN"/>
        </w:rPr>
        <w:t xml:space="preserve"> </w:t>
      </w:r>
      <w:r>
        <w:rPr>
          <w:rFonts w:hint="eastAsia" w:asciiTheme="minorEastAsia" w:hAnsiTheme="minorEastAsia" w:eastAsiaTheme="minorEastAsia"/>
          <w:sz w:val="21"/>
          <w:szCs w:val="21"/>
          <w:lang w:val="en-US" w:eastAsia="zh"/>
          <w:woUserID w:val="1"/>
        </w:rPr>
        <w:t>推进系统由</w:t>
      </w:r>
      <w:r>
        <w:rPr>
          <w:rFonts w:hint="eastAsia" w:cs="Times New Roman" w:asciiTheme="minorEastAsia" w:hAnsiTheme="minorEastAsia" w:eastAsiaTheme="minorEastAsia"/>
          <w:kern w:val="2"/>
          <w:sz w:val="21"/>
          <w:szCs w:val="21"/>
          <w:lang w:val="en-US" w:eastAsia="zh" w:bidi="ar"/>
          <w:woUserID w:val="1"/>
        </w:rPr>
        <w:t>推移装置和移动装置组成。</w:t>
      </w:r>
      <w:r>
        <w:rPr>
          <w:rFonts w:hint="eastAsia" w:cs="Times New Roman" w:asciiTheme="minorEastAsia" w:hAnsiTheme="minorEastAsia" w:eastAsiaTheme="minorEastAsia"/>
          <w:color w:val="auto"/>
          <w:kern w:val="2"/>
          <w:sz w:val="21"/>
          <w:szCs w:val="21"/>
          <w:lang w:val="en-US" w:eastAsia="zh" w:bidi="ar"/>
          <w:woUserID w:val="1"/>
        </w:rPr>
        <w:t>（</w:t>
      </w:r>
      <w:r>
        <w:rPr>
          <w:rFonts w:hint="eastAsia" w:cs="Times New Roman" w:asciiTheme="minorEastAsia" w:hAnsiTheme="minorEastAsia" w:eastAsiaTheme="minorEastAsia"/>
          <w:kern w:val="2"/>
          <w:sz w:val="21"/>
          <w:szCs w:val="21"/>
          <w:lang w:val="en-US" w:eastAsia="zh" w:bidi="ar"/>
          <w:woUserID w:val="1"/>
        </w:rPr>
        <w:t>图6.3.1 ）</w:t>
      </w:r>
    </w:p>
    <w:p w14:paraId="2747361B">
      <w:pPr>
        <w:spacing w:line="360" w:lineRule="auto"/>
        <w:jc w:val="center"/>
        <w:rPr>
          <w:rFonts w:hint="eastAsia" w:eastAsia="宋体" w:asciiTheme="minorEastAsia" w:hAnsiTheme="minorEastAsia"/>
          <w:sz w:val="21"/>
          <w:szCs w:val="21"/>
          <w:lang w:eastAsia="zh"/>
          <w:woUserID w:val="1"/>
        </w:rPr>
      </w:pPr>
      <w:r>
        <w:rPr>
          <w:rFonts w:hint="eastAsia" w:eastAsia="宋体" w:asciiTheme="minorEastAsia" w:hAnsiTheme="minorEastAsia"/>
          <w:sz w:val="21"/>
          <w:szCs w:val="21"/>
          <w:lang w:eastAsia="zh"/>
          <w:woUserID w:val="1"/>
        </w:rPr>
        <w:drawing>
          <wp:inline distT="0" distB="0" distL="114300" distR="114300">
            <wp:extent cx="4448175" cy="2571750"/>
            <wp:effectExtent l="0" t="0" r="1905" b="381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
                    <a:srcRect r="13475"/>
                    <a:stretch>
                      <a:fillRect/>
                    </a:stretch>
                  </pic:blipFill>
                  <pic:spPr>
                    <a:xfrm>
                      <a:off x="0" y="0"/>
                      <a:ext cx="4448175" cy="2571750"/>
                    </a:xfrm>
                    <a:prstGeom prst="rect">
                      <a:avLst/>
                    </a:prstGeom>
                  </pic:spPr>
                </pic:pic>
              </a:graphicData>
            </a:graphic>
          </wp:inline>
        </w:drawing>
      </w:r>
    </w:p>
    <w:p w14:paraId="22494D2E">
      <w:pPr>
        <w:keepNext w:val="0"/>
        <w:keepLines w:val="0"/>
        <w:widowControl w:val="0"/>
        <w:suppressLineNumbers w:val="0"/>
        <w:spacing w:before="0" w:beforeAutospacing="0" w:after="0" w:afterAutospacing="0" w:line="360" w:lineRule="auto"/>
        <w:ind w:left="0" w:right="0" w:firstLine="0" w:firstLineChars="0"/>
        <w:jc w:val="center"/>
        <w:rPr>
          <w:rFonts w:hint="eastAsia" w:ascii="Times New Roman" w:hAnsi="Times New Roman" w:eastAsia="宋体" w:cs="Times New Roman"/>
          <w:kern w:val="2"/>
          <w:sz w:val="22"/>
          <w:szCs w:val="28"/>
          <w:lang w:val="en-US" w:eastAsia="zh-CN" w:bidi="ar"/>
          <w:woUserID w:val="1"/>
        </w:rPr>
      </w:pPr>
      <w:r>
        <w:rPr>
          <w:rFonts w:hint="eastAsia" w:ascii="Times New Roman" w:hAnsi="Times New Roman" w:eastAsia="宋体" w:cs="Times New Roman"/>
          <w:kern w:val="2"/>
          <w:sz w:val="22"/>
          <w:szCs w:val="28"/>
          <w:lang w:val="en-US" w:eastAsia="zh-CN" w:bidi="ar"/>
          <w:woUserID w:val="1"/>
        </w:rPr>
        <w:t>图</w:t>
      </w:r>
      <w:r>
        <w:rPr>
          <w:rFonts w:hint="eastAsia" w:cs="Times New Roman"/>
          <w:kern w:val="2"/>
          <w:sz w:val="22"/>
          <w:szCs w:val="28"/>
          <w:lang w:val="en-US" w:eastAsia="zh" w:bidi="ar"/>
          <w:woUserID w:val="1"/>
        </w:rPr>
        <w:t>6</w:t>
      </w:r>
      <w:r>
        <w:rPr>
          <w:rFonts w:hint="eastAsia" w:ascii="Times New Roman" w:hAnsi="Times New Roman" w:eastAsia="宋体" w:cs="Times New Roman"/>
          <w:kern w:val="2"/>
          <w:sz w:val="22"/>
          <w:szCs w:val="28"/>
          <w:lang w:val="en-US" w:eastAsia="zh-CN" w:bidi="ar"/>
          <w:woUserID w:val="1"/>
        </w:rPr>
        <w:t>.3.1 推进装置示意图</w:t>
      </w:r>
    </w:p>
    <w:p w14:paraId="31783227">
      <w:pPr>
        <w:widowControl w:val="0"/>
        <w:numPr>
          <w:ilvl w:val="-1"/>
          <w:numId w:val="0"/>
        </w:numPr>
        <w:spacing w:line="240" w:lineRule="auto"/>
        <w:ind w:left="0" w:firstLineChars="0"/>
        <w:jc w:val="center"/>
        <w:rPr>
          <w:rFonts w:hint="eastAsia" w:ascii="仿宋" w:hAnsi="仿宋" w:eastAsia="宋体" w:cs="宋体"/>
          <w:color w:val="000000"/>
          <w:kern w:val="2"/>
          <w:sz w:val="18"/>
          <w:szCs w:val="18"/>
          <w:lang w:eastAsia="zh"/>
          <w:woUserID w:val="1"/>
        </w:rPr>
      </w:pPr>
      <w:r>
        <w:rPr>
          <w:rFonts w:hint="eastAsia" w:ascii="仿宋" w:hAnsi="仿宋" w:eastAsia="宋体" w:cs="宋体"/>
          <w:color w:val="000000"/>
          <w:kern w:val="2"/>
          <w:sz w:val="18"/>
          <w:szCs w:val="18"/>
          <w:woUserID w:val="1"/>
        </w:rPr>
        <w:t>1-推</w:t>
      </w:r>
      <w:r>
        <w:rPr>
          <w:rFonts w:hint="eastAsia" w:ascii="仿宋" w:hAnsi="仿宋" w:cs="宋体"/>
          <w:color w:val="000000"/>
          <w:kern w:val="2"/>
          <w:sz w:val="18"/>
          <w:szCs w:val="18"/>
          <w:lang w:eastAsia="zh"/>
          <w:woUserID w:val="1"/>
        </w:rPr>
        <w:t>进</w:t>
      </w:r>
      <w:r>
        <w:rPr>
          <w:rFonts w:hint="eastAsia" w:ascii="仿宋" w:hAnsi="仿宋" w:eastAsia="宋体" w:cs="宋体"/>
          <w:color w:val="000000"/>
          <w:kern w:val="2"/>
          <w:sz w:val="18"/>
          <w:szCs w:val="18"/>
          <w:woUserID w:val="1"/>
        </w:rPr>
        <w:t>梁</w:t>
      </w:r>
      <w:r>
        <w:rPr>
          <w:rFonts w:hint="eastAsia" w:ascii="仿宋" w:hAnsi="仿宋" w:eastAsia="宋体" w:cs="宋体"/>
          <w:color w:val="000000"/>
          <w:kern w:val="2"/>
          <w:sz w:val="18"/>
          <w:szCs w:val="18"/>
          <w:lang w:eastAsia="zh"/>
          <w:woUserID w:val="1"/>
        </w:rPr>
        <w:t>；</w:t>
      </w:r>
      <w:r>
        <w:rPr>
          <w:rFonts w:hint="eastAsia" w:ascii="仿宋" w:hAnsi="仿宋" w:eastAsia="宋体" w:cs="宋体"/>
          <w:b w:val="0"/>
          <w:bCs w:val="0"/>
          <w:color w:val="000000"/>
          <w:kern w:val="2"/>
          <w:sz w:val="18"/>
          <w:szCs w:val="18"/>
          <w:woUserID w:val="1"/>
        </w:rPr>
        <w:t>2-</w:t>
      </w:r>
      <w:r>
        <w:rPr>
          <w:rFonts w:hint="eastAsia" w:ascii="仿宋" w:hAnsi="仿宋" w:eastAsia="宋体" w:cs="宋体"/>
          <w:b w:val="0"/>
          <w:bCs w:val="0"/>
          <w:color w:val="000000"/>
          <w:kern w:val="2"/>
          <w:sz w:val="18"/>
          <w:szCs w:val="18"/>
          <w:lang w:eastAsia="zh"/>
          <w:woUserID w:val="1"/>
        </w:rPr>
        <w:t>止推梁；</w:t>
      </w:r>
      <w:r>
        <w:rPr>
          <w:rFonts w:hint="eastAsia" w:ascii="仿宋" w:hAnsi="仿宋" w:eastAsia="宋体" w:cs="宋体"/>
          <w:b w:val="0"/>
          <w:bCs w:val="0"/>
          <w:color w:val="000000"/>
          <w:kern w:val="2"/>
          <w:sz w:val="18"/>
          <w:szCs w:val="18"/>
          <w:woUserID w:val="1"/>
        </w:rPr>
        <w:t>3-</w:t>
      </w:r>
      <w:r>
        <w:rPr>
          <w:rFonts w:hint="eastAsia" w:ascii="仿宋" w:hAnsi="仿宋" w:cs="宋体"/>
          <w:b w:val="0"/>
          <w:bCs w:val="0"/>
          <w:color w:val="000000"/>
          <w:kern w:val="2"/>
          <w:sz w:val="18"/>
          <w:szCs w:val="18"/>
          <w:lang w:eastAsia="zh"/>
          <w:woUserID w:val="1"/>
        </w:rPr>
        <w:t>反力</w:t>
      </w:r>
      <w:r>
        <w:rPr>
          <w:rFonts w:hint="eastAsia" w:ascii="仿宋" w:hAnsi="仿宋" w:eastAsia="宋体" w:cs="宋体"/>
          <w:b w:val="0"/>
          <w:bCs w:val="0"/>
          <w:color w:val="000000"/>
          <w:kern w:val="2"/>
          <w:sz w:val="18"/>
          <w:szCs w:val="18"/>
          <w:woUserID w:val="1"/>
        </w:rPr>
        <w:t>支撑梁</w:t>
      </w:r>
      <w:r>
        <w:rPr>
          <w:rFonts w:hint="eastAsia" w:ascii="仿宋" w:hAnsi="仿宋" w:eastAsia="宋体" w:cs="宋体"/>
          <w:b w:val="0"/>
          <w:bCs w:val="0"/>
          <w:color w:val="000000"/>
          <w:kern w:val="2"/>
          <w:sz w:val="18"/>
          <w:szCs w:val="18"/>
          <w:lang w:eastAsia="zh"/>
          <w:woUserID w:val="1"/>
        </w:rPr>
        <w:t>；</w:t>
      </w:r>
      <w:r>
        <w:rPr>
          <w:rFonts w:hint="eastAsia" w:ascii="仿宋" w:hAnsi="仿宋" w:eastAsia="宋体" w:cs="宋体"/>
          <w:b w:val="0"/>
          <w:bCs w:val="0"/>
          <w:color w:val="000000"/>
          <w:kern w:val="2"/>
          <w:sz w:val="18"/>
          <w:szCs w:val="18"/>
          <w:woUserID w:val="1"/>
        </w:rPr>
        <w:t>4-液压</w:t>
      </w:r>
      <w:r>
        <w:rPr>
          <w:rFonts w:hint="eastAsia" w:ascii="仿宋" w:hAnsi="仿宋" w:eastAsia="宋体" w:cs="宋体"/>
          <w:b w:val="0"/>
          <w:bCs w:val="0"/>
          <w:color w:val="000000"/>
          <w:kern w:val="2"/>
          <w:sz w:val="18"/>
          <w:szCs w:val="18"/>
          <w:lang w:eastAsia="zh"/>
          <w:woUserID w:val="1"/>
        </w:rPr>
        <w:t>系统；5-推移</w:t>
      </w:r>
      <w:r>
        <w:rPr>
          <w:rFonts w:hint="eastAsia" w:ascii="仿宋" w:hAnsi="仿宋" w:cs="宋体"/>
          <w:b w:val="0"/>
          <w:bCs w:val="0"/>
          <w:color w:val="000000"/>
          <w:kern w:val="2"/>
          <w:sz w:val="18"/>
          <w:szCs w:val="18"/>
          <w:lang w:eastAsia="zh"/>
          <w:woUserID w:val="1"/>
        </w:rPr>
        <w:t>平衡</w:t>
      </w:r>
      <w:r>
        <w:rPr>
          <w:rFonts w:hint="eastAsia" w:ascii="仿宋" w:hAnsi="仿宋" w:eastAsia="宋体" w:cs="宋体"/>
          <w:b w:val="0"/>
          <w:bCs w:val="0"/>
          <w:color w:val="000000"/>
          <w:kern w:val="2"/>
          <w:sz w:val="18"/>
          <w:szCs w:val="18"/>
          <w:lang w:eastAsia="zh"/>
          <w:woUserID w:val="1"/>
        </w:rPr>
        <w:t>梁；</w:t>
      </w:r>
      <w:r>
        <w:rPr>
          <w:rFonts w:hint="eastAsia" w:ascii="仿宋" w:hAnsi="仿宋" w:eastAsia="宋体" w:cs="宋体"/>
          <w:color w:val="000000"/>
          <w:kern w:val="2"/>
          <w:sz w:val="18"/>
          <w:szCs w:val="18"/>
          <w:lang w:eastAsia="zh"/>
          <w:woUserID w:val="1"/>
        </w:rPr>
        <w:t>6-高炉炉体</w:t>
      </w:r>
    </w:p>
    <w:p w14:paraId="08527A9B">
      <w:pPr>
        <w:keepNext w:val="0"/>
        <w:keepLines w:val="0"/>
        <w:widowControl w:val="0"/>
        <w:numPr>
          <w:ilvl w:val="-1"/>
          <w:numId w:val="0"/>
        </w:numPr>
        <w:suppressLineNumbers w:val="0"/>
        <w:spacing w:before="0" w:beforeAutospacing="0" w:after="0" w:afterAutospacing="0" w:line="360" w:lineRule="auto"/>
        <w:ind w:left="0" w:right="0" w:firstLine="0" w:firstLineChars="0"/>
        <w:jc w:val="both"/>
        <w:rPr>
          <w:rFonts w:hint="eastAsia" w:asciiTheme="minorEastAsia" w:hAnsiTheme="minorEastAsia" w:eastAsiaTheme="minorEastAsia"/>
          <w:b/>
          <w:bCs/>
          <w:sz w:val="21"/>
          <w:szCs w:val="21"/>
          <w:lang w:eastAsia="zh"/>
          <w:woUserID w:val="1"/>
        </w:rPr>
      </w:pPr>
    </w:p>
    <w:p w14:paraId="47359029">
      <w:pPr>
        <w:spacing w:line="360" w:lineRule="auto"/>
        <w:rPr>
          <w:rFonts w:hint="eastAsia" w:asciiTheme="minorEastAsia" w:hAnsiTheme="minorEastAsia" w:eastAsiaTheme="minorEastAsia"/>
          <w:color w:val="000000"/>
          <w:sz w:val="21"/>
          <w:szCs w:val="21"/>
          <w:highlight w:val="none"/>
          <w:lang w:eastAsia="zh"/>
          <w:woUserID w:val="0"/>
        </w:rPr>
      </w:pPr>
      <w:r>
        <w:rPr>
          <w:rFonts w:hint="eastAsia" w:asciiTheme="minorEastAsia" w:hAnsiTheme="minorEastAsia" w:eastAsiaTheme="minorEastAsia"/>
          <w:b/>
          <w:bCs/>
          <w:sz w:val="21"/>
          <w:szCs w:val="21"/>
          <w:highlight w:val="none"/>
          <w:lang w:eastAsia="zh"/>
        </w:rPr>
        <w:t>6</w:t>
      </w:r>
      <w:r>
        <w:rPr>
          <w:rFonts w:hint="eastAsia" w:asciiTheme="minorEastAsia" w:hAnsiTheme="minorEastAsia" w:eastAsiaTheme="minorEastAsia"/>
          <w:b/>
          <w:bCs/>
          <w:sz w:val="21"/>
          <w:szCs w:val="21"/>
          <w:highlight w:val="none"/>
        </w:rPr>
        <w:t>.</w:t>
      </w:r>
      <w:r>
        <w:rPr>
          <w:rFonts w:hint="eastAsia" w:asciiTheme="minorEastAsia" w:hAnsiTheme="minorEastAsia" w:eastAsiaTheme="minorEastAsia"/>
          <w:b/>
          <w:bCs/>
          <w:sz w:val="21"/>
          <w:szCs w:val="21"/>
          <w:highlight w:val="none"/>
          <w:lang w:eastAsia="zh"/>
          <w:woUserID w:val="4"/>
        </w:rPr>
        <w:t>3</w:t>
      </w:r>
      <w:r>
        <w:rPr>
          <w:rFonts w:hint="eastAsia" w:asciiTheme="minorEastAsia" w:hAnsiTheme="minorEastAsia" w:eastAsiaTheme="minorEastAsia"/>
          <w:b/>
          <w:bCs/>
          <w:sz w:val="21"/>
          <w:szCs w:val="21"/>
          <w:highlight w:val="none"/>
        </w:rPr>
        <w:t>.2</w:t>
      </w:r>
      <w:r>
        <w:rPr>
          <w:rFonts w:hint="eastAsia" w:asciiTheme="minorEastAsia" w:hAnsiTheme="minorEastAsia" w:eastAsiaTheme="minorEastAsia"/>
          <w:color w:val="000000"/>
          <w:sz w:val="21"/>
          <w:szCs w:val="21"/>
          <w:highlight w:val="none"/>
          <w:lang w:val="en-US" w:eastAsia="zh-CN"/>
        </w:rPr>
        <w:t xml:space="preserve">  移动装置</w:t>
      </w:r>
      <w:r>
        <w:rPr>
          <w:rFonts w:hint="eastAsia" w:asciiTheme="minorEastAsia" w:hAnsiTheme="minorEastAsia" w:eastAsiaTheme="minorEastAsia"/>
          <w:color w:val="000000"/>
          <w:sz w:val="21"/>
          <w:szCs w:val="21"/>
          <w:highlight w:val="none"/>
          <w:lang w:val="en-US" w:eastAsia="zh"/>
          <w:woUserID w:val="0"/>
        </w:rPr>
        <w:t>由</w:t>
      </w:r>
      <w:r>
        <w:rPr>
          <w:rFonts w:hint="eastAsia" w:asciiTheme="minorEastAsia" w:hAnsiTheme="minorEastAsia" w:eastAsiaTheme="minorEastAsia"/>
          <w:color w:val="000000"/>
          <w:sz w:val="21"/>
          <w:szCs w:val="21"/>
          <w:highlight w:val="none"/>
          <w:lang w:val="en-US" w:eastAsia="zh-CN"/>
          <w:woUserID w:val="0"/>
        </w:rPr>
        <w:t>重力坦克</w:t>
      </w:r>
      <w:r>
        <w:rPr>
          <w:rFonts w:hint="eastAsia" w:asciiTheme="minorEastAsia" w:hAnsiTheme="minorEastAsia" w:eastAsiaTheme="minorEastAsia"/>
          <w:color w:val="000000"/>
          <w:sz w:val="21"/>
          <w:szCs w:val="21"/>
          <w:highlight w:val="none"/>
        </w:rPr>
        <w:t>、辅助滑靴、水平导向轮三部分组成，</w:t>
      </w:r>
      <w:r>
        <w:rPr>
          <w:rFonts w:hint="eastAsia" w:asciiTheme="minorEastAsia" w:hAnsiTheme="minorEastAsia" w:eastAsiaTheme="minorEastAsia"/>
          <w:color w:val="000000"/>
          <w:sz w:val="21"/>
          <w:szCs w:val="21"/>
          <w:highlight w:val="none"/>
          <w:lang w:val="en-US" w:eastAsia="zh-CN"/>
        </w:rPr>
        <w:t>移动装置</w:t>
      </w:r>
      <w:r>
        <w:rPr>
          <w:rFonts w:hint="eastAsia" w:asciiTheme="minorEastAsia" w:hAnsiTheme="minorEastAsia" w:eastAsiaTheme="minorEastAsia"/>
          <w:color w:val="000000"/>
          <w:sz w:val="21"/>
          <w:szCs w:val="21"/>
          <w:highlight w:val="none"/>
        </w:rPr>
        <w:t>用挡块与炉底板固定，辅助滑靴与炉底应留2mm间隙。</w:t>
      </w:r>
      <w:r>
        <w:rPr>
          <w:rFonts w:hint="eastAsia" w:asciiTheme="minorEastAsia" w:hAnsiTheme="minorEastAsia" w:eastAsiaTheme="minorEastAsia"/>
          <w:color w:val="000000"/>
          <w:sz w:val="21"/>
          <w:szCs w:val="21"/>
          <w:highlight w:val="none"/>
          <w:woUserID w:val="0"/>
        </w:rPr>
        <w:t>水平导向轮</w:t>
      </w:r>
      <w:r>
        <w:rPr>
          <w:rFonts w:hint="eastAsia" w:asciiTheme="minorEastAsia" w:hAnsiTheme="minorEastAsia" w:eastAsiaTheme="minorEastAsia"/>
          <w:color w:val="000000"/>
          <w:sz w:val="21"/>
          <w:szCs w:val="21"/>
          <w:highlight w:val="none"/>
          <w:lang w:eastAsia="zh"/>
          <w:woUserID w:val="0"/>
        </w:rPr>
        <w:t>用于</w:t>
      </w:r>
      <w:r>
        <w:rPr>
          <w:rFonts w:hint="eastAsia" w:cs="Times New Roman" w:asciiTheme="minorEastAsia" w:hAnsiTheme="minorEastAsia" w:eastAsiaTheme="minorEastAsia"/>
          <w:color w:val="000000"/>
          <w:kern w:val="2"/>
          <w:sz w:val="21"/>
          <w:szCs w:val="21"/>
          <w:highlight w:val="none"/>
          <w:lang w:val="en-US" w:eastAsia="zh-CN" w:bidi="ar-SA"/>
          <w:woUserID w:val="0"/>
        </w:rPr>
        <w:t>转向调节装置</w:t>
      </w:r>
      <w:r>
        <w:rPr>
          <w:rFonts w:hint="eastAsia" w:cs="Times New Roman" w:asciiTheme="minorEastAsia" w:hAnsiTheme="minorEastAsia" w:eastAsiaTheme="minorEastAsia"/>
          <w:color w:val="000000"/>
          <w:kern w:val="2"/>
          <w:sz w:val="21"/>
          <w:szCs w:val="21"/>
          <w:highlight w:val="none"/>
          <w:lang w:val="en-US" w:eastAsia="zh" w:bidi="ar-SA"/>
          <w:woUserID w:val="0"/>
        </w:rPr>
        <w:t>。</w:t>
      </w:r>
    </w:p>
    <w:p w14:paraId="3482B153">
      <w:pPr>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b/>
          <w:bCs/>
          <w:sz w:val="21"/>
          <w:szCs w:val="21"/>
          <w:highlight w:val="none"/>
          <w:lang w:eastAsia="zh"/>
        </w:rPr>
        <w:t>6</w:t>
      </w:r>
      <w:r>
        <w:rPr>
          <w:rFonts w:asciiTheme="minorEastAsia" w:hAnsiTheme="minorEastAsia" w:eastAsiaTheme="minorEastAsia"/>
          <w:b/>
          <w:bCs/>
          <w:sz w:val="21"/>
          <w:szCs w:val="21"/>
          <w:highlight w:val="none"/>
        </w:rPr>
        <w:t>.</w:t>
      </w:r>
      <w:r>
        <w:rPr>
          <w:rFonts w:hint="eastAsia" w:asciiTheme="minorEastAsia" w:hAnsiTheme="minorEastAsia" w:eastAsiaTheme="minorEastAsia"/>
          <w:b/>
          <w:bCs/>
          <w:sz w:val="21"/>
          <w:szCs w:val="21"/>
          <w:highlight w:val="none"/>
          <w:lang w:eastAsia="zh"/>
          <w:woUserID w:val="4"/>
        </w:rPr>
        <w:t>3</w:t>
      </w:r>
      <w:r>
        <w:rPr>
          <w:rFonts w:asciiTheme="minorEastAsia" w:hAnsiTheme="minorEastAsia" w:eastAsiaTheme="minorEastAsia"/>
          <w:b/>
          <w:bCs/>
          <w:sz w:val="21"/>
          <w:szCs w:val="21"/>
          <w:highlight w:val="none"/>
        </w:rPr>
        <w:t>.3</w:t>
      </w:r>
      <w:r>
        <w:rPr>
          <w:rFonts w:hint="eastAsia" w:asciiTheme="minorEastAsia" w:hAnsiTheme="minorEastAsia" w:eastAsiaTheme="minorEastAsia"/>
          <w:sz w:val="21"/>
          <w:szCs w:val="21"/>
          <w:highlight w:val="none"/>
          <w:lang w:val="en-US" w:eastAsia="zh-CN"/>
        </w:rPr>
        <w:t xml:space="preserve"> </w:t>
      </w:r>
      <w:r>
        <w:rPr>
          <w:rFonts w:asciiTheme="minorEastAsia" w:hAnsiTheme="minorEastAsia" w:eastAsiaTheme="minorEastAsia"/>
          <w:sz w:val="21"/>
          <w:szCs w:val="21"/>
          <w:highlight w:val="none"/>
        </w:rPr>
        <w:t xml:space="preserve"> </w:t>
      </w:r>
      <w:r>
        <w:rPr>
          <w:rFonts w:hint="eastAsia" w:asciiTheme="minorEastAsia" w:hAnsiTheme="minorEastAsia" w:eastAsiaTheme="minorEastAsia"/>
          <w:sz w:val="21"/>
          <w:szCs w:val="21"/>
          <w:highlight w:val="none"/>
          <w:lang w:val="en-US" w:eastAsia="zh-CN"/>
        </w:rPr>
        <w:t>移动装置</w:t>
      </w:r>
      <w:r>
        <w:rPr>
          <w:rFonts w:hint="eastAsia" w:asciiTheme="minorEastAsia" w:hAnsiTheme="minorEastAsia" w:eastAsiaTheme="minorEastAsia"/>
          <w:sz w:val="21"/>
          <w:szCs w:val="21"/>
          <w:highlight w:val="none"/>
        </w:rPr>
        <w:t>的型号选择应对结构进行施工阶段的计算及分析，验算横移结构的强度、刚度和稳定性。</w:t>
      </w:r>
    </w:p>
    <w:p w14:paraId="3DE4457B">
      <w:pPr>
        <w:spacing w:line="360" w:lineRule="auto"/>
        <w:rPr>
          <w:rFonts w:asciiTheme="minorEastAsia" w:hAnsiTheme="minorEastAsia" w:eastAsiaTheme="minorEastAsia"/>
          <w:color w:val="FF0000"/>
          <w:sz w:val="21"/>
          <w:szCs w:val="21"/>
          <w:highlight w:val="none"/>
        </w:rPr>
      </w:pPr>
      <w:r>
        <w:rPr>
          <w:rFonts w:hint="eastAsia" w:asciiTheme="minorEastAsia" w:hAnsiTheme="minorEastAsia" w:eastAsiaTheme="minorEastAsia"/>
          <w:b/>
          <w:bCs/>
          <w:sz w:val="21"/>
          <w:szCs w:val="21"/>
          <w:highlight w:val="none"/>
          <w:lang w:eastAsia="zh"/>
        </w:rPr>
        <w:t>6</w:t>
      </w:r>
      <w:r>
        <w:rPr>
          <w:rFonts w:asciiTheme="minorEastAsia" w:hAnsiTheme="minorEastAsia" w:eastAsiaTheme="minorEastAsia"/>
          <w:b/>
          <w:bCs/>
          <w:sz w:val="21"/>
          <w:szCs w:val="21"/>
          <w:highlight w:val="none"/>
        </w:rPr>
        <w:t>.</w:t>
      </w:r>
      <w:r>
        <w:rPr>
          <w:rFonts w:hint="eastAsia" w:asciiTheme="minorEastAsia" w:hAnsiTheme="minorEastAsia" w:eastAsiaTheme="minorEastAsia"/>
          <w:b/>
          <w:bCs/>
          <w:sz w:val="21"/>
          <w:szCs w:val="21"/>
          <w:highlight w:val="none"/>
          <w:lang w:eastAsia="zh"/>
          <w:woUserID w:val="4"/>
        </w:rPr>
        <w:t>3</w:t>
      </w:r>
      <w:r>
        <w:rPr>
          <w:rFonts w:asciiTheme="minorEastAsia" w:hAnsiTheme="minorEastAsia" w:eastAsiaTheme="minorEastAsia"/>
          <w:b/>
          <w:bCs/>
          <w:sz w:val="21"/>
          <w:szCs w:val="21"/>
          <w:highlight w:val="none"/>
        </w:rPr>
        <w:t>.4</w:t>
      </w:r>
      <w:r>
        <w:rPr>
          <w:rFonts w:hint="eastAsia" w:asciiTheme="minorEastAsia" w:hAnsiTheme="minorEastAsia" w:eastAsiaTheme="minorEastAsia"/>
          <w:sz w:val="21"/>
          <w:szCs w:val="21"/>
          <w:highlight w:val="none"/>
          <w:lang w:val="en-US" w:eastAsia="zh-CN"/>
        </w:rPr>
        <w:t xml:space="preserve">  移动装置的布置应考虑炉底板受力、炉体重量以及轴线中心线等因素，确保同步推进不偏移，平稳推进。</w:t>
      </w:r>
    </w:p>
    <w:p w14:paraId="09DC77CC">
      <w:pPr>
        <w:keepNext w:val="0"/>
        <w:keepLines w:val="0"/>
        <w:widowControl w:val="0"/>
        <w:numPr>
          <w:ilvl w:val="-1"/>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kern w:val="2"/>
          <w:sz w:val="21"/>
          <w:szCs w:val="21"/>
          <w:lang w:eastAsia="zh" w:bidi="ar"/>
          <w:woUserID w:val="1"/>
        </w:rPr>
      </w:pPr>
      <w:r>
        <w:rPr>
          <w:rFonts w:hint="eastAsia" w:asciiTheme="minorEastAsia" w:hAnsiTheme="minorEastAsia" w:eastAsiaTheme="minorEastAsia"/>
          <w:b/>
          <w:bCs/>
          <w:sz w:val="21"/>
          <w:szCs w:val="21"/>
          <w:lang w:eastAsia="zh"/>
          <w:woUserID w:val="1"/>
        </w:rPr>
        <w:t>6.</w:t>
      </w:r>
      <w:r>
        <w:rPr>
          <w:rFonts w:hint="eastAsia" w:asciiTheme="minorEastAsia" w:hAnsiTheme="minorEastAsia" w:eastAsiaTheme="minorEastAsia"/>
          <w:b/>
          <w:bCs/>
          <w:sz w:val="21"/>
          <w:szCs w:val="21"/>
          <w:lang w:eastAsia="zh"/>
          <w:woUserID w:val="4"/>
        </w:rPr>
        <w:t>3</w:t>
      </w:r>
      <w:r>
        <w:rPr>
          <w:rFonts w:hint="eastAsia" w:asciiTheme="minorEastAsia" w:hAnsiTheme="minorEastAsia" w:eastAsiaTheme="minorEastAsia"/>
          <w:b/>
          <w:bCs/>
          <w:sz w:val="21"/>
          <w:szCs w:val="21"/>
          <w:lang w:eastAsia="zh"/>
          <w:woUserID w:val="1"/>
        </w:rPr>
        <w:t>.</w:t>
      </w:r>
      <w:r>
        <w:rPr>
          <w:rFonts w:hint="eastAsia" w:asciiTheme="minorEastAsia" w:hAnsiTheme="minorEastAsia" w:eastAsiaTheme="minorEastAsia"/>
          <w:b/>
          <w:bCs/>
          <w:sz w:val="21"/>
          <w:szCs w:val="21"/>
          <w:lang w:val="en-US" w:eastAsia="zh-CN"/>
          <w:woUserID w:val="1"/>
        </w:rPr>
        <w:t>5</w:t>
      </w:r>
      <w:r>
        <w:rPr>
          <w:rFonts w:hint="eastAsia" w:asciiTheme="minorEastAsia" w:hAnsiTheme="minorEastAsia" w:eastAsiaTheme="minorEastAsia"/>
          <w:sz w:val="21"/>
          <w:szCs w:val="21"/>
          <w:lang w:eastAsia="zh"/>
          <w:woUserID w:val="1"/>
        </w:rPr>
        <w:t xml:space="preserve">  </w:t>
      </w:r>
      <w:r>
        <w:rPr>
          <w:rFonts w:hint="eastAsia" w:asciiTheme="minorEastAsia" w:hAnsiTheme="minorEastAsia" w:eastAsiaTheme="minorEastAsia"/>
          <w:sz w:val="21"/>
          <w:szCs w:val="21"/>
          <w:lang w:eastAsia="zh-CN"/>
          <w:woUserID w:val="1"/>
        </w:rPr>
        <w:t>推</w:t>
      </w:r>
      <w:r>
        <w:rPr>
          <w:rFonts w:hint="eastAsia" w:asciiTheme="minorEastAsia" w:hAnsiTheme="minorEastAsia" w:eastAsiaTheme="minorEastAsia"/>
          <w:sz w:val="21"/>
          <w:szCs w:val="21"/>
          <w:lang w:eastAsia="zh"/>
          <w:woUserID w:val="1"/>
        </w:rPr>
        <w:t>进</w:t>
      </w:r>
      <w:r>
        <w:rPr>
          <w:rFonts w:hint="eastAsia" w:asciiTheme="minorEastAsia" w:hAnsiTheme="minorEastAsia" w:eastAsiaTheme="minorEastAsia"/>
          <w:sz w:val="21"/>
          <w:szCs w:val="21"/>
          <w:lang w:eastAsia="zh-CN"/>
          <w:woUserID w:val="1"/>
        </w:rPr>
        <w:t>梁</w:t>
      </w:r>
      <w:r>
        <w:rPr>
          <w:rFonts w:hint="eastAsia" w:asciiTheme="minorEastAsia" w:hAnsiTheme="minorEastAsia" w:eastAsiaTheme="minorEastAsia"/>
          <w:sz w:val="21"/>
          <w:szCs w:val="21"/>
          <w:lang w:eastAsia="zh"/>
          <w:woUserID w:val="1"/>
        </w:rPr>
        <w:t>与</w:t>
      </w:r>
      <w:r>
        <w:rPr>
          <w:rFonts w:hint="eastAsia" w:cs="Times New Roman" w:asciiTheme="minorEastAsia" w:hAnsiTheme="minorEastAsia" w:eastAsiaTheme="minorEastAsia"/>
          <w:kern w:val="2"/>
          <w:sz w:val="21"/>
          <w:szCs w:val="21"/>
          <w:lang w:val="en-US" w:eastAsia="zh-CN" w:bidi="ar"/>
          <w:woUserID w:val="1"/>
        </w:rPr>
        <w:t>炉壳</w:t>
      </w:r>
      <w:r>
        <w:rPr>
          <w:rFonts w:hint="eastAsia" w:cs="Times New Roman" w:asciiTheme="minorEastAsia" w:hAnsiTheme="minorEastAsia" w:eastAsiaTheme="minorEastAsia"/>
          <w:kern w:val="2"/>
          <w:sz w:val="21"/>
          <w:szCs w:val="21"/>
          <w:lang w:val="en-US" w:eastAsia="zh" w:bidi="ar"/>
          <w:woUserID w:val="1"/>
        </w:rPr>
        <w:t>接触面为弧形梁，另一面为液压系统</w:t>
      </w:r>
      <w:r>
        <w:rPr>
          <w:rFonts w:hint="eastAsia" w:cs="Times New Roman" w:asciiTheme="minorEastAsia" w:hAnsiTheme="minorEastAsia" w:eastAsiaTheme="minorEastAsia"/>
          <w:kern w:val="2"/>
          <w:sz w:val="21"/>
          <w:szCs w:val="21"/>
          <w:lang w:val="en-US" w:eastAsia="zh-CN" w:bidi="ar"/>
          <w:woUserID w:val="1"/>
        </w:rPr>
        <w:t>推动着力点</w:t>
      </w:r>
      <w:r>
        <w:rPr>
          <w:rFonts w:hint="eastAsia" w:cs="Times New Roman" w:asciiTheme="minorEastAsia" w:hAnsiTheme="minorEastAsia" w:eastAsiaTheme="minorEastAsia"/>
          <w:kern w:val="2"/>
          <w:sz w:val="21"/>
          <w:szCs w:val="21"/>
          <w:lang w:val="en-US" w:eastAsia="zh" w:bidi="ar"/>
          <w:woUserID w:val="1"/>
        </w:rPr>
        <w:t>，在液压系统工作时，确保匀速平衡行进</w:t>
      </w:r>
      <w:r>
        <w:rPr>
          <w:rFonts w:hint="eastAsia" w:cs="Times New Roman" w:asciiTheme="minorEastAsia" w:hAnsiTheme="minorEastAsia" w:eastAsiaTheme="minorEastAsia"/>
          <w:kern w:val="2"/>
          <w:sz w:val="21"/>
          <w:szCs w:val="21"/>
          <w:lang w:val="en-US" w:eastAsia="zh-CN" w:bidi="ar"/>
          <w:woUserID w:val="1"/>
        </w:rPr>
        <w:t>。</w:t>
      </w:r>
    </w:p>
    <w:p w14:paraId="16D2849E">
      <w:pPr>
        <w:keepNext w:val="0"/>
        <w:keepLines w:val="0"/>
        <w:widowControl w:val="0"/>
        <w:numPr>
          <w:ilvl w:val="-1"/>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kern w:val="2"/>
          <w:sz w:val="21"/>
          <w:szCs w:val="21"/>
          <w:lang w:val="en-US" w:eastAsia="zh-CN" w:bidi="ar"/>
          <w:woUserID w:val="1"/>
        </w:rPr>
      </w:pPr>
      <w:r>
        <w:rPr>
          <w:rFonts w:hint="eastAsia" w:asciiTheme="minorEastAsia" w:hAnsiTheme="minorEastAsia" w:eastAsiaTheme="minorEastAsia"/>
          <w:b/>
          <w:bCs/>
          <w:sz w:val="21"/>
          <w:szCs w:val="21"/>
          <w:lang w:eastAsia="zh"/>
          <w:woUserID w:val="1"/>
        </w:rPr>
        <w:t>6</w:t>
      </w:r>
      <w:r>
        <w:rPr>
          <w:rFonts w:hint="default" w:asciiTheme="minorEastAsia" w:hAnsiTheme="minorEastAsia" w:eastAsiaTheme="minorEastAsia"/>
          <w:b/>
          <w:bCs/>
          <w:sz w:val="21"/>
          <w:szCs w:val="21"/>
          <w:woUserID w:val="1"/>
        </w:rPr>
        <w:t>.</w:t>
      </w:r>
      <w:r>
        <w:rPr>
          <w:rFonts w:hint="eastAsia" w:asciiTheme="minorEastAsia" w:hAnsiTheme="minorEastAsia" w:eastAsiaTheme="minorEastAsia"/>
          <w:b/>
          <w:bCs/>
          <w:sz w:val="21"/>
          <w:szCs w:val="21"/>
          <w:lang w:eastAsia="zh"/>
          <w:woUserID w:val="4"/>
        </w:rPr>
        <w:t>3</w:t>
      </w:r>
      <w:r>
        <w:rPr>
          <w:rFonts w:hint="default" w:asciiTheme="minorEastAsia" w:hAnsiTheme="minorEastAsia" w:eastAsiaTheme="minorEastAsia"/>
          <w:b/>
          <w:bCs/>
          <w:sz w:val="21"/>
          <w:szCs w:val="21"/>
          <w:woUserID w:val="1"/>
        </w:rPr>
        <w:t>.</w:t>
      </w:r>
      <w:r>
        <w:rPr>
          <w:rFonts w:hint="eastAsia" w:asciiTheme="minorEastAsia" w:hAnsiTheme="minorEastAsia" w:eastAsiaTheme="minorEastAsia"/>
          <w:b/>
          <w:bCs/>
          <w:sz w:val="21"/>
          <w:szCs w:val="21"/>
          <w:lang w:eastAsia="zh-CN"/>
          <w:woUserID w:val="1"/>
        </w:rPr>
        <w:t>6</w:t>
      </w:r>
      <w:r>
        <w:rPr>
          <w:rFonts w:hint="default" w:asciiTheme="minorEastAsia" w:hAnsiTheme="minorEastAsia" w:eastAsiaTheme="minorEastAsia"/>
          <w:sz w:val="21"/>
          <w:szCs w:val="21"/>
          <w:lang w:val="en-US" w:eastAsia="zh-CN"/>
          <w:woUserID w:val="1"/>
        </w:rPr>
        <w:t xml:space="preserve"> </w:t>
      </w:r>
      <w:r>
        <w:rPr>
          <w:rFonts w:hint="default" w:asciiTheme="minorEastAsia" w:hAnsiTheme="minorEastAsia" w:eastAsiaTheme="minorEastAsia"/>
          <w:sz w:val="21"/>
          <w:szCs w:val="21"/>
          <w:lang w:val="en-US" w:eastAsia="zh-CN" w:bidi="ar"/>
          <w:woUserID w:val="1"/>
        </w:rPr>
        <w:t xml:space="preserve"> </w:t>
      </w:r>
      <w:r>
        <w:rPr>
          <w:rFonts w:hint="eastAsia" w:asciiTheme="minorEastAsia" w:hAnsiTheme="minorEastAsia" w:eastAsiaTheme="minorEastAsia"/>
          <w:sz w:val="21"/>
          <w:szCs w:val="21"/>
          <w:lang w:val="en-US" w:eastAsia="zh" w:bidi="ar"/>
          <w:woUserID w:val="1"/>
        </w:rPr>
        <w:t>推移</w:t>
      </w:r>
      <w:r>
        <w:rPr>
          <w:rFonts w:hint="eastAsia" w:ascii="仿宋" w:hAnsi="仿宋" w:cs="宋体"/>
          <w:b w:val="0"/>
          <w:bCs w:val="0"/>
          <w:color w:val="000000"/>
          <w:kern w:val="2"/>
          <w:sz w:val="21"/>
          <w:szCs w:val="21"/>
          <w:lang w:eastAsia="zh"/>
          <w:woUserID w:val="1"/>
        </w:rPr>
        <w:t>平衡</w:t>
      </w:r>
      <w:r>
        <w:rPr>
          <w:rFonts w:hint="eastAsia" w:ascii="仿宋" w:hAnsi="仿宋" w:eastAsia="宋体" w:cs="宋体"/>
          <w:b w:val="0"/>
          <w:bCs w:val="0"/>
          <w:color w:val="000000"/>
          <w:kern w:val="2"/>
          <w:sz w:val="21"/>
          <w:szCs w:val="21"/>
          <w:lang w:eastAsia="zh"/>
          <w:woUserID w:val="1"/>
        </w:rPr>
        <w:t>梁</w:t>
      </w:r>
      <w:r>
        <w:rPr>
          <w:rFonts w:hint="eastAsia" w:ascii="仿宋" w:hAnsi="仿宋" w:cs="宋体"/>
          <w:b w:val="0"/>
          <w:bCs w:val="0"/>
          <w:color w:val="000000"/>
          <w:kern w:val="2"/>
          <w:sz w:val="21"/>
          <w:szCs w:val="21"/>
          <w:lang w:val="en-US" w:eastAsia="zh-CN"/>
          <w:woUserID w:val="1"/>
        </w:rPr>
        <w:t>下部</w:t>
      </w:r>
      <w:r>
        <w:rPr>
          <w:rFonts w:hint="eastAsia" w:cs="Times New Roman" w:asciiTheme="minorEastAsia" w:hAnsiTheme="minorEastAsia" w:eastAsiaTheme="minorEastAsia"/>
          <w:kern w:val="2"/>
          <w:sz w:val="21"/>
          <w:szCs w:val="21"/>
          <w:lang w:val="en-US" w:eastAsia="zh-CN" w:bidi="ar"/>
          <w:woUserID w:val="1"/>
        </w:rPr>
        <w:t>采用箱型梁</w:t>
      </w:r>
      <w:r>
        <w:rPr>
          <w:rFonts w:hint="default" w:cs="Times New Roman" w:asciiTheme="minorEastAsia" w:hAnsiTheme="minorEastAsia" w:eastAsiaTheme="minorEastAsia"/>
          <w:kern w:val="2"/>
          <w:sz w:val="21"/>
          <w:szCs w:val="21"/>
          <w:lang w:val="en-US" w:eastAsia="zh-CN" w:bidi="ar"/>
          <w:woUserID w:val="1"/>
        </w:rPr>
        <w:t>，</w:t>
      </w:r>
      <w:r>
        <w:rPr>
          <w:rFonts w:hint="eastAsia" w:cs="Times New Roman" w:asciiTheme="minorEastAsia" w:hAnsiTheme="minorEastAsia" w:eastAsiaTheme="minorEastAsia"/>
          <w:kern w:val="2"/>
          <w:sz w:val="21"/>
          <w:szCs w:val="21"/>
          <w:lang w:val="en-US" w:eastAsia="zh-CN" w:bidi="ar"/>
          <w:woUserID w:val="1"/>
        </w:rPr>
        <w:t>钢梁端板用螺栓连接，箱型梁上布设钢轨，</w:t>
      </w:r>
      <w:r>
        <w:rPr>
          <w:rFonts w:asciiTheme="minorEastAsia" w:hAnsiTheme="minorEastAsia" w:eastAsiaTheme="minorEastAsia"/>
          <w:sz w:val="21"/>
          <w:szCs w:val="21"/>
        </w:rPr>
        <w:t>钢轨安装选择型号应满足推移主体结构整体承重力</w:t>
      </w:r>
      <w:r>
        <w:rPr>
          <w:rFonts w:hint="eastAsia" w:asciiTheme="minorEastAsia" w:hAnsiTheme="minorEastAsia" w:eastAsiaTheme="minorEastAsia"/>
          <w:sz w:val="21"/>
          <w:szCs w:val="21"/>
        </w:rPr>
        <w:t>及</w:t>
      </w:r>
      <w:r>
        <w:rPr>
          <w:rFonts w:hint="eastAsia" w:asciiTheme="minorEastAsia" w:hAnsiTheme="minorEastAsia" w:eastAsiaTheme="minorEastAsia"/>
          <w:sz w:val="21"/>
          <w:szCs w:val="21"/>
          <w:lang w:val="en-US" w:eastAsia="zh-CN"/>
        </w:rPr>
        <w:t>移动装置</w:t>
      </w:r>
      <w:r>
        <w:rPr>
          <w:rFonts w:hint="eastAsia" w:asciiTheme="minorEastAsia" w:hAnsiTheme="minorEastAsia" w:eastAsiaTheme="minorEastAsia"/>
          <w:sz w:val="21"/>
          <w:szCs w:val="21"/>
        </w:rPr>
        <w:t>接触面面积</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rPr>
        <w:t>轨道接缝宜采用铝热焊</w:t>
      </w:r>
      <w:r>
        <w:rPr>
          <w:rFonts w:hint="eastAsia" w:asciiTheme="minorEastAsia" w:hAnsiTheme="minorEastAsia" w:eastAsiaTheme="minorEastAsia"/>
          <w:sz w:val="21"/>
          <w:szCs w:val="21"/>
        </w:rPr>
        <w:t>，打磨</w:t>
      </w:r>
      <w:r>
        <w:rPr>
          <w:rFonts w:asciiTheme="minorEastAsia" w:hAnsiTheme="minorEastAsia" w:eastAsiaTheme="minorEastAsia"/>
          <w:sz w:val="21"/>
          <w:szCs w:val="21"/>
        </w:rPr>
        <w:t>平整无误差</w:t>
      </w:r>
      <w:r>
        <w:rPr>
          <w:rFonts w:hint="eastAsia" w:asciiTheme="minorEastAsia" w:hAnsiTheme="minorEastAsia" w:eastAsiaTheme="minorEastAsia"/>
          <w:sz w:val="21"/>
          <w:szCs w:val="21"/>
          <w:lang w:eastAsia="zh-CN"/>
        </w:rPr>
        <w:t>。</w:t>
      </w:r>
    </w:p>
    <w:p w14:paraId="5280A0F2">
      <w:pPr>
        <w:widowControl w:val="0"/>
        <w:spacing w:before="0" w:beforeAutospacing="0" w:after="0" w:afterAutospacing="0" w:line="360" w:lineRule="auto"/>
        <w:ind w:left="0" w:right="0" w:firstLine="0" w:firstLineChars="0"/>
        <w:rPr>
          <w:rFonts w:hint="eastAsia" w:cs="Times New Roman" w:asciiTheme="minorEastAsia" w:hAnsiTheme="minorEastAsia" w:eastAsiaTheme="minorEastAsia"/>
          <w:color w:val="000000"/>
          <w:kern w:val="2"/>
          <w:sz w:val="21"/>
          <w:szCs w:val="21"/>
          <w:lang w:bidi="ar-SA"/>
          <w:woUserID w:val="0"/>
        </w:rPr>
      </w:pPr>
      <w:r>
        <w:rPr>
          <w:rFonts w:hint="eastAsia" w:asciiTheme="minorEastAsia" w:hAnsiTheme="minorEastAsia" w:eastAsiaTheme="minorEastAsia"/>
          <w:b/>
          <w:bCs/>
          <w:sz w:val="21"/>
          <w:szCs w:val="21"/>
          <w:lang w:eastAsia="zh"/>
          <w:woUserID w:val="1"/>
        </w:rPr>
        <w:t>6.</w:t>
      </w:r>
      <w:r>
        <w:rPr>
          <w:rFonts w:hint="eastAsia" w:asciiTheme="minorEastAsia" w:hAnsiTheme="minorEastAsia" w:eastAsiaTheme="minorEastAsia"/>
          <w:b/>
          <w:bCs/>
          <w:sz w:val="21"/>
          <w:szCs w:val="21"/>
          <w:lang w:eastAsia="zh"/>
          <w:woUserID w:val="4"/>
        </w:rPr>
        <w:t>3</w:t>
      </w:r>
      <w:r>
        <w:rPr>
          <w:rFonts w:hint="eastAsia" w:asciiTheme="minorEastAsia" w:hAnsiTheme="minorEastAsia" w:eastAsiaTheme="minorEastAsia"/>
          <w:b/>
          <w:bCs/>
          <w:sz w:val="21"/>
          <w:szCs w:val="21"/>
          <w:lang w:eastAsia="zh"/>
          <w:woUserID w:val="1"/>
        </w:rPr>
        <w:t>.</w:t>
      </w:r>
      <w:r>
        <w:rPr>
          <w:rFonts w:hint="eastAsia" w:asciiTheme="minorEastAsia" w:hAnsiTheme="minorEastAsia" w:eastAsiaTheme="minorEastAsia"/>
          <w:b/>
          <w:bCs/>
          <w:sz w:val="21"/>
          <w:szCs w:val="21"/>
          <w:lang w:val="en-US" w:eastAsia="zh-CN"/>
          <w:woUserID w:val="1"/>
        </w:rPr>
        <w:t>7</w:t>
      </w:r>
      <w:r>
        <w:rPr>
          <w:rFonts w:hint="eastAsia" w:asciiTheme="minorEastAsia" w:hAnsiTheme="minorEastAsia" w:eastAsiaTheme="minorEastAsia"/>
          <w:sz w:val="21"/>
          <w:szCs w:val="21"/>
          <w:lang w:eastAsia="zh"/>
          <w:woUserID w:val="1"/>
        </w:rPr>
        <w:t xml:space="preserve">  </w:t>
      </w:r>
      <w:r>
        <w:rPr>
          <w:rFonts w:hint="eastAsia" w:cs="Times New Roman" w:asciiTheme="minorEastAsia" w:hAnsiTheme="minorEastAsia" w:eastAsiaTheme="minorEastAsia"/>
          <w:color w:val="000000"/>
          <w:kern w:val="2"/>
          <w:sz w:val="21"/>
          <w:szCs w:val="21"/>
          <w:lang w:bidi="ar-SA"/>
          <w:woUserID w:val="0"/>
        </w:rPr>
        <w:t>在</w:t>
      </w:r>
      <w:r>
        <w:rPr>
          <w:rFonts w:hint="eastAsia" w:cs="Times New Roman" w:asciiTheme="minorEastAsia" w:hAnsiTheme="minorEastAsia" w:eastAsiaTheme="minorEastAsia"/>
          <w:color w:val="000000"/>
          <w:kern w:val="2"/>
          <w:sz w:val="21"/>
          <w:szCs w:val="21"/>
          <w:lang w:eastAsia="zh" w:bidi="ar-SA"/>
          <w:woUserID w:val="1"/>
        </w:rPr>
        <w:t>推移</w:t>
      </w:r>
      <w:r>
        <w:rPr>
          <w:rFonts w:hint="eastAsia" w:ascii="仿宋" w:hAnsi="仿宋" w:cs="宋体"/>
          <w:b w:val="0"/>
          <w:bCs w:val="0"/>
          <w:color w:val="000000"/>
          <w:kern w:val="2"/>
          <w:sz w:val="21"/>
          <w:szCs w:val="21"/>
          <w:lang w:eastAsia="zh"/>
          <w:woUserID w:val="1"/>
        </w:rPr>
        <w:t>平衡</w:t>
      </w:r>
      <w:r>
        <w:rPr>
          <w:rFonts w:hint="eastAsia" w:ascii="仿宋" w:hAnsi="仿宋" w:eastAsia="宋体" w:cs="宋体"/>
          <w:b w:val="0"/>
          <w:bCs w:val="0"/>
          <w:color w:val="000000"/>
          <w:kern w:val="2"/>
          <w:sz w:val="21"/>
          <w:szCs w:val="21"/>
          <w:lang w:eastAsia="zh"/>
          <w:woUserID w:val="1"/>
        </w:rPr>
        <w:t>梁</w:t>
      </w:r>
      <w:r>
        <w:rPr>
          <w:rFonts w:hint="eastAsia" w:cs="Times New Roman" w:asciiTheme="minorEastAsia" w:hAnsiTheme="minorEastAsia" w:eastAsiaTheme="minorEastAsia"/>
          <w:kern w:val="2"/>
          <w:sz w:val="21"/>
          <w:szCs w:val="21"/>
          <w:lang w:val="en-US" w:eastAsia="zh" w:bidi="ar"/>
          <w:woUserID w:val="1"/>
        </w:rPr>
        <w:t>钢梁</w:t>
      </w:r>
      <w:r>
        <w:rPr>
          <w:rFonts w:hint="eastAsia" w:cs="Times New Roman" w:asciiTheme="minorEastAsia" w:hAnsiTheme="minorEastAsia" w:eastAsiaTheme="minorEastAsia"/>
          <w:color w:val="000000"/>
          <w:kern w:val="2"/>
          <w:sz w:val="21"/>
          <w:szCs w:val="21"/>
          <w:lang w:bidi="ar-SA"/>
          <w:woUserID w:val="0"/>
        </w:rPr>
        <w:t>上做支架，用螺栓将炉底板与</w:t>
      </w:r>
      <w:r>
        <w:rPr>
          <w:rFonts w:hint="eastAsia" w:cs="Times New Roman" w:asciiTheme="minorEastAsia" w:hAnsiTheme="minorEastAsia" w:eastAsiaTheme="minorEastAsia"/>
          <w:color w:val="000000"/>
          <w:kern w:val="2"/>
          <w:sz w:val="21"/>
          <w:szCs w:val="21"/>
          <w:lang w:eastAsia="zh" w:bidi="ar-SA"/>
          <w:woUserID w:val="1"/>
        </w:rPr>
        <w:t>移动装置</w:t>
      </w:r>
      <w:r>
        <w:rPr>
          <w:rFonts w:hint="eastAsia" w:cs="Times New Roman" w:asciiTheme="minorEastAsia" w:hAnsiTheme="minorEastAsia" w:eastAsiaTheme="minorEastAsia"/>
          <w:color w:val="000000"/>
          <w:kern w:val="2"/>
          <w:sz w:val="21"/>
          <w:szCs w:val="21"/>
          <w:lang w:bidi="ar-SA"/>
          <w:woUserID w:val="0"/>
        </w:rPr>
        <w:t>连接。</w:t>
      </w:r>
      <w:r>
        <w:rPr>
          <w:rFonts w:hint="eastAsia" w:cs="Times New Roman" w:asciiTheme="minorEastAsia" w:hAnsiTheme="minorEastAsia" w:eastAsiaTheme="minorEastAsia"/>
          <w:color w:val="000000"/>
          <w:kern w:val="2"/>
          <w:sz w:val="21"/>
          <w:szCs w:val="21"/>
          <w:lang w:eastAsia="zh-CN" w:bidi="ar-SA"/>
          <w:woUserID w:val="0"/>
        </w:rPr>
        <w:t>再进行</w:t>
      </w:r>
      <w:r>
        <w:rPr>
          <w:rFonts w:hint="eastAsia" w:cs="Times New Roman" w:asciiTheme="minorEastAsia" w:hAnsiTheme="minorEastAsia" w:eastAsiaTheme="minorEastAsia"/>
          <w:color w:val="000000"/>
          <w:kern w:val="2"/>
          <w:sz w:val="21"/>
          <w:szCs w:val="21"/>
          <w:lang w:bidi="ar-SA"/>
          <w:woUserID w:val="0"/>
        </w:rPr>
        <w:t>炉壳的组对、焊接。</w:t>
      </w:r>
    </w:p>
    <w:p w14:paraId="41B6C3CB">
      <w:pPr>
        <w:keepNext w:val="0"/>
        <w:keepLines w:val="0"/>
        <w:widowControl w:val="0"/>
        <w:suppressLineNumbers w:val="0"/>
        <w:spacing w:before="0" w:beforeAutospacing="0" w:after="0" w:afterAutospacing="0" w:line="360" w:lineRule="auto"/>
        <w:ind w:left="0" w:right="0" w:firstLine="0" w:firstLineChars="0"/>
        <w:jc w:val="both"/>
        <w:rPr>
          <w:rFonts w:hint="eastAsia" w:asciiTheme="minorEastAsia" w:hAnsiTheme="minorEastAsia" w:eastAsiaTheme="minorEastAsia"/>
          <w:sz w:val="21"/>
          <w:szCs w:val="21"/>
          <w:lang w:eastAsia="zh"/>
          <w:woUserID w:val="1"/>
        </w:rPr>
      </w:pPr>
      <w:r>
        <w:rPr>
          <w:rFonts w:hint="eastAsia" w:cs="Times New Roman" w:asciiTheme="minorEastAsia" w:hAnsiTheme="minorEastAsia" w:eastAsiaTheme="minorEastAsia"/>
          <w:b/>
          <w:bCs/>
          <w:color w:val="000000"/>
          <w:kern w:val="2"/>
          <w:sz w:val="21"/>
          <w:szCs w:val="21"/>
          <w:lang w:val="en-US" w:eastAsia="zh-CN" w:bidi="ar-SA"/>
          <w:woUserID w:val="0"/>
        </w:rPr>
        <w:t>6.3.8</w:t>
      </w:r>
      <w:r>
        <w:rPr>
          <w:rFonts w:hint="eastAsia" w:cs="Times New Roman" w:asciiTheme="minorEastAsia" w:hAnsiTheme="minorEastAsia" w:eastAsiaTheme="minorEastAsia"/>
          <w:color w:val="000000"/>
          <w:kern w:val="2"/>
          <w:sz w:val="21"/>
          <w:szCs w:val="21"/>
          <w:lang w:val="en-US" w:eastAsia="zh-CN" w:bidi="ar-SA"/>
          <w:woUserID w:val="0"/>
        </w:rPr>
        <w:t xml:space="preserve">  </w:t>
      </w:r>
      <w:r>
        <w:rPr>
          <w:rFonts w:hint="eastAsia" w:ascii="仿宋" w:hAnsi="仿宋" w:cs="宋体"/>
          <w:b w:val="0"/>
          <w:bCs w:val="0"/>
          <w:color w:val="000000"/>
          <w:kern w:val="2"/>
          <w:sz w:val="21"/>
          <w:szCs w:val="21"/>
          <w:lang w:eastAsia="zh"/>
          <w:woUserID w:val="1"/>
        </w:rPr>
        <w:t>反力</w:t>
      </w:r>
      <w:r>
        <w:rPr>
          <w:rFonts w:hint="eastAsia" w:ascii="仿宋" w:hAnsi="仿宋" w:eastAsia="宋体" w:cs="宋体"/>
          <w:b w:val="0"/>
          <w:bCs w:val="0"/>
          <w:color w:val="000000"/>
          <w:kern w:val="2"/>
          <w:sz w:val="21"/>
          <w:szCs w:val="21"/>
          <w:woUserID w:val="1"/>
        </w:rPr>
        <w:t>支撑梁</w:t>
      </w:r>
      <w:r>
        <w:rPr>
          <w:rFonts w:hint="eastAsia" w:ascii="仿宋" w:hAnsi="仿宋" w:cs="宋体"/>
          <w:b w:val="0"/>
          <w:bCs w:val="0"/>
          <w:color w:val="000000"/>
          <w:kern w:val="2"/>
          <w:sz w:val="21"/>
          <w:szCs w:val="21"/>
          <w:lang w:val="en-US" w:eastAsia="zh-CN"/>
          <w:woUserID w:val="1"/>
        </w:rPr>
        <w:t>与</w:t>
      </w:r>
      <w:r>
        <w:rPr>
          <w:rFonts w:hint="eastAsia" w:ascii="仿宋" w:hAnsi="仿宋" w:eastAsia="宋体" w:cs="宋体"/>
          <w:b w:val="0"/>
          <w:bCs w:val="0"/>
          <w:color w:val="000000"/>
          <w:kern w:val="2"/>
          <w:sz w:val="21"/>
          <w:szCs w:val="21"/>
          <w:woUserID w:val="1"/>
        </w:rPr>
        <w:t>液压</w:t>
      </w:r>
      <w:r>
        <w:rPr>
          <w:rFonts w:hint="eastAsia" w:ascii="仿宋" w:hAnsi="仿宋" w:eastAsia="宋体" w:cs="宋体"/>
          <w:b w:val="0"/>
          <w:bCs w:val="0"/>
          <w:color w:val="000000"/>
          <w:kern w:val="2"/>
          <w:sz w:val="21"/>
          <w:szCs w:val="21"/>
          <w:lang w:eastAsia="zh"/>
          <w:woUserID w:val="1"/>
        </w:rPr>
        <w:t>系统</w:t>
      </w:r>
      <w:r>
        <w:rPr>
          <w:rFonts w:hint="eastAsia" w:ascii="仿宋" w:hAnsi="仿宋" w:cs="宋体"/>
          <w:b w:val="0"/>
          <w:bCs w:val="0"/>
          <w:color w:val="000000"/>
          <w:kern w:val="2"/>
          <w:sz w:val="21"/>
          <w:szCs w:val="21"/>
          <w:lang w:val="en-US" w:eastAsia="zh-CN"/>
          <w:woUserID w:val="1"/>
        </w:rPr>
        <w:t>固定连接。</w:t>
      </w:r>
      <w:r>
        <w:rPr>
          <w:rFonts w:hint="eastAsia" w:ascii="仿宋" w:hAnsi="仿宋" w:eastAsia="宋体" w:cs="宋体"/>
          <w:b w:val="0"/>
          <w:bCs w:val="0"/>
          <w:color w:val="000000"/>
          <w:kern w:val="2"/>
          <w:sz w:val="21"/>
          <w:szCs w:val="21"/>
          <w:lang w:eastAsia="zh"/>
          <w:woUserID w:val="1"/>
        </w:rPr>
        <w:t>止推梁</w:t>
      </w:r>
      <w:r>
        <w:rPr>
          <w:rFonts w:hint="eastAsia" w:ascii="仿宋" w:hAnsi="仿宋" w:cs="宋体"/>
          <w:b w:val="0"/>
          <w:bCs w:val="0"/>
          <w:color w:val="000000"/>
          <w:kern w:val="2"/>
          <w:sz w:val="21"/>
          <w:szCs w:val="21"/>
          <w:lang w:val="en-US" w:eastAsia="zh-CN"/>
          <w:woUserID w:val="1"/>
        </w:rPr>
        <w:t>根据液压缸行程，分阶段与推移平衡梁固定连接。</w:t>
      </w:r>
    </w:p>
    <w:p w14:paraId="6D156421">
      <w:pPr>
        <w:spacing w:line="360" w:lineRule="auto"/>
        <w:rPr>
          <w:rFonts w:asciiTheme="minorEastAsia" w:hAnsiTheme="minorEastAsia" w:eastAsiaTheme="minorEastAsia"/>
          <w:sz w:val="21"/>
          <w:szCs w:val="21"/>
        </w:rPr>
      </w:pPr>
      <w:r>
        <w:rPr>
          <w:rFonts w:hint="eastAsia" w:asciiTheme="minorEastAsia" w:hAnsiTheme="minorEastAsia" w:eastAsiaTheme="minorEastAsia"/>
          <w:b/>
          <w:bCs/>
          <w:sz w:val="21"/>
          <w:szCs w:val="21"/>
          <w:lang w:eastAsia="zh"/>
        </w:rPr>
        <w:t>6</w:t>
      </w:r>
      <w:r>
        <w:rPr>
          <w:rFonts w:hint="eastAsia" w:asciiTheme="minorEastAsia" w:hAnsiTheme="minorEastAsia" w:eastAsiaTheme="minorEastAsia"/>
          <w:b/>
          <w:bCs/>
          <w:sz w:val="21"/>
          <w:szCs w:val="21"/>
        </w:rPr>
        <w:t>.</w:t>
      </w:r>
      <w:r>
        <w:rPr>
          <w:rFonts w:hint="eastAsia" w:asciiTheme="minorEastAsia" w:hAnsiTheme="minorEastAsia" w:eastAsiaTheme="minorEastAsia"/>
          <w:b/>
          <w:bCs/>
          <w:sz w:val="21"/>
          <w:szCs w:val="21"/>
          <w:lang w:eastAsia="zh"/>
          <w:woUserID w:val="4"/>
        </w:rPr>
        <w:t>3</w:t>
      </w:r>
      <w:r>
        <w:rPr>
          <w:rFonts w:hint="eastAsia" w:asciiTheme="minorEastAsia" w:hAnsiTheme="minorEastAsia" w:eastAsiaTheme="minorEastAsia"/>
          <w:b/>
          <w:bCs/>
          <w:sz w:val="21"/>
          <w:szCs w:val="21"/>
        </w:rPr>
        <w:t>.</w:t>
      </w:r>
      <w:r>
        <w:rPr>
          <w:rFonts w:hint="eastAsia" w:asciiTheme="minorEastAsia" w:hAnsiTheme="minorEastAsia" w:eastAsiaTheme="minorEastAsia"/>
          <w:b/>
          <w:bCs/>
          <w:sz w:val="21"/>
          <w:szCs w:val="21"/>
          <w:lang w:val="en-US" w:eastAsia="zh-CN"/>
        </w:rPr>
        <w:t>9</w:t>
      </w:r>
      <w:r>
        <w:rPr>
          <w:rFonts w:hint="eastAsia" w:asciiTheme="minorEastAsia" w:hAnsiTheme="minorEastAsia" w:eastAsiaTheme="minorEastAsia"/>
          <w:sz w:val="21"/>
          <w:szCs w:val="21"/>
          <w:lang w:val="en-US" w:eastAsia="zh-CN"/>
        </w:rPr>
        <w:t xml:space="preserve">  </w:t>
      </w:r>
      <w:r>
        <w:rPr>
          <w:rFonts w:hint="eastAsia" w:asciiTheme="minorEastAsia" w:hAnsiTheme="minorEastAsia" w:eastAsiaTheme="minorEastAsia"/>
          <w:sz w:val="21"/>
          <w:szCs w:val="21"/>
        </w:rPr>
        <w:t>推移施工工艺流程应依次进行。</w:t>
      </w:r>
    </w:p>
    <w:p w14:paraId="5ACA49B0">
      <w:pPr>
        <w:spacing w:line="360" w:lineRule="auto"/>
        <w:ind w:firstLine="420" w:firstLineChars="2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推移基础桩施工→混凝土基础施工→钢梁安装→钢轨安装→</w:t>
      </w:r>
      <w:r>
        <w:rPr>
          <w:rFonts w:hint="eastAsia" w:asciiTheme="minorEastAsia" w:hAnsiTheme="minorEastAsia" w:eastAsiaTheme="minorEastAsia"/>
          <w:sz w:val="21"/>
          <w:szCs w:val="21"/>
          <w:lang w:val="en-US" w:eastAsia="zh-CN"/>
        </w:rPr>
        <w:t>安</w:t>
      </w:r>
      <w:r>
        <w:rPr>
          <w:rFonts w:hint="eastAsia" w:asciiTheme="minorEastAsia" w:hAnsiTheme="minorEastAsia" w:eastAsiaTheme="minorEastAsia"/>
          <w:sz w:val="21"/>
          <w:szCs w:val="21"/>
        </w:rPr>
        <w:t>装</w:t>
      </w:r>
      <w:r>
        <w:rPr>
          <w:rFonts w:hint="eastAsia" w:asciiTheme="minorEastAsia" w:hAnsiTheme="minorEastAsia" w:eastAsiaTheme="minorEastAsia"/>
          <w:sz w:val="21"/>
          <w:szCs w:val="21"/>
          <w:lang w:val="en-US" w:eastAsia="zh-CN"/>
          <w:woUserID w:val="1"/>
        </w:rPr>
        <w:t>移动装置</w:t>
      </w:r>
      <w:r>
        <w:rPr>
          <w:rFonts w:hint="eastAsia" w:asciiTheme="minorEastAsia" w:hAnsiTheme="minorEastAsia" w:eastAsiaTheme="minorEastAsia"/>
          <w:sz w:val="21"/>
          <w:szCs w:val="21"/>
        </w:rPr>
        <w:t>→高炉本体施工→</w:t>
      </w:r>
      <w:r>
        <w:rPr>
          <w:rFonts w:hint="eastAsia" w:asciiTheme="minorEastAsia" w:hAnsiTheme="minorEastAsia" w:eastAsiaTheme="minorEastAsia"/>
          <w:sz w:val="21"/>
          <w:szCs w:val="21"/>
          <w:lang w:val="en-US" w:eastAsia="zh-CN"/>
        </w:rPr>
        <w:t>安装</w:t>
      </w:r>
      <w:r>
        <w:rPr>
          <w:rFonts w:hint="eastAsia" w:asciiTheme="minorEastAsia" w:hAnsiTheme="minorEastAsia" w:eastAsiaTheme="minorEastAsia"/>
          <w:sz w:val="21"/>
          <w:szCs w:val="21"/>
        </w:rPr>
        <w:t>推</w:t>
      </w:r>
      <w:r>
        <w:rPr>
          <w:rFonts w:hint="eastAsia" w:asciiTheme="minorEastAsia" w:hAnsiTheme="minorEastAsia" w:eastAsiaTheme="minorEastAsia"/>
          <w:sz w:val="21"/>
          <w:szCs w:val="21"/>
          <w:lang w:val="en-US" w:eastAsia="zh-CN"/>
        </w:rPr>
        <w:t>进</w:t>
      </w:r>
      <w:r>
        <w:rPr>
          <w:rFonts w:hint="eastAsia" w:asciiTheme="minorEastAsia" w:hAnsiTheme="minorEastAsia" w:eastAsiaTheme="minorEastAsia"/>
          <w:sz w:val="21"/>
          <w:szCs w:val="21"/>
        </w:rPr>
        <w:t>梁→</w:t>
      </w:r>
      <w:r>
        <w:rPr>
          <w:rFonts w:hint="eastAsia" w:asciiTheme="minorEastAsia" w:hAnsiTheme="minorEastAsia" w:eastAsiaTheme="minorEastAsia"/>
          <w:sz w:val="21"/>
          <w:szCs w:val="21"/>
          <w:lang w:val="en-US" w:eastAsia="zh-CN"/>
        </w:rPr>
        <w:t>安</w:t>
      </w:r>
      <w:r>
        <w:rPr>
          <w:rFonts w:hint="eastAsia" w:asciiTheme="minorEastAsia" w:hAnsiTheme="minorEastAsia" w:eastAsiaTheme="minorEastAsia"/>
          <w:sz w:val="21"/>
          <w:szCs w:val="21"/>
        </w:rPr>
        <w:t>装</w:t>
      </w:r>
      <w:r>
        <w:rPr>
          <w:rFonts w:hint="eastAsia" w:asciiTheme="minorEastAsia" w:hAnsiTheme="minorEastAsia" w:eastAsiaTheme="minorEastAsia"/>
          <w:sz w:val="21"/>
          <w:szCs w:val="21"/>
          <w:highlight w:val="none"/>
          <w:lang w:val="en-US" w:eastAsia="zh-CN"/>
        </w:rPr>
        <w:t>反力支撑</w:t>
      </w:r>
      <w:r>
        <w:rPr>
          <w:rFonts w:hint="eastAsia" w:asciiTheme="minorEastAsia" w:hAnsiTheme="minorEastAsia" w:eastAsiaTheme="minorEastAsia"/>
          <w:sz w:val="21"/>
          <w:szCs w:val="21"/>
        </w:rPr>
        <w:t>梁→</w:t>
      </w:r>
      <w:r>
        <w:rPr>
          <w:rFonts w:hint="eastAsia" w:asciiTheme="minorEastAsia" w:hAnsiTheme="minorEastAsia" w:eastAsiaTheme="minorEastAsia"/>
          <w:sz w:val="21"/>
          <w:szCs w:val="21"/>
          <w:lang w:val="en-US" w:eastAsia="zh-CN"/>
        </w:rPr>
        <w:t>安</w:t>
      </w:r>
      <w:r>
        <w:rPr>
          <w:rFonts w:hint="eastAsia" w:asciiTheme="minorEastAsia" w:hAnsiTheme="minorEastAsia" w:eastAsiaTheme="minorEastAsia"/>
          <w:sz w:val="21"/>
          <w:szCs w:val="21"/>
        </w:rPr>
        <w:t>装液压</w:t>
      </w:r>
      <w:r>
        <w:rPr>
          <w:rFonts w:hint="eastAsia" w:asciiTheme="minorEastAsia" w:hAnsiTheme="minorEastAsia" w:eastAsiaTheme="minorEastAsia"/>
          <w:sz w:val="21"/>
          <w:szCs w:val="21"/>
          <w:lang w:val="en-US" w:eastAsia="zh-CN"/>
        </w:rPr>
        <w:t>系统</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安</w:t>
      </w:r>
      <w:r>
        <w:rPr>
          <w:rFonts w:hint="eastAsia" w:asciiTheme="minorEastAsia" w:hAnsiTheme="minorEastAsia" w:eastAsiaTheme="minorEastAsia"/>
          <w:sz w:val="21"/>
          <w:szCs w:val="21"/>
        </w:rPr>
        <w:t>装止推梁→推移第一行程→</w:t>
      </w:r>
      <w:r>
        <w:rPr>
          <w:rFonts w:hint="eastAsia" w:asciiTheme="minorEastAsia" w:hAnsiTheme="minorEastAsia" w:eastAsiaTheme="minorEastAsia"/>
          <w:sz w:val="21"/>
          <w:szCs w:val="21"/>
          <w:lang w:val="en-US" w:eastAsia="zh-CN"/>
        </w:rPr>
        <w:t>移动止推梁</w:t>
      </w:r>
      <w:r>
        <w:rPr>
          <w:rFonts w:hint="eastAsia" w:asciiTheme="minorEastAsia" w:hAnsiTheme="minorEastAsia" w:eastAsiaTheme="minorEastAsia"/>
          <w:sz w:val="21"/>
          <w:szCs w:val="21"/>
        </w:rPr>
        <w:t>→推移第</w:t>
      </w:r>
      <w:r>
        <w:rPr>
          <w:rFonts w:hint="eastAsia" w:asciiTheme="minorEastAsia" w:hAnsiTheme="minorEastAsia" w:eastAsiaTheme="minorEastAsia"/>
          <w:sz w:val="21"/>
          <w:szCs w:val="21"/>
          <w:lang w:val="en-US" w:eastAsia="zh-CN"/>
        </w:rPr>
        <w:t>二</w:t>
      </w:r>
      <w:r>
        <w:rPr>
          <w:rFonts w:hint="eastAsia" w:asciiTheme="minorEastAsia" w:hAnsiTheme="minorEastAsia" w:eastAsiaTheme="minorEastAsia"/>
          <w:sz w:val="21"/>
          <w:szCs w:val="21"/>
        </w:rPr>
        <w:t>行程→</w:t>
      </w:r>
      <w:r>
        <w:rPr>
          <w:rFonts w:hint="eastAsia" w:asciiTheme="minorEastAsia" w:hAnsiTheme="minorEastAsia" w:eastAsiaTheme="minorEastAsia"/>
          <w:sz w:val="21"/>
          <w:szCs w:val="21"/>
          <w:lang w:val="en-US" w:eastAsia="zh-CN"/>
        </w:rPr>
        <w:t>移</w:t>
      </w:r>
      <w:r>
        <w:rPr>
          <w:rFonts w:hint="eastAsia" w:asciiTheme="minorEastAsia" w:hAnsiTheme="minorEastAsia" w:eastAsiaTheme="minorEastAsia"/>
          <w:sz w:val="21"/>
          <w:szCs w:val="21"/>
        </w:rPr>
        <w:t>动止推梁→高炉循环推移到位→</w:t>
      </w:r>
      <w:r>
        <w:rPr>
          <w:rFonts w:hint="eastAsia" w:asciiTheme="minorEastAsia" w:hAnsiTheme="minorEastAsia" w:eastAsiaTheme="minorEastAsia"/>
          <w:sz w:val="21"/>
          <w:szCs w:val="21"/>
          <w:lang w:val="en-US" w:eastAsia="zh-CN"/>
        </w:rPr>
        <w:t>拆除重力坦克</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炉</w:t>
      </w:r>
      <w:r>
        <w:rPr>
          <w:rFonts w:hint="eastAsia" w:asciiTheme="minorEastAsia" w:hAnsiTheme="minorEastAsia" w:eastAsiaTheme="minorEastAsia"/>
          <w:sz w:val="21"/>
          <w:szCs w:val="21"/>
        </w:rPr>
        <w:t>底板下灌浆</w:t>
      </w:r>
    </w:p>
    <w:p w14:paraId="514EBAC6">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r>
        <w:rPr>
          <w:rFonts w:hint="eastAsia" w:asciiTheme="minorEastAsia" w:hAnsiTheme="minorEastAsia" w:eastAsiaTheme="minorEastAsia"/>
          <w:b/>
          <w:bCs/>
          <w:sz w:val="21"/>
          <w:szCs w:val="21"/>
          <w:lang w:eastAsia="zh"/>
          <w:woUserID w:val="1"/>
        </w:rPr>
        <w:t>6.3.</w:t>
      </w:r>
      <w:r>
        <w:rPr>
          <w:rFonts w:hint="eastAsia" w:asciiTheme="minorEastAsia" w:hAnsiTheme="minorEastAsia" w:eastAsiaTheme="minorEastAsia"/>
          <w:b/>
          <w:bCs/>
          <w:sz w:val="21"/>
          <w:szCs w:val="21"/>
          <w:lang w:eastAsia="zh-CN"/>
          <w:woUserID w:val="1"/>
        </w:rPr>
        <w:t>1</w:t>
      </w:r>
      <w:r>
        <w:rPr>
          <w:rFonts w:hint="eastAsia" w:asciiTheme="minorEastAsia" w:hAnsiTheme="minorEastAsia" w:eastAsiaTheme="minorEastAsia"/>
          <w:b/>
          <w:bCs/>
          <w:sz w:val="21"/>
          <w:szCs w:val="21"/>
          <w:lang w:val="en-US" w:eastAsia="zh-CN"/>
          <w:woUserID w:val="1"/>
        </w:rPr>
        <w:t>0</w:t>
      </w:r>
      <w:r>
        <w:rPr>
          <w:rFonts w:hint="eastAsia" w:asciiTheme="minorEastAsia" w:hAnsiTheme="minorEastAsia" w:eastAsiaTheme="minorEastAsia"/>
          <w:sz w:val="21"/>
          <w:szCs w:val="21"/>
          <w:lang w:eastAsia="zh"/>
          <w:woUserID w:val="1"/>
        </w:rPr>
        <w:t xml:space="preserve"> </w:t>
      </w:r>
      <w:r>
        <w:rPr>
          <w:rFonts w:hint="default" w:asciiTheme="minorEastAsia" w:hAnsiTheme="minorEastAsia" w:eastAsiaTheme="minorEastAsia"/>
          <w:sz w:val="21"/>
          <w:szCs w:val="21"/>
          <w:lang w:eastAsia="zh"/>
          <w:woUserID w:val="0"/>
        </w:rPr>
        <w:t xml:space="preserve"> </w:t>
      </w:r>
      <w:r>
        <w:rPr>
          <w:rFonts w:hint="eastAsia" w:cs="Times New Roman" w:asciiTheme="minorEastAsia" w:hAnsiTheme="minorEastAsia" w:eastAsiaTheme="minorEastAsia"/>
          <w:i w:val="0"/>
          <w:iCs w:val="0"/>
          <w:caps w:val="0"/>
          <w:spacing w:val="0"/>
          <w:sz w:val="21"/>
          <w:szCs w:val="21"/>
          <w:shd w:val="clear"/>
          <w:lang w:eastAsia="zh"/>
          <w:woUserID w:val="1"/>
        </w:rPr>
        <w:t>高炉炉体</w:t>
      </w:r>
      <w:r>
        <w:rPr>
          <w:rFonts w:cs="Times New Roman" w:asciiTheme="minorEastAsia" w:hAnsiTheme="minorEastAsia" w:eastAsiaTheme="minorEastAsia"/>
          <w:i w:val="0"/>
          <w:iCs w:val="0"/>
          <w:caps w:val="0"/>
          <w:spacing w:val="0"/>
          <w:sz w:val="21"/>
          <w:szCs w:val="21"/>
          <w:shd w:val="clear"/>
          <w:woUserID w:val="1"/>
        </w:rPr>
        <w:t>安装完成后，滑移前需进行空载试运行，同步控制系统和液压缸自动纠偏功能正常</w:t>
      </w:r>
      <w:r>
        <w:rPr>
          <w:rFonts w:hint="eastAsia" w:cs="Times New Roman" w:asciiTheme="minorEastAsia" w:hAnsiTheme="minorEastAsia" w:eastAsiaTheme="minorEastAsia"/>
          <w:i w:val="0"/>
          <w:iCs w:val="0"/>
          <w:caps w:val="0"/>
          <w:spacing w:val="0"/>
          <w:sz w:val="21"/>
          <w:szCs w:val="21"/>
          <w:shd w:val="clear"/>
          <w:lang w:eastAsia="zh"/>
          <w:woUserID w:val="1"/>
        </w:rPr>
        <w:t>。</w:t>
      </w:r>
    </w:p>
    <w:p w14:paraId="7E8A5E40">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59BA041B">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2313FF32">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3E091807">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013AB596">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2CF7B96D">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5AC29BF9">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365902ED">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166C2EEE">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1B6A3B54">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6A9614DD">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3A3587B2">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0693C337">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02E73437">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59DC36D0">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70DC027B">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25F1B7DE">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2616BF30">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6388CDBD">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74B06EC7">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78E6B147">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22D2CA59">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52610D71">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2427A1E5">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058FFBFA">
      <w:pPr>
        <w:spacing w:line="360" w:lineRule="auto"/>
        <w:rPr>
          <w:rFonts w:hint="eastAsia" w:cs="Times New Roman" w:asciiTheme="minorEastAsia" w:hAnsiTheme="minorEastAsia" w:eastAsiaTheme="minorEastAsia"/>
          <w:i w:val="0"/>
          <w:iCs w:val="0"/>
          <w:caps w:val="0"/>
          <w:spacing w:val="0"/>
          <w:sz w:val="21"/>
          <w:szCs w:val="21"/>
          <w:shd w:val="clear"/>
          <w:lang w:eastAsia="zh"/>
          <w:woUserID w:val="1"/>
        </w:rPr>
      </w:pPr>
    </w:p>
    <w:p w14:paraId="143E2EAF">
      <w:pPr>
        <w:pStyle w:val="2"/>
        <w:keepNext w:val="0"/>
        <w:keepLines w:val="0"/>
        <w:jc w:val="center"/>
        <w:rPr>
          <w:rFonts w:asciiTheme="minorEastAsia" w:hAnsiTheme="minorEastAsia" w:eastAsiaTheme="minorEastAsia"/>
          <w:sz w:val="28"/>
          <w:szCs w:val="28"/>
        </w:rPr>
      </w:pPr>
      <w:bookmarkStart w:id="491" w:name="_Toc12945"/>
      <w:bookmarkStart w:id="492" w:name="_Toc12236"/>
      <w:bookmarkStart w:id="493" w:name="_Toc11142"/>
      <w:bookmarkStart w:id="494" w:name="_Toc772"/>
      <w:bookmarkStart w:id="495" w:name="_Toc1943961247"/>
      <w:bookmarkStart w:id="496" w:name="_Toc1178102083"/>
      <w:bookmarkStart w:id="497" w:name="_Toc30684"/>
      <w:bookmarkStart w:id="498" w:name="_Toc1035372590"/>
      <w:bookmarkStart w:id="499" w:name="_Toc24795"/>
      <w:bookmarkStart w:id="500" w:name="_Toc628498745"/>
      <w:bookmarkStart w:id="501" w:name="_Toc32189"/>
      <w:bookmarkStart w:id="502" w:name="_Toc148842691"/>
      <w:bookmarkStart w:id="503" w:name="_Toc1287868316"/>
      <w:bookmarkStart w:id="504" w:name="_Toc291625123"/>
      <w:bookmarkStart w:id="505" w:name="_Toc8444"/>
      <w:bookmarkStart w:id="506" w:name="_Toc16181"/>
      <w:bookmarkStart w:id="507" w:name="_Toc814099935"/>
      <w:bookmarkStart w:id="508" w:name="_Toc5963485"/>
      <w:bookmarkStart w:id="509" w:name="_Toc7282"/>
      <w:bookmarkStart w:id="510" w:name="_Toc9348"/>
      <w:bookmarkStart w:id="511" w:name="_Toc1739409623"/>
      <w:bookmarkStart w:id="512" w:name="_Toc22533"/>
      <w:bookmarkStart w:id="513" w:name="_Toc2262"/>
      <w:bookmarkStart w:id="514" w:name="_Toc189902804"/>
      <w:bookmarkStart w:id="515" w:name="_Toc18853"/>
      <w:bookmarkStart w:id="516" w:name="_Toc28531"/>
      <w:bookmarkStart w:id="517" w:name="_Toc1163975225"/>
      <w:bookmarkStart w:id="518" w:name="_Toc1368229485"/>
      <w:bookmarkStart w:id="519" w:name="_Toc16013"/>
      <w:bookmarkStart w:id="520" w:name="_Toc11340"/>
      <w:bookmarkStart w:id="521" w:name="_Toc9453"/>
      <w:bookmarkStart w:id="522" w:name="_Toc1868596409"/>
      <w:r>
        <w:rPr>
          <w:rFonts w:hint="eastAsia" w:asciiTheme="minorEastAsia" w:hAnsiTheme="minorEastAsia" w:eastAsiaTheme="minorEastAsia"/>
          <w:sz w:val="28"/>
          <w:szCs w:val="28"/>
          <w:lang w:eastAsia="zh"/>
        </w:rPr>
        <w:t>7</w:t>
      </w:r>
      <w:r>
        <w:rPr>
          <w:rFonts w:hint="eastAsia" w:asciiTheme="minorEastAsia" w:hAnsiTheme="minorEastAsia" w:eastAsiaTheme="minorEastAsia"/>
          <w:sz w:val="28"/>
          <w:szCs w:val="28"/>
          <w:lang w:val="en-US" w:eastAsia="zh-CN"/>
        </w:rPr>
        <w:t xml:space="preserve">  </w:t>
      </w:r>
      <w:r>
        <w:rPr>
          <w:rFonts w:hint="eastAsia" w:asciiTheme="minorEastAsia" w:hAnsiTheme="minorEastAsia" w:eastAsiaTheme="minorEastAsia"/>
          <w:sz w:val="28"/>
          <w:szCs w:val="28"/>
        </w:rPr>
        <w:t>高炉本体</w:t>
      </w:r>
      <w:r>
        <w:rPr>
          <w:rFonts w:hint="eastAsia" w:asciiTheme="minorEastAsia" w:hAnsiTheme="minorEastAsia" w:eastAsiaTheme="minorEastAsia"/>
          <w:sz w:val="28"/>
          <w:szCs w:val="28"/>
          <w:lang w:eastAsia="zh"/>
          <w:woUserID w:val="1"/>
        </w:rPr>
        <w:t>离线</w:t>
      </w:r>
      <w:r>
        <w:rPr>
          <w:rFonts w:hint="eastAsia" w:asciiTheme="minorEastAsia" w:hAnsiTheme="minorEastAsia" w:eastAsiaTheme="minorEastAsia"/>
          <w:sz w:val="28"/>
          <w:szCs w:val="28"/>
          <w:lang w:eastAsia="zh"/>
          <w:woUserID w:val="2"/>
        </w:rPr>
        <w:t>新建与安装</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14:paraId="25CD5A91">
      <w:pPr>
        <w:spacing w:line="360" w:lineRule="auto"/>
        <w:ind w:firstLine="0" w:firstLineChars="0"/>
        <w:rPr>
          <w:rFonts w:hint="eastAsia" w:asciiTheme="minorEastAsia" w:hAnsiTheme="minorEastAsia" w:eastAsiaTheme="minorEastAsia"/>
          <w:color w:val="000000"/>
          <w:sz w:val="21"/>
          <w:szCs w:val="21"/>
          <w:lang w:eastAsia="zh"/>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7</w:t>
      </w:r>
      <w:r>
        <w:rPr>
          <w:rFonts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2"/>
        </w:rPr>
        <w:t xml:space="preserve"> </w:t>
      </w:r>
      <w:r>
        <w:rPr>
          <w:rFonts w:hint="eastAsia" w:asciiTheme="minorEastAsia" w:hAnsiTheme="minorEastAsia" w:eastAsiaTheme="minorEastAsia"/>
          <w:color w:val="000000"/>
          <w:sz w:val="21"/>
          <w:szCs w:val="21"/>
          <w:lang w:val="en-US" w:eastAsia="zh"/>
          <w:woUserID w:val="0"/>
        </w:rPr>
        <w:t>高炉本体</w:t>
      </w:r>
      <w:r>
        <w:rPr>
          <w:rFonts w:hint="eastAsia" w:cs="Times New Roman" w:asciiTheme="minorEastAsia" w:hAnsiTheme="minorEastAsia" w:eastAsiaTheme="minorEastAsia"/>
          <w:color w:val="000000"/>
          <w:kern w:val="2"/>
          <w:sz w:val="21"/>
          <w:szCs w:val="21"/>
          <w:lang w:val="en-US" w:eastAsia="zh" w:bidi="ar"/>
          <w:woUserID w:val="0"/>
        </w:rPr>
        <w:t>在推移平台上新建，包括高炉炉壳、全部冷却壁和冷却壁外连管、炉内全部耐火材料、风口的大套、中套等。</w:t>
      </w:r>
      <w:bookmarkStart w:id="523" w:name="_Toc15006"/>
      <w:bookmarkStart w:id="524" w:name="_Toc5252"/>
      <w:bookmarkStart w:id="525" w:name="_Toc11839"/>
      <w:bookmarkStart w:id="526" w:name="_Toc12148"/>
      <w:bookmarkStart w:id="527" w:name="_Toc12951"/>
      <w:bookmarkStart w:id="528" w:name="_Toc15160"/>
      <w:bookmarkStart w:id="529" w:name="_Toc21030"/>
      <w:bookmarkStart w:id="530" w:name="_Toc4120"/>
      <w:bookmarkStart w:id="531" w:name="_Toc9717"/>
    </w:p>
    <w:p w14:paraId="4CF285D5">
      <w:pPr>
        <w:spacing w:line="360" w:lineRule="auto"/>
        <w:ind w:firstLine="0" w:firstLineChars="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7</w:t>
      </w:r>
      <w:r>
        <w:rPr>
          <w:rFonts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cs="Times New Roman" w:asciiTheme="minorEastAsia" w:hAnsiTheme="minorEastAsia" w:eastAsiaTheme="minorEastAsia"/>
          <w:i w:val="0"/>
          <w:iCs w:val="0"/>
          <w:caps w:val="0"/>
          <w:color w:val="000000" w:themeColor="text1"/>
          <w:spacing w:val="0"/>
          <w:sz w:val="21"/>
          <w:szCs w:val="21"/>
          <w:shd w:val="clear"/>
          <w:lang w:eastAsia="zh"/>
          <w14:textFill>
            <w14:solidFill>
              <w14:schemeClr w14:val="tx1"/>
            </w14:solidFill>
          </w14:textFill>
          <w:woUserID w:val="1"/>
        </w:rPr>
        <w:t>炉壳施工</w:t>
      </w:r>
      <w:r>
        <w:rPr>
          <w:rFonts w:hint="eastAsia" w:asciiTheme="minorEastAsia" w:hAnsiTheme="minorEastAsia" w:eastAsiaTheme="minorEastAsia"/>
          <w:sz w:val="21"/>
          <w:szCs w:val="21"/>
          <w:woUserID w:val="1"/>
        </w:rPr>
        <w:t>保证施工新建轴线与安装就位轴线一致</w:t>
      </w:r>
      <w:r>
        <w:rPr>
          <w:rFonts w:hint="eastAsia" w:asciiTheme="minorEastAsia" w:hAnsiTheme="minorEastAsia" w:eastAsiaTheme="minorEastAsia"/>
          <w:color w:val="000000" w:themeColor="text1"/>
          <w:sz w:val="21"/>
          <w:szCs w:val="21"/>
          <w14:textFill>
            <w14:solidFill>
              <w14:schemeClr w14:val="tx1"/>
            </w14:solidFill>
          </w14:textFill>
        </w:rPr>
        <w:t>。</w:t>
      </w:r>
      <w:bookmarkEnd w:id="523"/>
      <w:bookmarkEnd w:id="524"/>
      <w:bookmarkEnd w:id="525"/>
      <w:bookmarkEnd w:id="526"/>
      <w:bookmarkEnd w:id="527"/>
      <w:bookmarkEnd w:id="528"/>
      <w:bookmarkEnd w:id="529"/>
      <w:bookmarkEnd w:id="530"/>
      <w:bookmarkEnd w:id="531"/>
    </w:p>
    <w:p w14:paraId="0753E9E8">
      <w:pPr>
        <w:spacing w:line="360" w:lineRule="auto"/>
        <w:ind w:firstLine="0" w:firstLineChars="0"/>
        <w:rPr>
          <w:rFonts w:hint="eastAsia" w:asciiTheme="minorEastAsia" w:hAnsiTheme="minorEastAsia" w:eastAsiaTheme="minorEastAsia"/>
          <w:b w:val="0"/>
          <w:bCs w:val="0"/>
          <w:strike w:val="0"/>
          <w:color w:val="000000"/>
          <w:sz w:val="21"/>
          <w:szCs w:val="21"/>
          <w:lang w:eastAsia="zh"/>
          <w:woUserID w:val="1"/>
        </w:rPr>
      </w:pPr>
      <w:r>
        <w:rPr>
          <w:rFonts w:hint="eastAsia" w:asciiTheme="minorEastAsia" w:hAnsiTheme="minorEastAsia" w:eastAsiaTheme="minorEastAsia"/>
          <w:b/>
          <w:bCs/>
          <w:strike w:val="0"/>
          <w:color w:val="000000"/>
          <w:sz w:val="21"/>
          <w:szCs w:val="21"/>
          <w:lang w:eastAsia="zh"/>
          <w:woUserID w:val="1"/>
        </w:rPr>
        <w:t>7</w:t>
      </w:r>
      <w:r>
        <w:rPr>
          <w:rFonts w:asciiTheme="minorEastAsia" w:hAnsiTheme="minorEastAsia" w:eastAsiaTheme="minorEastAsia"/>
          <w:b/>
          <w:bCs/>
          <w:strike w:val="0"/>
          <w:color w:val="000000"/>
          <w:sz w:val="21"/>
          <w:szCs w:val="21"/>
          <w:woUserID w:val="1"/>
        </w:rPr>
        <w:t>.</w:t>
      </w:r>
      <w:r>
        <w:rPr>
          <w:rFonts w:hint="eastAsia" w:asciiTheme="minorEastAsia" w:hAnsiTheme="minorEastAsia" w:eastAsiaTheme="minorEastAsia"/>
          <w:b/>
          <w:bCs/>
          <w:strike w:val="0"/>
          <w:color w:val="000000"/>
          <w:sz w:val="21"/>
          <w:szCs w:val="21"/>
          <w:lang w:eastAsia="zh"/>
          <w:woUserID w:val="2"/>
        </w:rPr>
        <w:t>0.</w:t>
      </w:r>
      <w:r>
        <w:rPr>
          <w:rFonts w:hint="eastAsia" w:asciiTheme="minorEastAsia" w:hAnsiTheme="minorEastAsia" w:eastAsiaTheme="minorEastAsia"/>
          <w:b/>
          <w:bCs/>
          <w:strike w:val="0"/>
          <w:color w:val="000000"/>
          <w:sz w:val="21"/>
          <w:szCs w:val="21"/>
          <w:lang w:eastAsia="zh"/>
          <w:woUserID w:val="1"/>
        </w:rPr>
        <w:t xml:space="preserve">3 </w:t>
      </w:r>
      <w:r>
        <w:rPr>
          <w:rFonts w:hint="eastAsia" w:asciiTheme="minorEastAsia" w:hAnsiTheme="minorEastAsia" w:eastAsiaTheme="minorEastAsia"/>
          <w:b w:val="0"/>
          <w:bCs w:val="0"/>
          <w:strike w:val="0"/>
          <w:color w:val="000000"/>
          <w:sz w:val="21"/>
          <w:szCs w:val="21"/>
          <w:lang w:eastAsia="zh"/>
          <w:woUserID w:val="1"/>
        </w:rPr>
        <w:t xml:space="preserve"> </w:t>
      </w:r>
      <w:r>
        <w:rPr>
          <w:rFonts w:hint="eastAsia" w:cs="Times New Roman" w:asciiTheme="minorEastAsia" w:hAnsiTheme="minorEastAsia" w:eastAsiaTheme="minorEastAsia"/>
          <w:color w:val="000000"/>
          <w:kern w:val="2"/>
          <w:sz w:val="21"/>
          <w:szCs w:val="21"/>
          <w:lang w:val="en-US" w:eastAsia="zh" w:bidi="ar"/>
          <w:woUserID w:val="1"/>
        </w:rPr>
        <w:t>炉底应按设计要求设加固段密封板，</w:t>
      </w:r>
      <w:r>
        <w:rPr>
          <w:rFonts w:hint="eastAsia" w:asciiTheme="minorEastAsia" w:hAnsiTheme="minorEastAsia" w:eastAsiaTheme="minorEastAsia"/>
          <w:b w:val="0"/>
          <w:bCs w:val="0"/>
          <w:strike w:val="0"/>
          <w:color w:val="000000"/>
          <w:sz w:val="21"/>
          <w:szCs w:val="21"/>
          <w:lang w:eastAsia="zh"/>
          <w:woUserID w:val="1"/>
        </w:rPr>
        <w:t>连续焊接，</w:t>
      </w:r>
      <w:r>
        <w:rPr>
          <w:rFonts w:hint="eastAsia" w:cs="Times New Roman" w:asciiTheme="minorEastAsia" w:hAnsiTheme="minorEastAsia" w:eastAsiaTheme="minorEastAsia"/>
          <w:color w:val="000000"/>
          <w:kern w:val="2"/>
          <w:sz w:val="21"/>
          <w:szCs w:val="21"/>
          <w:lang w:val="en-US" w:eastAsia="zh" w:bidi="ar"/>
          <w:woUserID w:val="1"/>
        </w:rPr>
        <w:t>用于保护高炉在推移状态下炉内任何设施不被破坏和防止煤气外溢。</w:t>
      </w:r>
    </w:p>
    <w:p w14:paraId="547A7409">
      <w:pPr>
        <w:spacing w:line="360" w:lineRule="auto"/>
        <w:ind w:firstLine="0" w:firstLineChars="0"/>
        <w:rPr>
          <w:rFonts w:hint="eastAsia" w:asciiTheme="minorEastAsia" w:hAnsiTheme="minorEastAsia" w:eastAsiaTheme="minorEastAsia"/>
          <w:color w:val="000000" w:themeColor="text1"/>
          <w:sz w:val="21"/>
          <w:szCs w:val="21"/>
          <w:lang w:eastAsia="zh"/>
          <w14:textFill>
            <w14:solidFill>
              <w14:schemeClr w14:val="tx1"/>
            </w14:solidFill>
          </w14:textFill>
          <w:woUserID w:val="1"/>
        </w:rPr>
      </w:pPr>
      <w:r>
        <w:rPr>
          <w:rFonts w:hint="eastAsia" w:asciiTheme="minorEastAsia" w:hAnsiTheme="minorEastAsia" w:eastAsiaTheme="minorEastAsia"/>
          <w:b/>
          <w:bCs/>
          <w:sz w:val="21"/>
          <w:szCs w:val="21"/>
          <w:lang w:eastAsia="zh"/>
          <w:woUserID w:val="1"/>
        </w:rPr>
        <w:t>7.</w:t>
      </w:r>
      <w:r>
        <w:rPr>
          <w:rFonts w:hint="eastAsia" w:asciiTheme="minorEastAsia" w:hAnsiTheme="minorEastAsia" w:eastAsiaTheme="minorEastAsia"/>
          <w:b/>
          <w:bCs/>
          <w:sz w:val="21"/>
          <w:szCs w:val="21"/>
          <w:lang w:eastAsia="zh"/>
          <w:woUserID w:val="2"/>
        </w:rPr>
        <w:t>0.</w:t>
      </w:r>
      <w:r>
        <w:rPr>
          <w:rFonts w:hint="eastAsia" w:asciiTheme="minorEastAsia" w:hAnsiTheme="minorEastAsia" w:eastAsiaTheme="minorEastAsia"/>
          <w:b/>
          <w:bCs/>
          <w:sz w:val="21"/>
          <w:szCs w:val="21"/>
          <w:lang w:eastAsia="zh"/>
          <w:woUserID w:val="1"/>
        </w:rPr>
        <w:t>4</w:t>
      </w:r>
      <w:r>
        <w:rPr>
          <w:rFonts w:hint="eastAsia" w:asciiTheme="minorEastAsia" w:hAnsiTheme="minorEastAsia" w:eastAsiaTheme="minorEastAsia"/>
          <w:sz w:val="21"/>
          <w:szCs w:val="21"/>
          <w:lang w:eastAsia="zh"/>
          <w:woUserID w:val="1"/>
        </w:rPr>
        <w:t xml:space="preserve">  </w:t>
      </w:r>
      <w:r>
        <w:rPr>
          <w:rFonts w:hint="eastAsia" w:cs="Times New Roman" w:asciiTheme="minorEastAsia" w:hAnsiTheme="minorEastAsia" w:eastAsiaTheme="minorEastAsia"/>
          <w:color w:val="000000"/>
          <w:kern w:val="2"/>
          <w:sz w:val="21"/>
          <w:szCs w:val="21"/>
          <w:lang w:bidi="ar-SA"/>
          <w:woUserID w:val="1"/>
        </w:rPr>
        <w:t>在炉底板</w:t>
      </w:r>
      <w:r>
        <w:rPr>
          <w:rFonts w:hint="eastAsia" w:cs="Times New Roman" w:asciiTheme="minorEastAsia" w:hAnsiTheme="minorEastAsia" w:eastAsiaTheme="minorEastAsia"/>
          <w:color w:val="000000"/>
          <w:kern w:val="2"/>
          <w:sz w:val="21"/>
          <w:szCs w:val="21"/>
          <w:lang w:eastAsia="zh-CN" w:bidi="ar-SA"/>
          <w:woUserID w:val="1"/>
        </w:rPr>
        <w:t>施工时确保</w:t>
      </w:r>
      <w:r>
        <w:rPr>
          <w:rFonts w:hint="eastAsia" w:cs="Times New Roman" w:asciiTheme="minorEastAsia" w:hAnsiTheme="minorEastAsia" w:eastAsiaTheme="minorEastAsia"/>
          <w:b w:val="0"/>
          <w:bCs w:val="0"/>
          <w:color w:val="000000"/>
          <w:kern w:val="2"/>
          <w:sz w:val="21"/>
          <w:szCs w:val="21"/>
          <w:lang w:val="en-US" w:eastAsia="zh-CN" w:bidi="ar-SA"/>
          <w:woUserID w:val="1"/>
        </w:rPr>
        <w:t>移动装置</w:t>
      </w:r>
      <w:r>
        <w:rPr>
          <w:rFonts w:hint="eastAsia" w:cs="Times New Roman" w:asciiTheme="minorEastAsia" w:hAnsiTheme="minorEastAsia" w:eastAsiaTheme="minorEastAsia"/>
          <w:color w:val="000000"/>
          <w:kern w:val="2"/>
          <w:sz w:val="21"/>
          <w:szCs w:val="21"/>
          <w:lang w:bidi="ar-SA"/>
          <w:woUserID w:val="1"/>
        </w:rPr>
        <w:t>安装中心线</w:t>
      </w:r>
      <w:r>
        <w:rPr>
          <w:rFonts w:hint="eastAsia" w:cs="Times New Roman" w:asciiTheme="minorEastAsia" w:hAnsiTheme="minorEastAsia" w:eastAsiaTheme="minorEastAsia"/>
          <w:color w:val="000000"/>
          <w:kern w:val="2"/>
          <w:sz w:val="21"/>
          <w:szCs w:val="21"/>
          <w:lang w:eastAsia="zh-CN" w:bidi="ar-SA"/>
          <w:woUserID w:val="1"/>
        </w:rPr>
        <w:t>与炉底板中心线对正，</w:t>
      </w:r>
      <w:r>
        <w:rPr>
          <w:rFonts w:hint="eastAsia" w:cs="Times New Roman" w:asciiTheme="minorEastAsia" w:hAnsiTheme="minorEastAsia" w:eastAsiaTheme="minorEastAsia"/>
          <w:color w:val="000000"/>
          <w:kern w:val="2"/>
          <w:sz w:val="21"/>
          <w:szCs w:val="21"/>
          <w:lang w:bidi="ar-SA"/>
          <w:woUserID w:val="1"/>
        </w:rPr>
        <w:t>其高度高于安装后的</w:t>
      </w:r>
      <w:r>
        <w:rPr>
          <w:rFonts w:hint="eastAsia" w:cs="Times New Roman" w:asciiTheme="minorEastAsia" w:hAnsiTheme="minorEastAsia" w:eastAsiaTheme="minorEastAsia"/>
          <w:color w:val="000000"/>
          <w:kern w:val="2"/>
          <w:sz w:val="21"/>
          <w:szCs w:val="21"/>
          <w:lang w:eastAsia="zh-CN" w:bidi="ar-SA"/>
          <w:woUserID w:val="1"/>
        </w:rPr>
        <w:t>移动装置</w:t>
      </w:r>
      <w:r>
        <w:rPr>
          <w:rFonts w:hint="eastAsia" w:cs="Times New Roman" w:asciiTheme="minorEastAsia" w:hAnsiTheme="minorEastAsia" w:eastAsiaTheme="minorEastAsia"/>
          <w:color w:val="000000"/>
          <w:kern w:val="2"/>
          <w:sz w:val="21"/>
          <w:szCs w:val="21"/>
          <w:lang w:bidi="ar-SA"/>
          <w:woUserID w:val="1"/>
        </w:rPr>
        <w:t>高度</w:t>
      </w:r>
      <w:r>
        <w:rPr>
          <w:rFonts w:hint="eastAsia" w:cs="Times New Roman" w:asciiTheme="minorEastAsia" w:hAnsiTheme="minorEastAsia" w:eastAsiaTheme="minorEastAsia"/>
          <w:color w:val="000000"/>
          <w:kern w:val="2"/>
          <w:sz w:val="21"/>
          <w:szCs w:val="21"/>
          <w:lang w:eastAsia="zh" w:bidi="ar-SA"/>
          <w:woUserID w:val="1"/>
        </w:rPr>
        <w:t>。</w:t>
      </w:r>
    </w:p>
    <w:p w14:paraId="3680A53A">
      <w:pPr>
        <w:keepNext w:val="0"/>
        <w:keepLines w:val="0"/>
        <w:widowControl w:val="0"/>
        <w:suppressLineNumbers w:val="0"/>
        <w:spacing w:before="0" w:beforeAutospacing="0" w:after="0" w:afterAutospacing="0" w:line="360" w:lineRule="auto"/>
        <w:ind w:left="0" w:right="0" w:firstLine="0" w:firstLineChars="0"/>
        <w:jc w:val="both"/>
        <w:rPr>
          <w:rFonts w:hint="eastAsia" w:asciiTheme="minorEastAsia" w:hAnsiTheme="minorEastAsia" w:eastAsiaTheme="minorEastAsia"/>
          <w:strike w:val="0"/>
          <w:color w:val="000000"/>
          <w:sz w:val="21"/>
          <w:szCs w:val="21"/>
          <w:lang w:eastAsia="zh"/>
          <w:woUserID w:val="1"/>
        </w:rPr>
      </w:pPr>
      <w:r>
        <w:rPr>
          <w:rFonts w:hint="eastAsia" w:asciiTheme="minorEastAsia" w:hAnsiTheme="minorEastAsia" w:eastAsiaTheme="minorEastAsia"/>
          <w:b/>
          <w:bCs/>
          <w:strike w:val="0"/>
          <w:color w:val="000000"/>
          <w:sz w:val="21"/>
          <w:szCs w:val="21"/>
          <w:lang w:eastAsia="zh"/>
          <w:woUserID w:val="1"/>
        </w:rPr>
        <w:t>7</w:t>
      </w:r>
      <w:r>
        <w:rPr>
          <w:rFonts w:asciiTheme="minorEastAsia" w:hAnsiTheme="minorEastAsia" w:eastAsiaTheme="minorEastAsia"/>
          <w:b/>
          <w:bCs/>
          <w:strike w:val="0"/>
          <w:color w:val="000000"/>
          <w:sz w:val="21"/>
          <w:szCs w:val="21"/>
          <w:woUserID w:val="1"/>
        </w:rPr>
        <w:t>.</w:t>
      </w:r>
      <w:r>
        <w:rPr>
          <w:rFonts w:hint="eastAsia" w:asciiTheme="minorEastAsia" w:hAnsiTheme="minorEastAsia" w:eastAsiaTheme="minorEastAsia"/>
          <w:b/>
          <w:bCs/>
          <w:strike w:val="0"/>
          <w:color w:val="000000"/>
          <w:sz w:val="21"/>
          <w:szCs w:val="21"/>
          <w:lang w:eastAsia="zh"/>
          <w:woUserID w:val="2"/>
        </w:rPr>
        <w:t>0.</w:t>
      </w:r>
      <w:r>
        <w:rPr>
          <w:rFonts w:hint="eastAsia" w:asciiTheme="minorEastAsia" w:hAnsiTheme="minorEastAsia" w:eastAsiaTheme="minorEastAsia"/>
          <w:b/>
          <w:bCs/>
          <w:strike w:val="0"/>
          <w:color w:val="000000"/>
          <w:sz w:val="21"/>
          <w:szCs w:val="21"/>
          <w:lang w:eastAsia="zh"/>
          <w:woUserID w:val="1"/>
        </w:rPr>
        <w:t>5</w:t>
      </w:r>
      <w:r>
        <w:rPr>
          <w:rFonts w:hint="eastAsia" w:asciiTheme="minorEastAsia" w:hAnsiTheme="minorEastAsia" w:eastAsiaTheme="minorEastAsia"/>
          <w:strike w:val="0"/>
          <w:color w:val="000000"/>
          <w:sz w:val="21"/>
          <w:szCs w:val="21"/>
          <w:lang w:val="en-US" w:eastAsia="zh-CN"/>
          <w:woUserID w:val="1"/>
        </w:rPr>
        <w:t xml:space="preserve">  </w:t>
      </w:r>
      <w:r>
        <w:rPr>
          <w:rFonts w:hint="eastAsia" w:asciiTheme="minorEastAsia" w:hAnsiTheme="minorEastAsia" w:eastAsiaTheme="minorEastAsia"/>
          <w:strike w:val="0"/>
          <w:color w:val="000000"/>
          <w:sz w:val="21"/>
          <w:szCs w:val="21"/>
          <w:lang w:val="en-US" w:eastAsia="zh"/>
          <w:woUserID w:val="1"/>
        </w:rPr>
        <w:t>安装第一带炉壳时应</w:t>
      </w:r>
      <w:r>
        <w:rPr>
          <w:rFonts w:hint="eastAsia" w:cs="Times New Roman" w:asciiTheme="minorEastAsia" w:hAnsiTheme="minorEastAsia" w:eastAsiaTheme="minorEastAsia"/>
          <w:color w:val="000000"/>
          <w:kern w:val="2"/>
          <w:sz w:val="21"/>
          <w:szCs w:val="21"/>
          <w:lang w:val="en-US" w:eastAsia="zh" w:bidi="ar"/>
          <w:woUserID w:val="1"/>
        </w:rPr>
        <w:t>应按设计要求</w:t>
      </w:r>
      <w:r>
        <w:rPr>
          <w:rFonts w:hint="eastAsia" w:asciiTheme="minorEastAsia" w:hAnsiTheme="minorEastAsia" w:eastAsiaTheme="minorEastAsia"/>
          <w:strike w:val="0"/>
          <w:color w:val="000000"/>
          <w:sz w:val="21"/>
          <w:szCs w:val="21"/>
          <w:lang w:val="en-US" w:eastAsia="zh"/>
          <w:woUserID w:val="1"/>
        </w:rPr>
        <w:t>在炉内加筋，以</w:t>
      </w:r>
      <w:r>
        <w:rPr>
          <w:rFonts w:hint="eastAsia" w:cs="Times New Roman" w:asciiTheme="minorEastAsia" w:hAnsiTheme="minorEastAsia" w:eastAsiaTheme="minorEastAsia"/>
          <w:color w:val="000000"/>
          <w:kern w:val="2"/>
          <w:sz w:val="21"/>
          <w:szCs w:val="21"/>
          <w:lang w:val="en-US" w:eastAsia="zh" w:bidi="ar"/>
          <w:woUserID w:val="1"/>
        </w:rPr>
        <w:t>减少炉壳的变形</w:t>
      </w:r>
      <w:r>
        <w:rPr>
          <w:rFonts w:hint="eastAsia" w:asciiTheme="minorEastAsia" w:hAnsiTheme="minorEastAsia" w:eastAsiaTheme="minorEastAsia"/>
          <w:strike w:val="0"/>
          <w:color w:val="000000"/>
          <w:sz w:val="21"/>
          <w:szCs w:val="21"/>
          <w:lang w:eastAsia="zh"/>
          <w:woUserID w:val="1"/>
        </w:rPr>
        <w:t>。</w:t>
      </w:r>
    </w:p>
    <w:p w14:paraId="240D6545">
      <w:pPr>
        <w:keepNext w:val="0"/>
        <w:keepLines w:val="0"/>
        <w:widowControl w:val="0"/>
        <w:suppressLineNumbers w:val="0"/>
        <w:spacing w:before="0" w:beforeAutospacing="0" w:after="0" w:afterAutospacing="0" w:line="360" w:lineRule="auto"/>
        <w:ind w:left="0" w:right="0" w:firstLine="0" w:firstLineChars="0"/>
        <w:jc w:val="both"/>
        <w:rPr>
          <w:rFonts w:hint="eastAsia" w:asciiTheme="minorEastAsia" w:hAnsiTheme="minorEastAsia" w:eastAsiaTheme="minorEastAsia"/>
          <w:strike w:val="0"/>
          <w:color w:val="000000"/>
          <w:sz w:val="21"/>
          <w:szCs w:val="21"/>
          <w:lang w:eastAsia="zh"/>
          <w:woUserID w:val="1"/>
        </w:rPr>
      </w:pPr>
      <w:r>
        <w:rPr>
          <w:rFonts w:hint="eastAsia" w:asciiTheme="minorEastAsia" w:hAnsiTheme="minorEastAsia" w:eastAsiaTheme="minorEastAsia"/>
          <w:b/>
          <w:bCs/>
          <w:sz w:val="21"/>
          <w:szCs w:val="21"/>
          <w:lang w:eastAsia="zh"/>
          <w:woUserID w:val="1"/>
        </w:rPr>
        <w:t>7.</w:t>
      </w:r>
      <w:r>
        <w:rPr>
          <w:rFonts w:hint="eastAsia" w:asciiTheme="minorEastAsia" w:hAnsiTheme="minorEastAsia" w:eastAsiaTheme="minorEastAsia"/>
          <w:b/>
          <w:bCs/>
          <w:sz w:val="21"/>
          <w:szCs w:val="21"/>
          <w:lang w:eastAsia="zh"/>
          <w:woUserID w:val="2"/>
        </w:rPr>
        <w:t>0.</w:t>
      </w:r>
      <w:r>
        <w:rPr>
          <w:rFonts w:hint="eastAsia" w:asciiTheme="minorEastAsia" w:hAnsiTheme="minorEastAsia" w:eastAsiaTheme="minorEastAsia"/>
          <w:b/>
          <w:bCs/>
          <w:sz w:val="21"/>
          <w:szCs w:val="21"/>
          <w:lang w:eastAsia="zh"/>
          <w:woUserID w:val="1"/>
        </w:rPr>
        <w:t>6</w:t>
      </w:r>
      <w:r>
        <w:rPr>
          <w:rFonts w:hint="eastAsia" w:asciiTheme="minorEastAsia" w:hAnsiTheme="minorEastAsia" w:eastAsiaTheme="minorEastAsia"/>
          <w:sz w:val="21"/>
          <w:szCs w:val="21"/>
          <w:lang w:eastAsia="zh"/>
          <w:woUserID w:val="1"/>
        </w:rPr>
        <w:t xml:space="preserve">  </w:t>
      </w:r>
      <w:r>
        <w:rPr>
          <w:rFonts w:hint="eastAsia" w:cs="Times New Roman" w:asciiTheme="minorEastAsia" w:hAnsiTheme="minorEastAsia" w:eastAsiaTheme="minorEastAsia"/>
          <w:color w:val="000000"/>
          <w:kern w:val="2"/>
          <w:sz w:val="21"/>
          <w:szCs w:val="21"/>
          <w:lang w:bidi="ar-SA"/>
          <w:woUserID w:val="1"/>
        </w:rPr>
        <w:t>炉壳的组对、焊接</w:t>
      </w:r>
      <w:r>
        <w:rPr>
          <w:rFonts w:hint="eastAsia" w:cs="Times New Roman" w:asciiTheme="minorEastAsia" w:hAnsiTheme="minorEastAsia" w:eastAsiaTheme="minorEastAsia"/>
          <w:color w:val="000000"/>
          <w:kern w:val="2"/>
          <w:sz w:val="21"/>
          <w:szCs w:val="21"/>
          <w:lang w:eastAsia="zh" w:bidi="ar-SA"/>
          <w:woUserID w:val="1"/>
        </w:rPr>
        <w:t>应</w:t>
      </w:r>
      <w:r>
        <w:rPr>
          <w:rFonts w:hint="eastAsia" w:cs="Times New Roman" w:asciiTheme="minorEastAsia" w:hAnsiTheme="minorEastAsia" w:eastAsiaTheme="minorEastAsia"/>
          <w:color w:val="000000"/>
          <w:kern w:val="2"/>
          <w:sz w:val="21"/>
          <w:szCs w:val="21"/>
          <w:lang w:bidi="ar-SA"/>
          <w:woUserID w:val="1"/>
        </w:rPr>
        <w:t>在</w:t>
      </w:r>
      <w:r>
        <w:rPr>
          <w:rFonts w:hint="eastAsia" w:cs="Times New Roman" w:asciiTheme="minorEastAsia" w:hAnsiTheme="minorEastAsia" w:eastAsiaTheme="minorEastAsia"/>
          <w:color w:val="000000"/>
          <w:kern w:val="2"/>
          <w:sz w:val="21"/>
          <w:szCs w:val="21"/>
          <w:lang w:eastAsia="zh" w:bidi="ar-SA"/>
          <w:woUserID w:val="1"/>
        </w:rPr>
        <w:t>推移</w:t>
      </w:r>
      <w:r>
        <w:rPr>
          <w:rFonts w:hint="eastAsia" w:cs="Times New Roman" w:asciiTheme="minorEastAsia" w:hAnsiTheme="minorEastAsia" w:eastAsiaTheme="minorEastAsia"/>
          <w:kern w:val="2"/>
          <w:sz w:val="21"/>
          <w:szCs w:val="21"/>
          <w:lang w:val="en-US" w:eastAsia="zh" w:bidi="ar"/>
          <w:woUserID w:val="1"/>
        </w:rPr>
        <w:t>钢梁</w:t>
      </w:r>
      <w:r>
        <w:rPr>
          <w:rFonts w:hint="eastAsia" w:cs="Times New Roman" w:asciiTheme="minorEastAsia" w:hAnsiTheme="minorEastAsia" w:eastAsiaTheme="minorEastAsia"/>
          <w:color w:val="000000"/>
          <w:kern w:val="2"/>
          <w:sz w:val="21"/>
          <w:szCs w:val="21"/>
          <w:lang w:bidi="ar-SA"/>
          <w:woUserID w:val="1"/>
        </w:rPr>
        <w:t>上支架</w:t>
      </w:r>
      <w:r>
        <w:rPr>
          <w:rFonts w:hint="eastAsia" w:cs="Times New Roman" w:asciiTheme="minorEastAsia" w:hAnsiTheme="minorEastAsia" w:eastAsiaTheme="minorEastAsia"/>
          <w:color w:val="000000"/>
          <w:kern w:val="2"/>
          <w:sz w:val="21"/>
          <w:szCs w:val="21"/>
          <w:lang w:eastAsia="zh" w:bidi="ar-SA"/>
          <w:woUserID w:val="1"/>
        </w:rPr>
        <w:t>施工完，</w:t>
      </w:r>
      <w:r>
        <w:rPr>
          <w:rFonts w:hint="eastAsia" w:cs="Times New Roman" w:asciiTheme="minorEastAsia" w:hAnsiTheme="minorEastAsia" w:eastAsiaTheme="minorEastAsia"/>
          <w:color w:val="000000"/>
          <w:kern w:val="2"/>
          <w:sz w:val="21"/>
          <w:szCs w:val="21"/>
          <w:lang w:bidi="ar-SA"/>
          <w:woUserID w:val="1"/>
        </w:rPr>
        <w:t>用螺栓将炉底板与</w:t>
      </w:r>
      <w:r>
        <w:rPr>
          <w:rFonts w:hint="eastAsia" w:cs="Times New Roman" w:asciiTheme="minorEastAsia" w:hAnsiTheme="minorEastAsia" w:eastAsiaTheme="minorEastAsia"/>
          <w:color w:val="000000"/>
          <w:kern w:val="2"/>
          <w:sz w:val="21"/>
          <w:szCs w:val="21"/>
          <w:lang w:eastAsia="zh" w:bidi="ar-SA"/>
          <w:woUserID w:val="1"/>
        </w:rPr>
        <w:t>移动装置</w:t>
      </w:r>
      <w:r>
        <w:rPr>
          <w:rFonts w:hint="eastAsia" w:cs="Times New Roman" w:asciiTheme="minorEastAsia" w:hAnsiTheme="minorEastAsia" w:eastAsiaTheme="minorEastAsia"/>
          <w:color w:val="000000"/>
          <w:kern w:val="2"/>
          <w:sz w:val="21"/>
          <w:szCs w:val="21"/>
          <w:lang w:bidi="ar-SA"/>
          <w:woUserID w:val="1"/>
        </w:rPr>
        <w:t>连接</w:t>
      </w:r>
      <w:r>
        <w:rPr>
          <w:rFonts w:hint="eastAsia" w:cs="Times New Roman" w:asciiTheme="minorEastAsia" w:hAnsiTheme="minorEastAsia" w:eastAsiaTheme="minorEastAsia"/>
          <w:color w:val="000000"/>
          <w:kern w:val="2"/>
          <w:sz w:val="21"/>
          <w:szCs w:val="21"/>
          <w:lang w:eastAsia="zh" w:bidi="ar-SA"/>
          <w:woUserID w:val="1"/>
        </w:rPr>
        <w:t>后实施</w:t>
      </w:r>
      <w:r>
        <w:rPr>
          <w:rFonts w:hint="eastAsia" w:cs="Times New Roman" w:asciiTheme="minorEastAsia" w:hAnsiTheme="minorEastAsia" w:eastAsiaTheme="minorEastAsia"/>
          <w:color w:val="000000"/>
          <w:kern w:val="2"/>
          <w:sz w:val="21"/>
          <w:szCs w:val="21"/>
          <w:lang w:bidi="ar-SA"/>
          <w:woUserID w:val="1"/>
        </w:rPr>
        <w:t>。</w:t>
      </w:r>
    </w:p>
    <w:p w14:paraId="02EB1643">
      <w:pPr>
        <w:spacing w:line="360" w:lineRule="auto"/>
        <w:ind w:firstLine="0" w:firstLineChars="0"/>
        <w:rPr>
          <w:rFonts w:hint="eastAsia" w:cs="Times New Roman" w:asciiTheme="minorEastAsia" w:hAnsiTheme="minorEastAsia" w:eastAsiaTheme="minorEastAsia"/>
          <w:i w:val="0"/>
          <w:iCs w:val="0"/>
          <w:caps w:val="0"/>
          <w:color w:val="000000" w:themeColor="text1"/>
          <w:spacing w:val="0"/>
          <w:sz w:val="21"/>
          <w:szCs w:val="21"/>
          <w:shd w:val="clear"/>
          <w:lang w:eastAsia="zh"/>
          <w14:textFill>
            <w14:solidFill>
              <w14:schemeClr w14:val="tx1"/>
            </w14:solidFill>
          </w14:textFill>
          <w:woUserID w:val="1"/>
        </w:rPr>
      </w:pPr>
      <w:r>
        <w:rPr>
          <w:rFonts w:hint="eastAsia" w:cs="Times New Roman" w:asciiTheme="minorEastAsia" w:hAnsiTheme="minorEastAsia" w:eastAsiaTheme="minorEastAsia"/>
          <w:b/>
          <w:bCs/>
          <w:i w:val="0"/>
          <w:iCs w:val="0"/>
          <w:caps w:val="0"/>
          <w:color w:val="000000" w:themeColor="text1"/>
          <w:spacing w:val="0"/>
          <w:sz w:val="21"/>
          <w:szCs w:val="21"/>
          <w:shd w:val="clear"/>
          <w:lang w:eastAsia="zh"/>
          <w14:textFill>
            <w14:solidFill>
              <w14:schemeClr w14:val="tx1"/>
            </w14:solidFill>
          </w14:textFill>
          <w:woUserID w:val="1"/>
        </w:rPr>
        <w:t>7.</w:t>
      </w:r>
      <w:r>
        <w:rPr>
          <w:rFonts w:hint="eastAsia" w:cs="Times New Roman" w:asciiTheme="minorEastAsia" w:hAnsiTheme="minorEastAsia" w:eastAsiaTheme="minorEastAsia"/>
          <w:b/>
          <w:bCs/>
          <w:i w:val="0"/>
          <w:iCs w:val="0"/>
          <w:caps w:val="0"/>
          <w:color w:val="000000" w:themeColor="text1"/>
          <w:spacing w:val="0"/>
          <w:sz w:val="21"/>
          <w:szCs w:val="21"/>
          <w:shd w:val="clear"/>
          <w:lang w:eastAsia="zh"/>
          <w14:textFill>
            <w14:solidFill>
              <w14:schemeClr w14:val="tx1"/>
            </w14:solidFill>
          </w14:textFill>
          <w:woUserID w:val="2"/>
        </w:rPr>
        <w:t>0.</w:t>
      </w:r>
      <w:r>
        <w:rPr>
          <w:rFonts w:hint="eastAsia" w:cs="Times New Roman" w:asciiTheme="minorEastAsia" w:hAnsiTheme="minorEastAsia" w:eastAsiaTheme="minorEastAsia"/>
          <w:b/>
          <w:bCs/>
          <w:i w:val="0"/>
          <w:iCs w:val="0"/>
          <w:caps w:val="0"/>
          <w:color w:val="000000" w:themeColor="text1"/>
          <w:spacing w:val="0"/>
          <w:sz w:val="21"/>
          <w:szCs w:val="21"/>
          <w:shd w:val="clear"/>
          <w:lang w:eastAsia="zh"/>
          <w14:textFill>
            <w14:solidFill>
              <w14:schemeClr w14:val="tx1"/>
            </w14:solidFill>
          </w14:textFill>
          <w:woUserID w:val="1"/>
        </w:rPr>
        <w:t>7</w:t>
      </w:r>
      <w:r>
        <w:rPr>
          <w:rFonts w:hint="eastAsia" w:cs="Times New Roman" w:asciiTheme="minorEastAsia" w:hAnsiTheme="minorEastAsia" w:eastAsiaTheme="minorEastAsia"/>
          <w:i w:val="0"/>
          <w:iCs w:val="0"/>
          <w:caps w:val="0"/>
          <w:color w:val="000000" w:themeColor="text1"/>
          <w:spacing w:val="0"/>
          <w:sz w:val="21"/>
          <w:szCs w:val="21"/>
          <w:shd w:val="clear"/>
          <w:lang w:eastAsia="zh"/>
          <w14:textFill>
            <w14:solidFill>
              <w14:schemeClr w14:val="tx1"/>
            </w14:solidFill>
          </w14:textFill>
          <w:woUserID w:val="1"/>
        </w:rPr>
        <w:t xml:space="preserve">  炉壳施工及验收应符合</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《炼铁工艺炉壳体结构技术标准》</w:t>
      </w:r>
      <w:r>
        <w:rPr>
          <w:rFonts w:hint="eastAsia" w:cs="Times New Roman" w:asciiTheme="minorEastAsia" w:hAnsiTheme="minorEastAsia" w:eastAsiaTheme="minorEastAsia"/>
          <w:i w:val="0"/>
          <w:iCs w:val="0"/>
          <w:caps w:val="0"/>
          <w:color w:val="000000" w:themeColor="text1"/>
          <w:spacing w:val="0"/>
          <w:sz w:val="21"/>
          <w:szCs w:val="21"/>
          <w:shd w:val="clear"/>
          <w:lang w:eastAsia="zh"/>
          <w14:textFill>
            <w14:solidFill>
              <w14:schemeClr w14:val="tx1"/>
            </w14:solidFill>
          </w14:textFill>
          <w:woUserID w:val="1"/>
        </w:rPr>
        <w:t>GB/T50567要求。</w:t>
      </w:r>
    </w:p>
    <w:p w14:paraId="17FC1DD0">
      <w:pPr>
        <w:keepNext w:val="0"/>
        <w:keepLines w:val="0"/>
        <w:widowControl w:val="0"/>
        <w:suppressLineNumbers w:val="0"/>
        <w:pBdr>
          <w:top w:val="none" w:color="auto" w:sz="0" w:space="0"/>
          <w:left w:val="none" w:color="auto" w:sz="0" w:space="0"/>
          <w:right w:val="none" w:color="auto" w:sz="0" w:space="0"/>
        </w:pBdr>
        <w:shd w:val="clear" w:fill="FFFFFF"/>
        <w:snapToGrid w:val="0"/>
        <w:spacing w:before="0" w:beforeAutospacing="0" w:after="60" w:afterAutospacing="0" w:line="360" w:lineRule="auto"/>
        <w:ind w:left="0" w:right="0" w:firstLineChars="0"/>
        <w:jc w:val="both"/>
        <w:rPr>
          <w:rFonts w:hint="eastAsia" w:cs="Times New Roman" w:asciiTheme="minorEastAsia" w:hAnsiTheme="minorEastAsia" w:eastAsiaTheme="minorEastAsia"/>
          <w:i w:val="0"/>
          <w:iCs w:val="0"/>
          <w:caps w:val="0"/>
          <w:color w:val="000000" w:themeColor="text1"/>
          <w:spacing w:val="0"/>
          <w:sz w:val="21"/>
          <w:szCs w:val="21"/>
          <w:u w:val="none"/>
          <w:shd w:val="clear"/>
          <w:lang w:eastAsia="zh"/>
          <w14:textFill>
            <w14:solidFill>
              <w14:schemeClr w14:val="tx1"/>
            </w14:solidFill>
          </w14:textFill>
          <w:woUserID w:val="1"/>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7.</w:t>
      </w: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2"/>
        </w:rPr>
        <w:t>0.</w:t>
      </w: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8</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 xml:space="preserve">  炉体耐材砌筑及验收应符合《</w:t>
      </w:r>
      <w:r>
        <w:rPr>
          <w:rFonts w:hint="eastAsia" w:cs="Times New Roman" w:asciiTheme="minorEastAsia" w:hAnsiTheme="minorEastAsia" w:eastAsiaTheme="minorEastAsia"/>
          <w:i w:val="0"/>
          <w:iCs w:val="0"/>
          <w:caps w:val="0"/>
          <w:color w:val="000000" w:themeColor="text1"/>
          <w:spacing w:val="0"/>
          <w:sz w:val="21"/>
          <w:szCs w:val="21"/>
          <w:u w:val="none"/>
          <w:shd w:val="clear" w:fill="FFFFFF"/>
          <w:lang w:eastAsia="zh"/>
          <w14:textFill>
            <w14:solidFill>
              <w14:schemeClr w14:val="tx1"/>
            </w14:solidFill>
          </w14:textFill>
          <w:woUserID w:val="1"/>
        </w:rPr>
        <w:fldChar w:fldCharType="begin"/>
      </w:r>
      <w:r>
        <w:rPr>
          <w:rFonts w:hint="eastAsia" w:cs="Times New Roman" w:asciiTheme="minorEastAsia" w:hAnsiTheme="minorEastAsia" w:eastAsiaTheme="minorEastAsia"/>
          <w:i w:val="0"/>
          <w:iCs w:val="0"/>
          <w:caps w:val="0"/>
          <w:color w:val="000000" w:themeColor="text1"/>
          <w:spacing w:val="0"/>
          <w:sz w:val="21"/>
          <w:szCs w:val="21"/>
          <w:u w:val="none"/>
          <w:shd w:val="clear" w:fill="FFFFFF"/>
          <w:lang w:eastAsia="zh"/>
          <w14:textFill>
            <w14:solidFill>
              <w14:schemeClr w14:val="tx1"/>
            </w14:solidFill>
          </w14:textFill>
          <w:woUserID w:val="1"/>
        </w:rPr>
        <w:instrText xml:space="preserve"> HYPERLINK "https://www.so.com/link?m=wN7EqujJhatsX7kOT184q+6OgnJZMVBeYOvN/noS8hrnh+iF4VQML5unMkQFS3MSeptiypuKQT26JihkDc4N5ElS67G7eox+WQQKrNe3AMyB80RXbKNZepRTz/ggSkGCdoKhY9hTqTyVf0WW29GJwJQ==" \t "_blank" </w:instrText>
      </w:r>
      <w:r>
        <w:rPr>
          <w:rFonts w:hint="eastAsia" w:cs="Times New Roman" w:asciiTheme="minorEastAsia" w:hAnsiTheme="minorEastAsia" w:eastAsiaTheme="minorEastAsia"/>
          <w:i w:val="0"/>
          <w:iCs w:val="0"/>
          <w:caps w:val="0"/>
          <w:color w:val="000000" w:themeColor="text1"/>
          <w:spacing w:val="0"/>
          <w:sz w:val="21"/>
          <w:szCs w:val="21"/>
          <w:u w:val="none"/>
          <w:shd w:val="clear" w:fill="FFFFFF"/>
          <w:lang w:eastAsia="zh"/>
          <w14:textFill>
            <w14:solidFill>
              <w14:schemeClr w14:val="tx1"/>
            </w14:solidFill>
          </w14:textFill>
          <w:woUserID w:val="1"/>
        </w:rPr>
        <w:fldChar w:fldCharType="separate"/>
      </w:r>
      <w:r>
        <w:rPr>
          <w:rStyle w:val="16"/>
          <w:rFonts w:hint="eastAsia" w:cs="Times New Roman" w:asciiTheme="minorEastAsia" w:hAnsiTheme="minorEastAsia" w:eastAsiaTheme="minorEastAsia"/>
          <w:i w:val="0"/>
          <w:iCs w:val="0"/>
          <w:caps w:val="0"/>
          <w:color w:val="000000" w:themeColor="text1"/>
          <w:spacing w:val="0"/>
          <w:sz w:val="21"/>
          <w:szCs w:val="21"/>
          <w:u w:val="none"/>
          <w:shd w:val="clear" w:fill="FFFFFF"/>
          <w:lang w:eastAsia="zh"/>
          <w14:textFill>
            <w14:solidFill>
              <w14:schemeClr w14:val="tx1"/>
            </w14:solidFill>
          </w14:textFill>
          <w:woUserID w:val="1"/>
        </w:rPr>
        <w:t>工业炉砌筑工程施工与验收规范</w:t>
      </w:r>
      <w:r>
        <w:rPr>
          <w:rFonts w:hint="eastAsia" w:cs="Times New Roman" w:asciiTheme="minorEastAsia" w:hAnsiTheme="minorEastAsia" w:eastAsiaTheme="minorEastAsia"/>
          <w:i w:val="0"/>
          <w:iCs w:val="0"/>
          <w:caps w:val="0"/>
          <w:color w:val="000000" w:themeColor="text1"/>
          <w:spacing w:val="0"/>
          <w:sz w:val="21"/>
          <w:szCs w:val="21"/>
          <w:u w:val="none"/>
          <w:shd w:val="clear"/>
          <w:lang w:eastAsia="zh"/>
          <w14:textFill>
            <w14:solidFill>
              <w14:schemeClr w14:val="tx1"/>
            </w14:solidFill>
          </w14:textFill>
          <w:woUserID w:val="1"/>
        </w:rPr>
        <w:t>》</w:t>
      </w:r>
      <w:r>
        <w:rPr>
          <w:rStyle w:val="16"/>
          <w:rFonts w:hint="eastAsia" w:cs="Times New Roman" w:asciiTheme="minorEastAsia" w:hAnsiTheme="minorEastAsia" w:eastAsiaTheme="minorEastAsia"/>
          <w:i w:val="0"/>
          <w:iCs w:val="0"/>
          <w:caps w:val="0"/>
          <w:color w:val="000000" w:themeColor="text1"/>
          <w:spacing w:val="0"/>
          <w:sz w:val="21"/>
          <w:szCs w:val="21"/>
          <w:u w:val="none"/>
          <w:shd w:val="clear" w:fill="FFFFFF"/>
          <w:lang w:eastAsia="zh"/>
          <w14:textFill>
            <w14:solidFill>
              <w14:schemeClr w14:val="tx1"/>
            </w14:solidFill>
          </w14:textFill>
          <w:woUserID w:val="1"/>
        </w:rPr>
        <w:t>GB50211</w:t>
      </w:r>
      <w:r>
        <w:rPr>
          <w:rFonts w:hint="eastAsia" w:cs="Times New Roman" w:asciiTheme="minorEastAsia" w:hAnsiTheme="minorEastAsia" w:eastAsiaTheme="minorEastAsia"/>
          <w:i w:val="0"/>
          <w:iCs w:val="0"/>
          <w:caps w:val="0"/>
          <w:color w:val="000000" w:themeColor="text1"/>
          <w:spacing w:val="0"/>
          <w:sz w:val="21"/>
          <w:szCs w:val="21"/>
          <w:u w:val="none"/>
          <w:shd w:val="clear" w:fill="FFFFFF"/>
          <w:lang w:eastAsia="zh"/>
          <w14:textFill>
            <w14:solidFill>
              <w14:schemeClr w14:val="tx1"/>
            </w14:solidFill>
          </w14:textFill>
          <w:woUserID w:val="1"/>
        </w:rPr>
        <w:fldChar w:fldCharType="end"/>
      </w:r>
      <w:r>
        <w:rPr>
          <w:rFonts w:hint="eastAsia" w:cs="Times New Roman" w:asciiTheme="minorEastAsia" w:hAnsiTheme="minorEastAsia" w:eastAsiaTheme="minorEastAsia"/>
          <w:i w:val="0"/>
          <w:iCs w:val="0"/>
          <w:caps w:val="0"/>
          <w:color w:val="000000" w:themeColor="text1"/>
          <w:spacing w:val="0"/>
          <w:sz w:val="21"/>
          <w:szCs w:val="21"/>
          <w:u w:val="none"/>
          <w:shd w:val="clear"/>
          <w:lang w:eastAsia="zh"/>
          <w14:textFill>
            <w14:solidFill>
              <w14:schemeClr w14:val="tx1"/>
            </w14:solidFill>
          </w14:textFill>
          <w:woUserID w:val="1"/>
        </w:rPr>
        <w:t>要求。</w:t>
      </w:r>
    </w:p>
    <w:p w14:paraId="6138C1B0">
      <w:pPr>
        <w:keepNext w:val="0"/>
        <w:keepLines w:val="0"/>
        <w:widowControl w:val="0"/>
        <w:suppressLineNumbers w:val="0"/>
        <w:pBdr>
          <w:top w:val="none" w:color="auto" w:sz="0" w:space="0"/>
          <w:left w:val="none" w:color="auto" w:sz="0" w:space="0"/>
          <w:right w:val="none" w:color="auto" w:sz="0" w:space="0"/>
        </w:pBdr>
        <w:shd w:val="clear" w:fill="FFFFFF"/>
        <w:snapToGrid w:val="0"/>
        <w:spacing w:before="0" w:beforeAutospacing="0" w:after="60" w:afterAutospacing="0" w:line="360" w:lineRule="auto"/>
        <w:ind w:left="0" w:right="0" w:firstLineChars="0"/>
        <w:jc w:val="both"/>
        <w:rPr>
          <w:rFonts w:hint="eastAsia" w:cs="Times New Roman" w:asciiTheme="minorEastAsia" w:hAnsiTheme="minorEastAsia" w:eastAsiaTheme="minorEastAsia"/>
          <w:i w:val="0"/>
          <w:iCs w:val="0"/>
          <w:caps w:val="0"/>
          <w:color w:val="000000" w:themeColor="text1"/>
          <w:spacing w:val="0"/>
          <w:sz w:val="21"/>
          <w:szCs w:val="21"/>
          <w:u w:val="none"/>
          <w:shd w:val="clear"/>
          <w:lang w:eastAsia="zh"/>
          <w14:textFill>
            <w14:solidFill>
              <w14:schemeClr w14:val="tx1"/>
            </w14:solidFill>
          </w14:textFill>
          <w:woUserID w:val="1"/>
        </w:rPr>
      </w:pPr>
      <w:r>
        <w:rPr>
          <w:rFonts w:hint="eastAsia" w:cs="Times New Roman" w:asciiTheme="minorEastAsia" w:hAnsiTheme="minorEastAsia" w:eastAsiaTheme="minorEastAsia"/>
          <w:b/>
          <w:bCs/>
          <w:i w:val="0"/>
          <w:iCs w:val="0"/>
          <w:caps w:val="0"/>
          <w:color w:val="000000" w:themeColor="text1"/>
          <w:spacing w:val="0"/>
          <w:sz w:val="21"/>
          <w:szCs w:val="21"/>
          <w:shd w:val="clear"/>
          <w:lang w:eastAsia="zh" w:bidi="ar"/>
          <w14:textFill>
            <w14:solidFill>
              <w14:schemeClr w14:val="tx1"/>
            </w14:solidFill>
          </w14:textFill>
          <w:woUserID w:val="2"/>
        </w:rPr>
        <w:t>7.0.9</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2"/>
        </w:rPr>
        <w:t xml:space="preserve">  炉体设备安装及施工应符合</w:t>
      </w:r>
      <w:r>
        <w:rPr>
          <w:rFonts w:hint="eastAsia" w:asciiTheme="minorEastAsia" w:hAnsiTheme="minorEastAsia" w:eastAsiaTheme="minorEastAsia"/>
          <w:color w:val="000000" w:themeColor="text1"/>
          <w:sz w:val="21"/>
          <w:szCs w:val="21"/>
          <w:lang w:val="zh-CN" w:eastAsia="zh"/>
          <w14:textFill>
            <w14:solidFill>
              <w14:schemeClr w14:val="tx1"/>
            </w14:solidFill>
          </w14:textFill>
          <w:woUserID w:val="2"/>
        </w:rPr>
        <w:t>《</w:t>
      </w:r>
      <w:r>
        <w:rPr>
          <w:rFonts w:ascii="Arial" w:hAnsi="Arial" w:eastAsia="Arial" w:cs="Arial"/>
          <w:i w:val="0"/>
          <w:iCs w:val="0"/>
          <w:caps w:val="0"/>
          <w:spacing w:val="0"/>
          <w:sz w:val="21"/>
          <w:szCs w:val="21"/>
          <w:shd w:val="clear" w:fill="FFFFFF"/>
          <w:woUserID w:val="2"/>
        </w:rPr>
        <w:t> </w:t>
      </w:r>
      <w:r>
        <w:rPr>
          <w:rFonts w:hint="eastAsia" w:ascii="Arial" w:hAnsi="Arial" w:eastAsia="Arial" w:cs="Arial"/>
          <w:i w:val="0"/>
          <w:iCs w:val="0"/>
          <w:caps w:val="0"/>
          <w:spacing w:val="0"/>
          <w:sz w:val="21"/>
          <w:szCs w:val="21"/>
          <w:shd w:val="clear" w:fill="FFFFFF"/>
          <w:lang w:eastAsia="zh"/>
          <w:woUserID w:val="2"/>
        </w:rPr>
        <w:t>机械设备安装工程施工及验收通用规范</w:t>
      </w:r>
      <w:r>
        <w:rPr>
          <w:rFonts w:hint="default" w:ascii="Arial" w:hAnsi="Arial" w:eastAsia="Arial" w:cs="Arial"/>
          <w:i w:val="0"/>
          <w:iCs w:val="0"/>
          <w:caps w:val="0"/>
          <w:spacing w:val="0"/>
          <w:sz w:val="21"/>
          <w:szCs w:val="21"/>
          <w:shd w:val="clear" w:fill="FFFFFF"/>
          <w:woUserID w:val="2"/>
        </w:rPr>
        <w:t xml:space="preserve">》GB </w:t>
      </w:r>
      <w:r>
        <w:rPr>
          <w:rFonts w:hint="eastAsia" w:ascii="Arial" w:hAnsi="Arial" w:eastAsia="Arial" w:cs="Arial"/>
          <w:i w:val="0"/>
          <w:iCs w:val="0"/>
          <w:caps w:val="0"/>
          <w:spacing w:val="0"/>
          <w:sz w:val="21"/>
          <w:szCs w:val="21"/>
          <w:shd w:val="clear" w:fill="FFFFFF"/>
          <w:lang w:eastAsia="zh"/>
          <w:woUserID w:val="2"/>
        </w:rPr>
        <w:t>50231</w:t>
      </w:r>
      <w:r>
        <w:rPr>
          <w:rFonts w:hint="default" w:ascii="Arial" w:hAnsi="Arial" w:eastAsia="Arial" w:cs="Arial"/>
          <w:i w:val="0"/>
          <w:iCs w:val="0"/>
          <w:caps w:val="0"/>
          <w:spacing w:val="0"/>
          <w:sz w:val="21"/>
          <w:szCs w:val="21"/>
          <w:shd w:val="clear" w:fill="FFFFFF"/>
          <w:woUserID w:val="2"/>
        </w:rPr>
        <w:t>要求。</w:t>
      </w:r>
    </w:p>
    <w:p w14:paraId="5C2CFC88">
      <w:pPr>
        <w:keepNext w:val="0"/>
        <w:keepLines w:val="0"/>
        <w:widowControl w:val="0"/>
        <w:suppressLineNumbers w:val="0"/>
        <w:pBdr>
          <w:top w:val="none" w:color="auto" w:sz="0" w:space="0"/>
          <w:left w:val="none" w:color="auto" w:sz="0" w:space="0"/>
          <w:right w:val="none" w:color="auto" w:sz="0" w:space="0"/>
        </w:pBdr>
        <w:shd w:val="clear" w:fill="FFFFFF"/>
        <w:snapToGrid w:val="0"/>
        <w:spacing w:beforeAutospacing="0" w:after="60" w:afterAutospacing="0" w:line="360" w:lineRule="auto"/>
        <w:ind w:left="0" w:right="0"/>
        <w:jc w:val="both"/>
        <w:rPr>
          <w:rFonts w:ascii="宋体" w:hAnsi="宋体" w:eastAsia="宋体" w:cs="宋体"/>
          <w:sz w:val="24"/>
          <w:szCs w:val="24"/>
          <w:woUserID w:val="2"/>
        </w:rPr>
      </w:pPr>
      <w:r>
        <w:rPr>
          <w:rFonts w:hint="eastAsia" w:cs="Times New Roman" w:asciiTheme="minorEastAsia" w:hAnsiTheme="minorEastAsia" w:eastAsiaTheme="minorEastAsia"/>
          <w:b/>
          <w:bCs/>
          <w:i w:val="0"/>
          <w:iCs w:val="0"/>
          <w:caps w:val="0"/>
          <w:color w:val="000000" w:themeColor="text1"/>
          <w:spacing w:val="0"/>
          <w:sz w:val="21"/>
          <w:szCs w:val="21"/>
          <w:u w:val="none"/>
          <w:shd w:val="clear"/>
          <w:lang w:eastAsia="zh"/>
          <w14:textFill>
            <w14:solidFill>
              <w14:schemeClr w14:val="tx1"/>
            </w14:solidFill>
          </w14:textFill>
          <w:woUserID w:val="1"/>
        </w:rPr>
        <w:t>7.</w:t>
      </w:r>
      <w:r>
        <w:rPr>
          <w:rFonts w:hint="eastAsia" w:cs="Times New Roman" w:asciiTheme="minorEastAsia" w:hAnsiTheme="minorEastAsia" w:eastAsiaTheme="minorEastAsia"/>
          <w:b/>
          <w:bCs/>
          <w:i w:val="0"/>
          <w:iCs w:val="0"/>
          <w:caps w:val="0"/>
          <w:color w:val="000000" w:themeColor="text1"/>
          <w:spacing w:val="0"/>
          <w:sz w:val="21"/>
          <w:szCs w:val="21"/>
          <w:u w:val="none"/>
          <w:shd w:val="clear"/>
          <w:lang w:eastAsia="zh"/>
          <w14:textFill>
            <w14:solidFill>
              <w14:schemeClr w14:val="tx1"/>
            </w14:solidFill>
          </w14:textFill>
          <w:woUserID w:val="2"/>
        </w:rPr>
        <w:t>0.10</w:t>
      </w:r>
      <w:r>
        <w:rPr>
          <w:rFonts w:hint="eastAsia" w:cs="Times New Roman" w:asciiTheme="minorEastAsia" w:hAnsiTheme="minorEastAsia" w:eastAsiaTheme="minorEastAsia"/>
          <w:b/>
          <w:bCs/>
          <w:i w:val="0"/>
          <w:iCs w:val="0"/>
          <w:caps w:val="0"/>
          <w:color w:val="000000" w:themeColor="text1"/>
          <w:spacing w:val="0"/>
          <w:sz w:val="21"/>
          <w:szCs w:val="21"/>
          <w:u w:val="none"/>
          <w:shd w:val="clear"/>
          <w:lang w:eastAsia="zh"/>
          <w14:textFill>
            <w14:solidFill>
              <w14:schemeClr w14:val="tx1"/>
            </w14:solidFill>
          </w14:textFill>
          <w:woUserID w:val="1"/>
        </w:rPr>
        <w:t xml:space="preserve">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炉体冷却系统、风口及进风装置及热风围管吊挂及拉紧装置等炉体附属设备安装及验收应符合《</w:t>
      </w:r>
      <w:r>
        <w:rPr>
          <w:rFonts w:ascii="Arial" w:hAnsi="Arial" w:eastAsia="Arial" w:cs="Arial"/>
          <w:i w:val="0"/>
          <w:iCs w:val="0"/>
          <w:caps w:val="0"/>
          <w:spacing w:val="0"/>
          <w:sz w:val="21"/>
          <w:szCs w:val="21"/>
          <w:shd w:val="clear" w:fill="FFFFFF"/>
          <w:woUserID w:val="2"/>
        </w:rPr>
        <w:t> </w:t>
      </w:r>
      <w:r>
        <w:rPr>
          <w:rFonts w:hint="default" w:ascii="Arial" w:hAnsi="Arial" w:eastAsia="Arial" w:cs="Arial"/>
          <w:i w:val="0"/>
          <w:iCs w:val="0"/>
          <w:caps w:val="0"/>
          <w:spacing w:val="0"/>
          <w:sz w:val="21"/>
          <w:szCs w:val="21"/>
          <w:shd w:val="clear" w:fill="FFFFFF"/>
          <w:woUserID w:val="2"/>
        </w:rPr>
        <w:t>炼铁机械设备安装规范》GB 50679要求。</w:t>
      </w:r>
      <w:r>
        <w:rPr>
          <w:rFonts w:ascii="宋体" w:hAnsi="宋体" w:eastAsia="宋体" w:cs="宋体"/>
          <w:sz w:val="24"/>
          <w:szCs w:val="24"/>
          <w:woUserID w:val="2"/>
        </w:rPr>
        <w:t xml:space="preserve"> </w:t>
      </w:r>
    </w:p>
    <w:p w14:paraId="29E6A461">
      <w:pPr>
        <w:pBdr>
          <w:top w:val="none" w:color="auto" w:sz="0" w:space="0"/>
          <w:left w:val="none" w:color="auto" w:sz="0" w:space="0"/>
          <w:right w:val="none" w:color="auto" w:sz="0" w:space="0"/>
        </w:pBdr>
        <w:shd w:val="clear" w:fill="FFFFFF"/>
        <w:snapToGrid w:val="0"/>
        <w:spacing w:after="60" w:line="360" w:lineRule="auto"/>
        <w:ind w:firstLine="0" w:firstLineChars="0"/>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eastAsia="zh" w:bidi="ar"/>
          <w14:textFill>
            <w14:solidFill>
              <w14:schemeClr w14:val="tx1"/>
            </w14:solidFill>
          </w14:textFill>
          <w:woUserID w:val="1"/>
        </w:rPr>
        <w:t>7.</w:t>
      </w:r>
      <w:r>
        <w:rPr>
          <w:rFonts w:hint="eastAsia" w:asciiTheme="minorEastAsia" w:hAnsiTheme="minorEastAsia" w:eastAsiaTheme="minorEastAsia"/>
          <w:b/>
          <w:bCs/>
          <w:color w:val="000000" w:themeColor="text1"/>
          <w:sz w:val="21"/>
          <w:szCs w:val="21"/>
          <w:lang w:eastAsia="zh" w:bidi="ar"/>
          <w14:textFill>
            <w14:solidFill>
              <w14:schemeClr w14:val="tx1"/>
            </w14:solidFill>
          </w14:textFill>
          <w:woUserID w:val="2"/>
        </w:rPr>
        <w:t>0.11</w:t>
      </w:r>
      <w:r>
        <w:rPr>
          <w:rFonts w:hint="eastAsia" w:asciiTheme="minorEastAsia" w:hAnsiTheme="minorEastAsia" w:eastAsiaTheme="minorEastAsia"/>
          <w:b/>
          <w:bCs/>
          <w:color w:val="000000" w:themeColor="text1"/>
          <w:sz w:val="21"/>
          <w:szCs w:val="21"/>
          <w:lang w:val="en-US" w:eastAsia="zh" w:bidi="ar"/>
          <w14:textFill>
            <w14:solidFill>
              <w14:schemeClr w14:val="tx1"/>
            </w14:solidFill>
          </w14:textFill>
          <w:woUserID w:val="1"/>
        </w:rPr>
        <w:t xml:space="preserve">  </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t>检验大纲应由设计单位提出并经</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2"/>
        </w:rPr>
        <w:t>建设单位、监理单位</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t>确认，内容应包括设备名称、检验项目、判定标准、检验方法</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2"/>
        </w:rPr>
        <w:t>等。</w:t>
      </w:r>
    </w:p>
    <w:p w14:paraId="3AB28EDC">
      <w:pPr>
        <w:pBdr>
          <w:top w:val="none" w:color="auto" w:sz="0" w:space="0"/>
          <w:left w:val="none" w:color="auto" w:sz="0" w:space="0"/>
          <w:right w:val="none" w:color="auto" w:sz="0" w:space="0"/>
        </w:pBdr>
        <w:shd w:val="clear" w:fill="FFFFFF"/>
        <w:snapToGrid w:val="0"/>
        <w:spacing w:after="60" w:line="360" w:lineRule="auto"/>
        <w:ind w:firstLine="0" w:firstLineChars="0"/>
        <w:rPr>
          <w:rFonts w:hint="eastAsia" w:asciiTheme="minorEastAsia" w:hAnsiTheme="minorEastAsia" w:eastAsiaTheme="minorEastAsia"/>
          <w:color w:val="000000" w:themeColor="text1"/>
          <w:sz w:val="21"/>
          <w:szCs w:val="21"/>
          <w:lang w:eastAsia="zh"/>
          <w14:textFill>
            <w14:solidFill>
              <w14:schemeClr w14:val="tx1"/>
            </w14:solidFill>
          </w14:textFill>
        </w:rPr>
      </w:pPr>
      <w:r>
        <w:rPr>
          <w:rFonts w:hint="eastAsia" w:asciiTheme="minorEastAsia" w:hAnsiTheme="minorEastAsia" w:eastAsiaTheme="minorEastAsia"/>
          <w:b/>
          <w:bCs/>
          <w:color w:val="000000" w:themeColor="text1"/>
          <w:sz w:val="21"/>
          <w:szCs w:val="21"/>
          <w:lang w:eastAsia="zh" w:bidi="ar"/>
          <w14:textFill>
            <w14:solidFill>
              <w14:schemeClr w14:val="tx1"/>
            </w14:solidFill>
          </w14:textFill>
          <w:woUserID w:val="2"/>
        </w:rPr>
        <w:t>7.0.12</w:t>
      </w:r>
      <w:r>
        <w:rPr>
          <w:rFonts w:hint="eastAsia" w:asciiTheme="minorEastAsia" w:hAnsiTheme="minorEastAsia" w:eastAsiaTheme="minorEastAsia"/>
          <w:b/>
          <w:bCs/>
          <w:color w:val="000000" w:themeColor="text1"/>
          <w:sz w:val="21"/>
          <w:szCs w:val="21"/>
          <w:lang w:val="en-US" w:eastAsia="zh" w:bidi="ar"/>
          <w14:textFill>
            <w14:solidFill>
              <w14:schemeClr w14:val="tx1"/>
            </w14:solidFill>
          </w14:textFill>
          <w:woUserID w:val="2"/>
        </w:rPr>
        <w:t xml:space="preserve"> </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2"/>
        </w:rPr>
        <w:t>壳体结构检验应为预组装状态，可由建设单位组织设计单位、施工单位、监理单位进行联合检验。</w:t>
      </w:r>
    </w:p>
    <w:p w14:paraId="06780726">
      <w:pPr>
        <w:pBdr>
          <w:top w:val="none" w:color="auto" w:sz="0" w:space="0"/>
          <w:left w:val="none" w:color="auto" w:sz="0" w:space="0"/>
          <w:right w:val="none" w:color="auto" w:sz="0" w:space="0"/>
        </w:pBdr>
        <w:shd w:val="clear" w:fill="FFFFFF"/>
        <w:snapToGrid w:val="0"/>
        <w:spacing w:after="60" w:line="360" w:lineRule="auto"/>
        <w:ind w:firstLine="0" w:firstLineChars="0"/>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eastAsia="zh" w:bidi="ar"/>
          <w14:textFill>
            <w14:solidFill>
              <w14:schemeClr w14:val="tx1"/>
            </w14:solidFill>
          </w14:textFill>
          <w:woUserID w:val="1"/>
        </w:rPr>
        <w:t>7.</w:t>
      </w:r>
      <w:r>
        <w:rPr>
          <w:rFonts w:hint="eastAsia" w:asciiTheme="minorEastAsia" w:hAnsiTheme="minorEastAsia" w:eastAsiaTheme="minorEastAsia"/>
          <w:b/>
          <w:bCs/>
          <w:color w:val="000000" w:themeColor="text1"/>
          <w:sz w:val="21"/>
          <w:szCs w:val="21"/>
          <w:lang w:eastAsia="zh" w:bidi="ar"/>
          <w14:textFill>
            <w14:solidFill>
              <w14:schemeClr w14:val="tx1"/>
            </w14:solidFill>
          </w14:textFill>
          <w:woUserID w:val="2"/>
        </w:rPr>
        <w:t>0.13</w:t>
      </w:r>
      <w:r>
        <w:rPr>
          <w:rFonts w:hint="eastAsia" w:asciiTheme="minorEastAsia" w:hAnsiTheme="minorEastAsia" w:eastAsiaTheme="minorEastAsia"/>
          <w:b/>
          <w:bCs/>
          <w:color w:val="000000" w:themeColor="text1"/>
          <w:sz w:val="21"/>
          <w:szCs w:val="21"/>
          <w:lang w:val="en-US" w:eastAsia="zh" w:bidi="ar"/>
          <w14:textFill>
            <w14:solidFill>
              <w14:schemeClr w14:val="tx1"/>
            </w14:solidFill>
          </w14:textFill>
          <w:woUserID w:val="1"/>
        </w:rPr>
        <w:t xml:space="preserve"> </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t>施工单位应做好检验的各项准备工作，应包括检测器具和测试设备，相应图纸及记录表格，受检壳体上脚手架、围栏及扶梯等安全设施。</w:t>
      </w:r>
    </w:p>
    <w:p w14:paraId="03B69EED">
      <w:pPr>
        <w:pBdr>
          <w:top w:val="none" w:color="auto" w:sz="0" w:space="0"/>
          <w:left w:val="none" w:color="auto" w:sz="0" w:space="0"/>
          <w:right w:val="none" w:color="auto" w:sz="0" w:space="0"/>
        </w:pBdr>
        <w:shd w:val="clear" w:fill="FFFFFF"/>
        <w:snapToGrid w:val="0"/>
        <w:spacing w:after="60" w:line="360" w:lineRule="auto"/>
        <w:ind w:firstLine="0" w:firstLineChars="0"/>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p>
    <w:p w14:paraId="66C5ADA1">
      <w:pPr>
        <w:pBdr>
          <w:top w:val="none" w:color="auto" w:sz="0" w:space="0"/>
          <w:left w:val="none" w:color="auto" w:sz="0" w:space="0"/>
          <w:right w:val="none" w:color="auto" w:sz="0" w:space="0"/>
        </w:pBdr>
        <w:shd w:val="clear" w:fill="FFFFFF"/>
        <w:snapToGrid w:val="0"/>
        <w:spacing w:after="60" w:line="360" w:lineRule="auto"/>
        <w:ind w:firstLine="0" w:firstLineChars="0"/>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p>
    <w:p w14:paraId="03642C49">
      <w:pPr>
        <w:pBdr>
          <w:top w:val="none" w:color="auto" w:sz="0" w:space="0"/>
          <w:left w:val="none" w:color="auto" w:sz="0" w:space="0"/>
          <w:right w:val="none" w:color="auto" w:sz="0" w:space="0"/>
        </w:pBdr>
        <w:shd w:val="clear" w:fill="FFFFFF"/>
        <w:snapToGrid w:val="0"/>
        <w:spacing w:after="60" w:line="360" w:lineRule="auto"/>
        <w:ind w:firstLine="0" w:firstLineChars="0"/>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p>
    <w:p w14:paraId="18422A98">
      <w:pPr>
        <w:pBdr>
          <w:top w:val="none" w:color="auto" w:sz="0" w:space="0"/>
          <w:left w:val="none" w:color="auto" w:sz="0" w:space="0"/>
          <w:right w:val="none" w:color="auto" w:sz="0" w:space="0"/>
        </w:pBdr>
        <w:shd w:val="clear" w:fill="FFFFFF"/>
        <w:snapToGrid w:val="0"/>
        <w:spacing w:after="60" w:line="360" w:lineRule="auto"/>
        <w:ind w:firstLine="0" w:firstLineChars="0"/>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p>
    <w:p w14:paraId="732352FE">
      <w:pPr>
        <w:pBdr>
          <w:top w:val="none" w:color="auto" w:sz="0" w:space="0"/>
          <w:left w:val="none" w:color="auto" w:sz="0" w:space="0"/>
          <w:right w:val="none" w:color="auto" w:sz="0" w:space="0"/>
        </w:pBdr>
        <w:shd w:val="clear" w:fill="FFFFFF"/>
        <w:snapToGrid w:val="0"/>
        <w:spacing w:after="60" w:line="360" w:lineRule="auto"/>
        <w:ind w:firstLine="0" w:firstLineChars="0"/>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p>
    <w:p w14:paraId="3A376D39">
      <w:pPr>
        <w:pBdr>
          <w:top w:val="none" w:color="auto" w:sz="0" w:space="0"/>
          <w:left w:val="none" w:color="auto" w:sz="0" w:space="0"/>
          <w:right w:val="none" w:color="auto" w:sz="0" w:space="0"/>
        </w:pBdr>
        <w:shd w:val="clear" w:fill="FFFFFF"/>
        <w:snapToGrid w:val="0"/>
        <w:spacing w:after="60" w:line="360" w:lineRule="auto"/>
        <w:ind w:firstLine="0" w:firstLineChars="0"/>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p>
    <w:p w14:paraId="465C5B61">
      <w:pPr>
        <w:pStyle w:val="2"/>
        <w:keepNext w:val="0"/>
        <w:keepLines w:val="0"/>
        <w:ind w:firstLineChars="0"/>
        <w:jc w:val="center"/>
        <w:rPr>
          <w:rFonts w:asciiTheme="minorEastAsia" w:hAnsiTheme="minorEastAsia" w:eastAsiaTheme="minorEastAsia"/>
          <w:color w:val="000000" w:themeColor="text1"/>
          <w:sz w:val="28"/>
          <w:szCs w:val="28"/>
          <w14:textFill>
            <w14:solidFill>
              <w14:schemeClr w14:val="tx1"/>
            </w14:solidFill>
          </w14:textFill>
        </w:rPr>
      </w:pPr>
      <w:bookmarkStart w:id="532" w:name="_Toc19465"/>
      <w:bookmarkStart w:id="533" w:name="_Toc9790"/>
      <w:bookmarkStart w:id="534" w:name="_Toc2521"/>
      <w:bookmarkStart w:id="535" w:name="_Toc1389677514"/>
      <w:bookmarkStart w:id="536" w:name="_Toc3275"/>
      <w:bookmarkStart w:id="537" w:name="_Toc497294349"/>
      <w:bookmarkStart w:id="538" w:name="_Toc1038232246"/>
      <w:bookmarkStart w:id="539" w:name="_Toc19489"/>
      <w:bookmarkStart w:id="540" w:name="_Toc247452605"/>
      <w:bookmarkStart w:id="541" w:name="_Toc755516163"/>
      <w:bookmarkStart w:id="542" w:name="_Toc612202995"/>
      <w:bookmarkStart w:id="543" w:name="_Toc25806"/>
      <w:bookmarkStart w:id="544" w:name="_Toc454614063"/>
      <w:bookmarkStart w:id="545" w:name="_Toc26479"/>
      <w:bookmarkStart w:id="546" w:name="_Toc1299950096"/>
      <w:bookmarkStart w:id="547" w:name="_Toc10749"/>
      <w:bookmarkStart w:id="548" w:name="_Toc1031029903"/>
      <w:bookmarkStart w:id="549" w:name="_Toc15093"/>
      <w:bookmarkStart w:id="550" w:name="_Toc6764"/>
      <w:bookmarkStart w:id="551" w:name="_Toc44310628"/>
      <w:bookmarkStart w:id="552" w:name="_Toc2176"/>
      <w:bookmarkStart w:id="553" w:name="_Toc1534379992"/>
      <w:bookmarkStart w:id="554" w:name="_Toc348257890"/>
      <w:bookmarkStart w:id="555" w:name="_Toc7643"/>
      <w:bookmarkStart w:id="556" w:name="_Toc1802396058"/>
      <w:bookmarkStart w:id="557" w:name="_Toc22357"/>
      <w:bookmarkStart w:id="558" w:name="_Toc23756"/>
      <w:bookmarkStart w:id="559" w:name="_Toc21658"/>
      <w:bookmarkStart w:id="560" w:name="_Toc711016345"/>
      <w:bookmarkStart w:id="561" w:name="_Toc28977"/>
      <w:bookmarkStart w:id="562" w:name="_Toc5797"/>
      <w:bookmarkStart w:id="563" w:name="_Toc8278"/>
      <w:r>
        <w:rPr>
          <w:rFonts w:hint="eastAsia" w:asciiTheme="minorEastAsia" w:hAnsiTheme="minorEastAsia" w:eastAsiaTheme="minorEastAsia"/>
          <w:sz w:val="28"/>
          <w:szCs w:val="28"/>
          <w:lang w:val="en-US" w:eastAsia="zh"/>
          <w:woUserID w:val="2"/>
        </w:rPr>
        <w:t>8</w:t>
      </w:r>
      <w:r>
        <w:rPr>
          <w:rFonts w:hint="eastAsia" w:asciiTheme="minorEastAsia" w:hAnsiTheme="minorEastAsia" w:eastAsiaTheme="minorEastAsia"/>
          <w:sz w:val="28"/>
          <w:szCs w:val="28"/>
          <w:lang w:val="en-US" w:eastAsia="zh-CN"/>
          <w:woUserID w:val="2"/>
        </w:rPr>
        <w:t xml:space="preserve"> </w:t>
      </w:r>
      <w:r>
        <w:rPr>
          <w:rFonts w:hint="eastAsia" w:asciiTheme="minorEastAsia" w:hAnsiTheme="minorEastAsia" w:eastAsiaTheme="minorEastAsia"/>
          <w:sz w:val="28"/>
          <w:szCs w:val="28"/>
          <w:lang w:val="en-US" w:eastAsia="zh"/>
          <w:woUserID w:val="1"/>
        </w:rPr>
        <w:t xml:space="preserve"> </w:t>
      </w:r>
      <w:r>
        <w:rPr>
          <w:rFonts w:hint="eastAsia" w:asciiTheme="minorEastAsia" w:hAnsiTheme="minorEastAsia" w:eastAsiaTheme="minorEastAsia"/>
          <w:sz w:val="28"/>
          <w:szCs w:val="28"/>
          <w:lang w:val="en-US" w:eastAsia="zh"/>
          <w:woUserID w:val="2"/>
        </w:rPr>
        <w:t>旧</w:t>
      </w:r>
      <w:r>
        <w:rPr>
          <w:rFonts w:hint="eastAsia" w:asciiTheme="minorEastAsia" w:hAnsiTheme="minorEastAsia" w:eastAsiaTheme="minorEastAsia"/>
          <w:sz w:val="28"/>
          <w:szCs w:val="28"/>
          <w:woUserID w:val="2"/>
        </w:rPr>
        <w:t>高炉</w:t>
      </w:r>
      <w:r>
        <w:rPr>
          <w:rFonts w:hint="eastAsia" w:asciiTheme="minorEastAsia" w:hAnsiTheme="minorEastAsia" w:eastAsiaTheme="minorEastAsia"/>
          <w:sz w:val="28"/>
          <w:szCs w:val="28"/>
          <w:lang w:eastAsia="zh"/>
          <w:woUserID w:val="2"/>
        </w:rPr>
        <w:t>炉体拆除及</w:t>
      </w:r>
      <w:r>
        <w:rPr>
          <w:rFonts w:hint="eastAsia" w:asciiTheme="minorEastAsia" w:hAnsiTheme="minorEastAsia" w:eastAsiaTheme="minorEastAsia"/>
          <w:color w:val="000000"/>
          <w:sz w:val="28"/>
          <w:szCs w:val="28"/>
          <w:lang w:eastAsia="zh"/>
          <w:woUserID w:val="2"/>
        </w:rPr>
        <w:t>主体钢结构框架加固、改造</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116C630E">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8</w:t>
      </w:r>
      <w:r>
        <w:rPr>
          <w:rFonts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确认与旧高炉相关联的设备、管道、电气、构件进行毒气监测，空气质量符合动火施工方可进行拆除工作。</w:t>
      </w:r>
    </w:p>
    <w:p w14:paraId="2AAB7B62">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8</w:t>
      </w:r>
      <w:r>
        <w:rPr>
          <w:rFonts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确定残铁口位置及死铁层铁水量</w:t>
      </w:r>
    </w:p>
    <w:p w14:paraId="6358884C">
      <w:pPr>
        <w:spacing w:line="360" w:lineRule="auto"/>
        <w:ind w:firstLine="420"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考虑渣铁运输的方便，选择高炉合理方位为放残铁方位</w:t>
      </w:r>
      <w:r>
        <w:rPr>
          <w:rFonts w:hint="eastAsia" w:asciiTheme="minorEastAsia" w:hAnsiTheme="minorEastAsia" w:eastAsiaTheme="minorEastAsia"/>
          <w:color w:val="000000" w:themeColor="text1"/>
          <w:sz w:val="21"/>
          <w:szCs w:val="21"/>
          <w14:textFill>
            <w14:solidFill>
              <w14:schemeClr w14:val="tx1"/>
            </w14:solidFill>
          </w14:textFill>
        </w:rPr>
        <w:t>，炉底剩余厚度根据炉龄、炉基温度、冷却壁水温差及残铁层面上下炉皮温度确定。也可通过公式计算，一般以计算为辅，分析判断为主。</w:t>
      </w:r>
    </w:p>
    <w:p w14:paraId="53C838F4">
      <w:pPr>
        <w:spacing w:line="360" w:lineRule="auto"/>
        <w:ind w:firstLine="422" w:firstLineChars="200"/>
        <w:outlineLvl w:val="9"/>
        <w:rPr>
          <w:rFonts w:asciiTheme="minorEastAsia" w:hAnsiTheme="minorEastAsia" w:eastAsiaTheme="minorEastAsia"/>
          <w:color w:val="000000" w:themeColor="text1"/>
          <w:sz w:val="21"/>
          <w:szCs w:val="21"/>
          <w14:textFill>
            <w14:solidFill>
              <w14:schemeClr w14:val="tx1"/>
            </w14:solidFill>
          </w14:textFill>
        </w:rPr>
      </w:pPr>
      <w:bookmarkStart w:id="564" w:name="_Toc22165"/>
      <w:bookmarkStart w:id="565" w:name="_Toc23611"/>
      <w:bookmarkStart w:id="566" w:name="_Toc26142"/>
      <w:bookmarkStart w:id="567" w:name="_Toc20292"/>
      <w:bookmarkStart w:id="568" w:name="_Toc3072"/>
      <w:bookmarkStart w:id="569" w:name="_Toc26979"/>
      <w:bookmarkStart w:id="570" w:name="_Toc10182"/>
      <w:bookmarkStart w:id="571" w:name="_Toc16460"/>
      <w:bookmarkStart w:id="572" w:name="_Toc22376"/>
      <w:bookmarkStart w:id="573" w:name="_Toc1914"/>
      <w:r>
        <w:rPr>
          <w:rFonts w:hint="default" w:asciiTheme="minorEastAsia" w:hAnsiTheme="minorEastAsia" w:eastAsiaTheme="minorEastAsia"/>
          <w:b/>
          <w:bCs/>
          <w:color w:val="000000" w:themeColor="text1"/>
          <w:sz w:val="21"/>
          <w:szCs w:val="21"/>
          <w14:textFill>
            <w14:solidFill>
              <w14:schemeClr w14:val="tx1"/>
            </w14:solidFill>
          </w14:textFill>
        </w:rPr>
        <w:t>1</w:t>
      </w:r>
      <w:r>
        <w:rPr>
          <w:rFonts w:hint="default" w:asciiTheme="minorEastAsia" w:hAnsiTheme="minorEastAsia" w:eastAsiaTheme="minorEastAsia"/>
          <w:b w:val="0"/>
          <w:bCs w:val="0"/>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以传热为基础的计算公式</w:t>
      </w:r>
      <w:bookmarkEnd w:id="564"/>
      <w:bookmarkEnd w:id="565"/>
      <w:bookmarkEnd w:id="566"/>
      <w:bookmarkEnd w:id="567"/>
      <w:bookmarkEnd w:id="568"/>
      <w:bookmarkEnd w:id="569"/>
      <w:bookmarkEnd w:id="570"/>
      <w:bookmarkEnd w:id="571"/>
      <w:bookmarkEnd w:id="572"/>
      <w:bookmarkEnd w:id="573"/>
    </w:p>
    <w:p w14:paraId="3D0D1F60">
      <w:pPr>
        <w:numPr>
          <w:ilvl w:val="0"/>
          <w:numId w:val="2"/>
        </w:numPr>
        <w:spacing w:line="360" w:lineRule="auto"/>
        <w:ind w:left="420" w:left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color w:val="000000" w:themeColor="text1"/>
          <w:sz w:val="21"/>
          <w:szCs w:val="21"/>
          <w14:textFill>
            <w14:solidFill>
              <w14:schemeClr w14:val="tx1"/>
            </w14:solidFill>
          </w14:textFill>
        </w:rPr>
        <w:t>X=λ*(T-t)/Q</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7CA75967">
      <w:pPr>
        <w:numPr>
          <w:ilvl w:val="0"/>
          <w:numId w:val="2"/>
        </w:numPr>
        <w:spacing w:line="360" w:lineRule="auto"/>
        <w:ind w:left="420" w:left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color w:val="000000" w:themeColor="text1"/>
          <w:sz w:val="21"/>
          <w:szCs w:val="21"/>
          <w14:textFill>
            <w14:solidFill>
              <w14:schemeClr w14:val="tx1"/>
            </w14:solidFill>
          </w14:textFill>
        </w:rPr>
        <w:t>Q=λfc*(To-T)/(L-X)</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4B04C31D">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lang w:val="en-US" w:eastAsia="zh-CN"/>
          <w14:textFill>
            <w14:solidFill>
              <w14:schemeClr w14:val="tx1"/>
            </w14:solidFill>
          </w14:textFill>
        </w:rPr>
        <w:t>式中：</w:t>
      </w:r>
      <w:r>
        <w:rPr>
          <w:rFonts w:hint="eastAsia" w:asciiTheme="minorEastAsia" w:hAnsiTheme="minorEastAsia" w:eastAsiaTheme="minorEastAsia"/>
          <w:color w:val="000000" w:themeColor="text1"/>
          <w:sz w:val="21"/>
          <w:szCs w:val="21"/>
          <w14:textFill>
            <w14:solidFill>
              <w14:schemeClr w14:val="tx1"/>
            </w14:solidFill>
          </w14:textFill>
        </w:rPr>
        <w:t>X</w:t>
      </w:r>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炉底剩余厚度（侵蚀线到炉底测温热电偶距离）</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01BBAD21">
      <w:pPr>
        <w:spacing w:line="360" w:lineRule="auto"/>
        <w:ind w:firstLine="630" w:firstLineChars="30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λ</w:t>
      </w:r>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碳砖导热率   10 W/（m℃）</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7B4FB6B6">
      <w:pPr>
        <w:spacing w:line="360" w:lineRule="auto"/>
        <w:ind w:firstLine="630" w:firstLineChars="30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T</w:t>
      </w:r>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铁水侵蚀线温度 1250℃</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4473FD45">
      <w:pPr>
        <w:spacing w:line="360" w:lineRule="auto"/>
        <w:ind w:firstLine="630" w:firstLineChars="30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t</w:t>
      </w:r>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炉底中心温度</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0871329C">
      <w:pPr>
        <w:spacing w:line="360" w:lineRule="auto"/>
        <w:ind w:firstLine="630" w:firstLineChars="30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Q</w:t>
      </w:r>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炉底垂直方向热流W/m2</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0D7382AD">
      <w:pPr>
        <w:spacing w:line="360" w:lineRule="auto"/>
        <w:ind w:firstLine="630" w:firstLineChars="30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λfc-铁水导热系数 17.445W/（m℃）</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64D77D85">
      <w:pPr>
        <w:spacing w:line="360" w:lineRule="auto"/>
        <w:ind w:firstLine="630" w:firstLineChars="30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To</w:t>
      </w:r>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铁水温度  1500℃</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60EF1B59">
      <w:pPr>
        <w:spacing w:line="360" w:lineRule="auto"/>
        <w:ind w:firstLine="630" w:firstLineChars="30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L</w:t>
      </w:r>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铁口中心线到热电偶距离</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5FF4F14D">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求得X=Am</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p>
    <w:p w14:paraId="580E2163">
      <w:pPr>
        <w:spacing w:line="360" w:lineRule="auto"/>
        <w:ind w:firstLine="422" w:firstLineChars="200"/>
        <w:outlineLvl w:val="9"/>
        <w:rPr>
          <w:rFonts w:asciiTheme="minorEastAsia" w:hAnsiTheme="minorEastAsia" w:eastAsiaTheme="minorEastAsia"/>
          <w:color w:val="000000" w:themeColor="text1"/>
          <w:sz w:val="21"/>
          <w:szCs w:val="21"/>
          <w14:textFill>
            <w14:solidFill>
              <w14:schemeClr w14:val="tx1"/>
            </w14:solidFill>
          </w14:textFill>
        </w:rPr>
      </w:pPr>
      <w:bookmarkStart w:id="574" w:name="_Toc18839"/>
      <w:bookmarkStart w:id="575" w:name="_Toc31244"/>
      <w:bookmarkStart w:id="576" w:name="_Toc21127"/>
      <w:bookmarkStart w:id="577" w:name="_Toc15112"/>
      <w:bookmarkStart w:id="578" w:name="_Toc26137"/>
      <w:bookmarkStart w:id="579" w:name="_Toc439"/>
      <w:bookmarkStart w:id="580" w:name="_Toc16494"/>
      <w:bookmarkStart w:id="581" w:name="_Toc14821"/>
      <w:bookmarkStart w:id="582" w:name="_Toc21978"/>
      <w:bookmarkStart w:id="583" w:name="_Toc4662"/>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val="0"/>
          <w:bCs w:val="0"/>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温度检测（拐点）和残铁口位置的确定</w:t>
      </w:r>
      <w:bookmarkEnd w:id="574"/>
      <w:bookmarkEnd w:id="575"/>
      <w:bookmarkEnd w:id="576"/>
      <w:bookmarkEnd w:id="577"/>
      <w:bookmarkEnd w:id="578"/>
      <w:bookmarkEnd w:id="579"/>
      <w:bookmarkEnd w:id="580"/>
      <w:bookmarkEnd w:id="581"/>
      <w:bookmarkEnd w:id="582"/>
      <w:bookmarkEnd w:id="583"/>
    </w:p>
    <w:p w14:paraId="405E6930">
      <w:pPr>
        <w:spacing w:line="360" w:lineRule="auto"/>
        <w:ind w:firstLine="420"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在高炉放残铁方位预估残铁口中心位置</w:t>
      </w:r>
      <w:r>
        <w:rPr>
          <w:rFonts w:hint="eastAsia" w:asciiTheme="minorEastAsia" w:hAnsiTheme="minorEastAsia" w:eastAsiaTheme="minorEastAsia"/>
          <w:color w:val="000000" w:themeColor="text1"/>
          <w:sz w:val="21"/>
          <w:szCs w:val="21"/>
          <w14:textFill>
            <w14:solidFill>
              <w14:schemeClr w14:val="tx1"/>
            </w14:solidFill>
          </w14:textFill>
        </w:rPr>
        <w:t>，以预估残铁口中心位置上下各800mm每隔50mm作标记，用测温枪寻找温度拐点，温度拐点为残铁口位置。</w:t>
      </w:r>
    </w:p>
    <w:p w14:paraId="314FF627">
      <w:pPr>
        <w:spacing w:line="360" w:lineRule="auto"/>
        <w:outlineLvl w:val="9"/>
        <w:rPr>
          <w:rFonts w:asciiTheme="minorEastAsia" w:hAnsiTheme="minorEastAsia" w:eastAsiaTheme="minorEastAsia"/>
          <w:color w:val="000000" w:themeColor="text1"/>
          <w:sz w:val="21"/>
          <w:szCs w:val="21"/>
          <w14:textFill>
            <w14:solidFill>
              <w14:schemeClr w14:val="tx1"/>
            </w14:solidFill>
          </w14:textFill>
        </w:rPr>
      </w:pPr>
      <w:bookmarkStart w:id="584" w:name="_Toc1314"/>
      <w:bookmarkStart w:id="585" w:name="_Toc3058"/>
      <w:bookmarkStart w:id="586" w:name="_Toc332"/>
      <w:bookmarkStart w:id="587" w:name="_Toc7765"/>
      <w:bookmarkStart w:id="588" w:name="_Toc4661"/>
      <w:bookmarkStart w:id="589" w:name="_Toc843"/>
      <w:bookmarkStart w:id="590" w:name="_Toc17767"/>
      <w:bookmarkStart w:id="591" w:name="_Toc23389"/>
      <w:bookmarkStart w:id="592" w:name="_Toc1395"/>
      <w:bookmarkStart w:id="593" w:name="_Toc2091"/>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8</w:t>
      </w:r>
      <w:r>
        <w:rPr>
          <w:rFonts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放</w:t>
      </w:r>
      <w:r>
        <w:rPr>
          <w:rFonts w:hint="eastAsia" w:asciiTheme="minorEastAsia" w:hAnsiTheme="minorEastAsia" w:eastAsiaTheme="minorEastAsia"/>
          <w:color w:val="000000" w:themeColor="text1"/>
          <w:sz w:val="21"/>
          <w:szCs w:val="21"/>
          <w14:textFill>
            <w14:solidFill>
              <w14:schemeClr w14:val="tx1"/>
            </w14:solidFill>
          </w14:textFill>
        </w:rPr>
        <w:t>残铁前期准备工作</w:t>
      </w:r>
      <w:bookmarkEnd w:id="584"/>
      <w:bookmarkEnd w:id="585"/>
      <w:bookmarkEnd w:id="586"/>
      <w:bookmarkEnd w:id="587"/>
      <w:bookmarkEnd w:id="588"/>
      <w:bookmarkEnd w:id="589"/>
      <w:bookmarkEnd w:id="590"/>
      <w:bookmarkEnd w:id="591"/>
      <w:bookmarkEnd w:id="592"/>
      <w:bookmarkEnd w:id="593"/>
    </w:p>
    <w:p w14:paraId="07E894DC">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相关冷却壁冷却水管硬管割除用软连接保持冷却。</w:t>
      </w:r>
    </w:p>
    <w:p w14:paraId="578A40EE">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安装钢结构操作平台及两侧上下爬梯。</w:t>
      </w:r>
    </w:p>
    <w:p w14:paraId="15774D7D">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3</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在残铁口下方的炉基上铺一层黄沙防止残铁逸出残铁沟破坏炉基。</w:t>
      </w:r>
    </w:p>
    <w:p w14:paraId="1A783C2F">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14:textFill>
            <w14:solidFill>
              <w14:schemeClr w14:val="tx1"/>
            </w14:solidFill>
          </w14:textFill>
        </w:rPr>
        <w:t>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提前1天小休风，复风正常后降料面方式炉皮、冷却壁处理关闭相关要切割冷却壁冷却水，并割掉相关冷却水管。</w:t>
      </w:r>
    </w:p>
    <w:p w14:paraId="4D00FBEE">
      <w:pPr>
        <w:spacing w:line="360" w:lineRule="auto"/>
        <w:ind w:firstLine="422" w:firstLineChars="200"/>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5</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准备好放残铁、开铁口所用的工具材料，如风钻、氧气管、氧气皮管、钢钎、锒头、铁锹、炮泥等一切工具。压缩空气、氧气、天然气引到操作平台。</w:t>
      </w:r>
    </w:p>
    <w:p w14:paraId="2799A2DB">
      <w:pPr>
        <w:spacing w:line="360" w:lineRule="auto"/>
        <w:ind w:firstLine="422" w:firstLineChars="200"/>
        <w:rPr>
          <w:rFonts w:hint="eastAsia"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b/>
          <w:bCs/>
          <w:color w:val="000000" w:themeColor="text1"/>
          <w:sz w:val="21"/>
          <w:szCs w:val="21"/>
          <w14:textFill>
            <w14:solidFill>
              <w14:schemeClr w14:val="tx1"/>
            </w14:solidFill>
          </w14:textFill>
        </w:rPr>
        <w:t>6</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确认开残铁口，用风钻每钻进200</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mm</w:t>
      </w:r>
      <w:r>
        <w:rPr>
          <w:rFonts w:hint="eastAsia" w:asciiTheme="minorEastAsia" w:hAnsiTheme="minorEastAsia" w:eastAsiaTheme="minorEastAsia"/>
          <w:color w:val="000000" w:themeColor="text1"/>
          <w:sz w:val="21"/>
          <w:szCs w:val="21"/>
          <w14:textFill>
            <w14:solidFill>
              <w14:schemeClr w14:val="tx1"/>
            </w14:solidFill>
          </w14:textFill>
        </w:rPr>
        <w:t>进行测温，到800℃停钻。</w:t>
      </w:r>
    </w:p>
    <w:p w14:paraId="1B968014">
      <w:pPr>
        <w:keepNext w:val="0"/>
        <w:keepLines w:val="0"/>
        <w:widowControl w:val="0"/>
        <w:suppressLineNumbers w:val="0"/>
        <w:spacing w:before="0" w:beforeAutospacing="0" w:after="0" w:afterAutospacing="0" w:line="360" w:lineRule="auto"/>
        <w:ind w:left="0" w:right="0"/>
        <w:jc w:val="both"/>
        <w:rPr>
          <w:rFonts w:hint="eastAsia" w:cs="Times New Roman" w:asciiTheme="minorEastAsia" w:hAnsiTheme="minorEastAsia" w:eastAsiaTheme="minorEastAsia"/>
          <w:color w:val="000000" w:themeColor="text1"/>
          <w:kern w:val="2"/>
          <w:sz w:val="21"/>
          <w:szCs w:val="21"/>
          <w14:textFill>
            <w14:solidFill>
              <w14:schemeClr w14:val="tx1"/>
            </w14:solidFill>
          </w14:textFill>
          <w:woUserID w:val="0"/>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8.</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0.</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 xml:space="preserve">4 </w:t>
      </w:r>
      <w:r>
        <w:rPr>
          <w:rFonts w:hint="eastAsia" w:asciiTheme="minorEastAsia" w:hAnsiTheme="minorEastAsia" w:eastAsiaTheme="minorEastAsia"/>
          <w:color w:val="000000" w:themeColor="text1"/>
          <w:sz w:val="21"/>
          <w:szCs w:val="21"/>
          <w:lang w:eastAsia="zh-CN"/>
          <w14:textFill>
            <w14:solidFill>
              <w14:schemeClr w14:val="tx1"/>
            </w14:solidFill>
          </w14:textFill>
          <w:woUserID w:val="0"/>
        </w:rPr>
        <w:t xml:space="preserve"> </w:t>
      </w:r>
      <w:r>
        <w:rPr>
          <w:rFonts w:hint="eastAsia" w:cs="Times New Roman" w:asciiTheme="minorEastAsia" w:hAnsiTheme="minorEastAsia" w:eastAsiaTheme="minorEastAsia"/>
          <w:b w:val="0"/>
          <w:bCs w:val="0"/>
          <w:color w:val="000000" w:themeColor="text1"/>
          <w:kern w:val="2"/>
          <w:sz w:val="21"/>
          <w:szCs w:val="21"/>
          <w:lang w:val="en-US" w:eastAsia="zh-CN" w:bidi="ar"/>
          <w14:textFill>
            <w14:solidFill>
              <w14:schemeClr w14:val="tx1"/>
            </w14:solidFill>
          </w14:textFill>
          <w:woUserID w:val="0"/>
        </w:rPr>
        <w:t>残铁沟、残铁口工作台、放残铁、</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高炉将料面完成，并出尽最后一次铁，休风、停炉后，开始放残铁操作。</w:t>
      </w:r>
    </w:p>
    <w:p w14:paraId="5EF82452">
      <w:pPr>
        <w:keepNext w:val="0"/>
        <w:keepLines w:val="0"/>
        <w:widowControl w:val="0"/>
        <w:suppressLineNumbers w:val="0"/>
        <w:spacing w:before="0" w:beforeAutospacing="0" w:after="0" w:afterAutospacing="0" w:line="360" w:lineRule="auto"/>
        <w:ind w:left="0" w:right="0"/>
        <w:jc w:val="both"/>
        <w:rPr>
          <w:rFonts w:hint="eastAsia"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0"/>
        </w:rPr>
      </w:pPr>
      <w:r>
        <w:rPr>
          <w:rFonts w:hint="eastAsia" w:asciiTheme="minorEastAsia" w:hAnsiTheme="minorEastAsia" w:eastAsiaTheme="minorEastAsia"/>
          <w:b/>
          <w:bCs/>
          <w:color w:val="000000" w:themeColor="text1"/>
          <w:sz w:val="21"/>
          <w:szCs w:val="21"/>
          <w:highlight w:val="none"/>
          <w:lang w:eastAsia="zh"/>
          <w14:textFill>
            <w14:solidFill>
              <w14:schemeClr w14:val="tx1"/>
            </w14:solidFill>
          </w14:textFill>
          <w:woUserID w:val="0"/>
        </w:rPr>
        <w:t>8</w:t>
      </w:r>
      <w:r>
        <w:rPr>
          <w:rFonts w:hint="eastAsia" w:asciiTheme="minorEastAsia" w:hAnsiTheme="minorEastAsia" w:eastAsiaTheme="minorEastAsia"/>
          <w:b/>
          <w:bCs/>
          <w:color w:val="000000" w:themeColor="text1"/>
          <w:sz w:val="21"/>
          <w:szCs w:val="21"/>
          <w:highlight w:val="none"/>
          <w:lang w:eastAsia="zh-CN"/>
          <w14:textFill>
            <w14:solidFill>
              <w14:schemeClr w14:val="tx1"/>
            </w14:solidFill>
          </w14:textFill>
          <w:woUserID w:val="0"/>
        </w:rPr>
        <w:t>.</w:t>
      </w:r>
      <w:r>
        <w:rPr>
          <w:rFonts w:hint="eastAsia" w:asciiTheme="minorEastAsia" w:hAnsiTheme="minorEastAsia" w:eastAsiaTheme="minorEastAsia"/>
          <w:b/>
          <w:bCs/>
          <w:color w:val="000000" w:themeColor="text1"/>
          <w:sz w:val="21"/>
          <w:szCs w:val="21"/>
          <w:highlight w:val="none"/>
          <w:lang w:eastAsia="zh"/>
          <w14:textFill>
            <w14:solidFill>
              <w14:schemeClr w14:val="tx1"/>
            </w14:solidFill>
          </w14:textFill>
          <w:woUserID w:val="2"/>
        </w:rPr>
        <w:t>0.</w:t>
      </w:r>
      <w:r>
        <w:rPr>
          <w:rFonts w:hint="eastAsia" w:asciiTheme="minorEastAsia" w:hAnsiTheme="minorEastAsia" w:eastAsiaTheme="minorEastAsia"/>
          <w:b/>
          <w:bCs/>
          <w:color w:val="000000" w:themeColor="text1"/>
          <w:sz w:val="21"/>
          <w:szCs w:val="21"/>
          <w:highlight w:val="none"/>
          <w:lang w:eastAsia="zh-CN"/>
          <w14:textFill>
            <w14:solidFill>
              <w14:schemeClr w14:val="tx1"/>
            </w14:solidFill>
          </w14:textFill>
          <w:woUserID w:val="0"/>
        </w:rPr>
        <w:t xml:space="preserve">5 </w:t>
      </w:r>
      <w:r>
        <w:rPr>
          <w:rFonts w:hint="eastAsia" w:asciiTheme="minorEastAsia" w:hAnsiTheme="minorEastAsia" w:eastAsiaTheme="minorEastAsia"/>
          <w:color w:val="000000" w:themeColor="text1"/>
          <w:sz w:val="21"/>
          <w:szCs w:val="21"/>
          <w:highlight w:val="none"/>
          <w:lang w:eastAsia="zh-CN"/>
          <w14:textFill>
            <w14:solidFill>
              <w14:schemeClr w14:val="tx1"/>
            </w14:solidFill>
          </w14:textFill>
          <w:woUserID w:val="0"/>
        </w:rPr>
        <w:t xml:space="preserve"> </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炉顶设备预先固定在炉顶钢架上。</w:t>
      </w:r>
      <w:r>
        <w:rPr>
          <w:rFonts w:hint="eastAsia" w:asciiTheme="minorEastAsia" w:hAnsiTheme="minorEastAsia" w:eastAsiaTheme="minorEastAsia"/>
          <w:color w:val="000000" w:themeColor="text1"/>
          <w:sz w:val="21"/>
          <w:szCs w:val="21"/>
          <w:lang w:eastAsia="zh"/>
          <w14:textFill>
            <w14:solidFill>
              <w14:schemeClr w14:val="tx1"/>
            </w14:solidFill>
          </w14:textFill>
          <w:woUserID w:val="2"/>
        </w:rPr>
        <w:t>加固、改造施工工艺流程</w:t>
      </w:r>
      <w:r>
        <w:rPr>
          <w:rFonts w:hint="eastAsia" w:asciiTheme="minorEastAsia" w:hAnsiTheme="minorEastAsia" w:eastAsiaTheme="minorEastAsia"/>
          <w:color w:val="000000" w:themeColor="text1"/>
          <w:sz w:val="21"/>
          <w:szCs w:val="21"/>
          <w:highlight w:val="none"/>
          <w:lang w:eastAsia="zh-CN"/>
          <w14:textFill>
            <w14:solidFill>
              <w14:schemeClr w14:val="tx1"/>
            </w14:solidFill>
          </w14:textFill>
          <w:woUserID w:val="0"/>
        </w:rPr>
        <w:t>：</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炉顶设备提升-受料罐提升-称量料罐及称量量料罐平台提升-高炉本体拆除-高炉钢结构平台局部拆除-高炉混凝土基础拆除</w:t>
      </w:r>
      <w:r>
        <w:rPr>
          <w:rFonts w:hint="eastAsia"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0"/>
        </w:rPr>
        <w:t>。</w:t>
      </w:r>
    </w:p>
    <w:p w14:paraId="2124DA95">
      <w:pPr>
        <w:keepNext w:val="0"/>
        <w:keepLines w:val="0"/>
        <w:widowControl w:val="0"/>
        <w:suppressLineNumbers w:val="0"/>
        <w:spacing w:line="360" w:lineRule="auto"/>
        <w:jc w:val="both"/>
        <w:rPr>
          <w:rFonts w:hint="eastAsia"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0"/>
        </w:rPr>
      </w:pPr>
      <w:r>
        <w:rPr>
          <w:rFonts w:hint="eastAsia" w:cs="Times New Roman" w:asciiTheme="minorEastAsia" w:hAnsiTheme="minorEastAsia" w:eastAsiaTheme="minorEastAsia"/>
          <w:b/>
          <w:bCs/>
          <w:i w:val="0"/>
          <w:iCs w:val="0"/>
          <w:caps w:val="0"/>
          <w:color w:val="000000" w:themeColor="text1"/>
          <w:spacing w:val="0"/>
          <w:sz w:val="21"/>
          <w:szCs w:val="21"/>
          <w:highlight w:val="none"/>
          <w:u w:val="none"/>
          <w:shd w:val="clear"/>
          <w:lang w:eastAsia="zh" w:bidi="ar"/>
          <w14:textFill>
            <w14:solidFill>
              <w14:schemeClr w14:val="tx1"/>
            </w14:solidFill>
          </w14:textFill>
          <w:woUserID w:val="0"/>
        </w:rPr>
        <w:t>8</w:t>
      </w:r>
      <w:r>
        <w:rPr>
          <w:rFonts w:hint="eastAsia" w:cs="Times New Roman" w:asciiTheme="minorEastAsia" w:hAnsiTheme="minorEastAsia" w:eastAsiaTheme="minorEastAsia"/>
          <w:b/>
          <w:bCs/>
          <w:i w:val="0"/>
          <w:iCs w:val="0"/>
          <w:caps w:val="0"/>
          <w:color w:val="000000" w:themeColor="text1"/>
          <w:spacing w:val="0"/>
          <w:sz w:val="21"/>
          <w:szCs w:val="21"/>
          <w:highlight w:val="none"/>
          <w:u w:val="none"/>
          <w:shd w:val="clear"/>
          <w:lang w:eastAsia="zh-CN" w:bidi="ar"/>
          <w14:textFill>
            <w14:solidFill>
              <w14:schemeClr w14:val="tx1"/>
            </w14:solidFill>
          </w14:textFill>
          <w:woUserID w:val="0"/>
        </w:rPr>
        <w:t>.</w:t>
      </w:r>
      <w:r>
        <w:rPr>
          <w:rFonts w:hint="eastAsia" w:cs="Times New Roman" w:asciiTheme="minorEastAsia" w:hAnsiTheme="minorEastAsia" w:eastAsiaTheme="minorEastAsia"/>
          <w:b/>
          <w:bCs/>
          <w:i w:val="0"/>
          <w:iCs w:val="0"/>
          <w:caps w:val="0"/>
          <w:color w:val="000000" w:themeColor="text1"/>
          <w:spacing w:val="0"/>
          <w:sz w:val="21"/>
          <w:szCs w:val="21"/>
          <w:highlight w:val="none"/>
          <w:u w:val="none"/>
          <w:shd w:val="clear"/>
          <w:lang w:eastAsia="zh" w:bidi="ar"/>
          <w14:textFill>
            <w14:solidFill>
              <w14:schemeClr w14:val="tx1"/>
            </w14:solidFill>
          </w14:textFill>
          <w:woUserID w:val="2"/>
        </w:rPr>
        <w:t xml:space="preserve">0.6  </w:t>
      </w:r>
      <w:r>
        <w:rPr>
          <w:rFonts w:hint="eastAsia"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0"/>
        </w:rPr>
        <w:t>钢结构加固、改造，应</w:t>
      </w:r>
      <w:r>
        <w:rPr>
          <w:rFonts w:hint="eastAsia" w:cs="Times New Roman" w:asciiTheme="minorEastAsia" w:hAnsiTheme="minorEastAsia" w:eastAsiaTheme="minorEastAsia"/>
          <w:b/>
          <w:bCs/>
          <w:color w:val="000000" w:themeColor="text1"/>
          <w:kern w:val="2"/>
          <w:sz w:val="21"/>
          <w:szCs w:val="21"/>
          <w:highlight w:val="none"/>
          <w:lang w:val="en-US" w:eastAsia="zh" w:bidi="ar"/>
          <w14:textFill>
            <w14:solidFill>
              <w14:schemeClr w14:val="tx1"/>
            </w14:solidFill>
          </w14:textFill>
          <w:woUserID w:val="2"/>
        </w:rPr>
        <w:t>进行</w:t>
      </w:r>
      <w:r>
        <w:rPr>
          <w:rFonts w:hint="eastAsia"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0"/>
        </w:rPr>
        <w:t>主要构件的承载力和稳定性、主要节点的强度、结构整体变形、 结构整体稳定性的鉴定；并应进行钢结构倾覆、 滑移、 疲劳、 脆断的验算，确保结构安全，并应满足工程抗震设防的要求。</w:t>
      </w:r>
    </w:p>
    <w:p w14:paraId="68139AA7">
      <w:pPr>
        <w:keepNext w:val="0"/>
        <w:keepLines w:val="0"/>
        <w:widowControl w:val="0"/>
        <w:suppressLineNumbers w:val="0"/>
        <w:spacing w:line="360" w:lineRule="auto"/>
        <w:jc w:val="both"/>
        <w:rPr>
          <w:rFonts w:hint="eastAsia" w:asciiTheme="minorEastAsia" w:hAnsiTheme="minorEastAsia" w:eastAsiaTheme="minorEastAsia"/>
          <w:color w:val="000000" w:themeColor="text1"/>
          <w:szCs w:val="21"/>
          <w:highlight w:val="none"/>
          <w:lang w:eastAsia="zh-CN"/>
          <w14:textFill>
            <w14:solidFill>
              <w14:schemeClr w14:val="tx1"/>
            </w14:solidFill>
          </w14:textFill>
          <w:woUserID w:val="0"/>
        </w:rPr>
      </w:pPr>
      <w:r>
        <w:rPr>
          <w:rFonts w:hint="eastAsia" w:cs="Times New Roman" w:asciiTheme="minorEastAsia" w:hAnsiTheme="minorEastAsia" w:eastAsiaTheme="minorEastAsia"/>
          <w:b/>
          <w:bCs/>
          <w:color w:val="000000" w:themeColor="text1"/>
          <w:kern w:val="2"/>
          <w:sz w:val="21"/>
          <w:szCs w:val="21"/>
          <w:highlight w:val="none"/>
          <w:lang w:val="en-US" w:eastAsia="zh" w:bidi="ar"/>
          <w14:textFill>
            <w14:solidFill>
              <w14:schemeClr w14:val="tx1"/>
            </w14:solidFill>
          </w14:textFill>
          <w:woUserID w:val="2"/>
        </w:rPr>
        <w:t xml:space="preserve">8.0.7  </w:t>
      </w:r>
      <w:r>
        <w:rPr>
          <w:rFonts w:hint="eastAsia"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0"/>
        </w:rPr>
        <w:t>加固或新增钢构件应连接可靠并不低于原结构材料的实际强度等级。原结构存在安全隐患时，应采取有效安全措施后方可进行加固施工。</w:t>
      </w:r>
    </w:p>
    <w:p w14:paraId="123810D4">
      <w:pPr>
        <w:spacing w:line="360" w:lineRule="auto"/>
        <w:ind w:firstLine="0" w:firstLineChars="0"/>
        <w:rPr>
          <w:rFonts w:hint="eastAsia" w:asciiTheme="minorEastAsia" w:hAnsiTheme="minorEastAsia" w:eastAsiaTheme="minorEastAsia"/>
          <w:color w:val="000000" w:themeColor="text1"/>
          <w:sz w:val="21"/>
          <w:szCs w:val="21"/>
          <w14:textFill>
            <w14:solidFill>
              <w14:schemeClr w14:val="tx1"/>
            </w14:solidFill>
          </w14:textFill>
        </w:rPr>
      </w:pPr>
      <w:r>
        <w:rPr>
          <w:rFonts w:hint="eastAsia" w:cs="Times New Roman" w:asciiTheme="minorEastAsia" w:hAnsiTheme="minorEastAsia" w:eastAsiaTheme="minorEastAsia"/>
          <w:b/>
          <w:bCs/>
          <w:color w:val="000000" w:themeColor="text1"/>
          <w:kern w:val="2"/>
          <w:sz w:val="21"/>
          <w:szCs w:val="21"/>
          <w:highlight w:val="none"/>
          <w:lang w:val="en-US" w:eastAsia="zh" w:bidi="ar"/>
          <w14:textFill>
            <w14:solidFill>
              <w14:schemeClr w14:val="tx1"/>
            </w14:solidFill>
          </w14:textFill>
          <w:woUserID w:val="2"/>
        </w:rPr>
        <w:t>8</w:t>
      </w:r>
      <w:r>
        <w:rPr>
          <w:rFonts w:hint="eastAsia" w:cs="Times New Roman" w:asciiTheme="minorEastAsia" w:hAnsiTheme="minorEastAsia" w:eastAsiaTheme="minorEastAsia"/>
          <w:b/>
          <w:bCs/>
          <w:color w:val="000000" w:themeColor="text1"/>
          <w:kern w:val="2"/>
          <w:sz w:val="21"/>
          <w:szCs w:val="21"/>
          <w:highlight w:val="none"/>
          <w:lang w:val="en-US" w:eastAsia="zh-CN" w:bidi="ar"/>
          <w14:textFill>
            <w14:solidFill>
              <w14:schemeClr w14:val="tx1"/>
            </w14:solidFill>
          </w14:textFill>
          <w:woUserID w:val="2"/>
        </w:rPr>
        <w:t>.</w:t>
      </w:r>
      <w:r>
        <w:rPr>
          <w:rFonts w:hint="eastAsia" w:cs="Times New Roman" w:asciiTheme="minorEastAsia" w:hAnsiTheme="minorEastAsia" w:eastAsiaTheme="minorEastAsia"/>
          <w:b/>
          <w:bCs/>
          <w:color w:val="000000" w:themeColor="text1"/>
          <w:kern w:val="2"/>
          <w:sz w:val="21"/>
          <w:szCs w:val="21"/>
          <w:highlight w:val="none"/>
          <w:lang w:val="en-US" w:eastAsia="zh" w:bidi="ar"/>
          <w14:textFill>
            <w14:solidFill>
              <w14:schemeClr w14:val="tx1"/>
            </w14:solidFill>
          </w14:textFill>
          <w:woUserID w:val="2"/>
        </w:rPr>
        <w:t>0.8</w:t>
      </w:r>
      <w:r>
        <w:rPr>
          <w:rFonts w:hint="eastAsia" w:cs="Times New Roman" w:asciiTheme="minorEastAsia" w:hAnsiTheme="minorEastAsia" w:eastAsiaTheme="minorEastAsia"/>
          <w:b/>
          <w:bCs/>
          <w:color w:val="000000" w:themeColor="text1"/>
          <w:kern w:val="2"/>
          <w:sz w:val="21"/>
          <w:szCs w:val="21"/>
          <w:highlight w:val="none"/>
          <w:lang w:val="en-US" w:eastAsia="zh-CN" w:bidi="ar"/>
          <w14:textFill>
            <w14:solidFill>
              <w14:schemeClr w14:val="tx1"/>
            </w14:solidFill>
          </w14:textFill>
          <w:woUserID w:val="2"/>
        </w:rPr>
        <w:t xml:space="preserve"> </w:t>
      </w:r>
      <w:r>
        <w:rPr>
          <w:rFonts w:hint="eastAsia" w:cs="Times New Roman" w:asciiTheme="minorEastAsia" w:hAnsiTheme="minorEastAsia" w:eastAsiaTheme="minorEastAsia"/>
          <w:b/>
          <w:bCs/>
          <w:color w:val="000000" w:themeColor="text1"/>
          <w:kern w:val="2"/>
          <w:sz w:val="21"/>
          <w:szCs w:val="21"/>
          <w:highlight w:val="none"/>
          <w:lang w:val="en-US" w:eastAsia="zh" w:bidi="ar"/>
          <w14:textFill>
            <w14:solidFill>
              <w14:schemeClr w14:val="tx1"/>
            </w14:solidFill>
          </w14:textFill>
          <w:woUserID w:val="2"/>
        </w:rPr>
        <w:t xml:space="preserve"> </w:t>
      </w:r>
      <w:r>
        <w:rPr>
          <w:rFonts w:hint="eastAsia"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2"/>
        </w:rPr>
        <w:t>主体结构钢结构框架加固、改造施工及验收</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2"/>
        </w:rPr>
        <w:t>应符合</w:t>
      </w:r>
      <w:r>
        <w:rPr>
          <w:rFonts w:hint="eastAsia" w:cs="Times New Roman" w:asciiTheme="minorEastAsia" w:hAnsiTheme="minorEastAsia" w:eastAsiaTheme="minorEastAsia"/>
          <w:i w:val="0"/>
          <w:iCs w:val="0"/>
          <w:caps w:val="0"/>
          <w:color w:val="000000" w:themeColor="text1"/>
          <w:spacing w:val="0"/>
          <w:sz w:val="21"/>
          <w:szCs w:val="21"/>
          <w:shd w:val="clear" w:fill="auto"/>
          <w:lang w:bidi="ar"/>
          <w14:textFill>
            <w14:solidFill>
              <w14:schemeClr w14:val="tx1"/>
            </w14:solidFill>
          </w14:textFill>
          <w:woUserID w:val="2"/>
        </w:rPr>
        <w:t>《钢结构通用规范》GB55006</w:t>
      </w:r>
      <w:r>
        <w:rPr>
          <w:rFonts w:hint="eastAsia" w:cs="Times New Roman" w:asciiTheme="minorEastAsia" w:hAnsiTheme="minorEastAsia" w:eastAsiaTheme="minorEastAsia"/>
          <w:i w:val="0"/>
          <w:iCs w:val="0"/>
          <w:caps w:val="0"/>
          <w:color w:val="000000" w:themeColor="text1"/>
          <w:spacing w:val="0"/>
          <w:sz w:val="21"/>
          <w:szCs w:val="21"/>
          <w:shd w:val="clear" w:fill="auto"/>
          <w:lang w:eastAsia="zh-CN" w:bidi="ar"/>
          <w14:textFill>
            <w14:solidFill>
              <w14:schemeClr w14:val="tx1"/>
            </w14:solidFill>
          </w14:textFill>
          <w:woUserID w:val="2"/>
        </w:rPr>
        <w:t>、《钢结构工程施工质量验收标准》GB50205</w:t>
      </w:r>
      <w:r>
        <w:rPr>
          <w:rFonts w:hint="eastAsia" w:cs="Times New Roman" w:asciiTheme="minorEastAsia" w:hAnsiTheme="minorEastAsia" w:eastAsiaTheme="minorEastAsia"/>
          <w:i w:val="0"/>
          <w:iCs w:val="0"/>
          <w:caps w:val="0"/>
          <w:color w:val="000000" w:themeColor="text1"/>
          <w:spacing w:val="0"/>
          <w:sz w:val="21"/>
          <w:szCs w:val="21"/>
          <w:u w:val="none"/>
          <w:shd w:val="clear"/>
          <w:lang w:eastAsia="zh-CN" w:bidi="ar"/>
          <w14:textFill>
            <w14:solidFill>
              <w14:schemeClr w14:val="tx1"/>
            </w14:solidFill>
          </w14:textFill>
          <w:woUserID w:val="2"/>
        </w:rPr>
        <w:t>要求</w:t>
      </w:r>
      <w:r>
        <w:rPr>
          <w:rFonts w:hint="eastAsia" w:cs="Times New Roman" w:asciiTheme="minorEastAsia" w:hAnsiTheme="minorEastAsia" w:eastAsiaTheme="minorEastAsia"/>
          <w:i w:val="0"/>
          <w:iCs w:val="0"/>
          <w:caps w:val="0"/>
          <w:color w:val="000000" w:themeColor="text1"/>
          <w:spacing w:val="0"/>
          <w:sz w:val="21"/>
          <w:szCs w:val="21"/>
          <w:u w:val="none"/>
          <w:shd w:val="clear"/>
          <w:lang w:eastAsia="zh" w:bidi="ar"/>
          <w14:textFill>
            <w14:solidFill>
              <w14:schemeClr w14:val="tx1"/>
            </w14:solidFill>
          </w14:textFill>
          <w:woUserID w:val="2"/>
        </w:rPr>
        <w:t>。</w:t>
      </w:r>
    </w:p>
    <w:p w14:paraId="2361F2E2">
      <w:pPr>
        <w:spacing w:line="360" w:lineRule="auto"/>
        <w:ind w:firstLine="0" w:firstLineChars="0"/>
        <w:rPr>
          <w:rFonts w:hint="eastAsia" w:asciiTheme="minorEastAsia" w:hAnsiTheme="minorEastAsia" w:eastAsiaTheme="minorEastAsia"/>
          <w:b/>
          <w:bCs/>
          <w:color w:val="000000" w:themeColor="text1"/>
          <w:sz w:val="21"/>
          <w:szCs w:val="21"/>
          <w:highlight w:val="none"/>
          <w:lang w:eastAsia="zh" w:bidi="ar"/>
          <w14:textFill>
            <w14:solidFill>
              <w14:schemeClr w14:val="tx1"/>
            </w14:solidFill>
          </w14:textFill>
          <w:woUserID w:val="2"/>
        </w:rPr>
      </w:pPr>
    </w:p>
    <w:p w14:paraId="488971B9">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41E4CA28">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1FF1B35F">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6920F8E6">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4536D760">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0FA2DB78">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16E71FBA">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0BF8C67C">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74FBD31C">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3CF87F30">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7428D2EC">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7FBD593E">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3EB38FC8">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7C6800BA">
      <w:pPr>
        <w:spacing w:line="360" w:lineRule="auto"/>
        <w:ind w:firstLine="420" w:firstLineChars="200"/>
        <w:rPr>
          <w:rFonts w:hint="eastAsia" w:asciiTheme="minorEastAsia" w:hAnsiTheme="minorEastAsia" w:eastAsiaTheme="minorEastAsia"/>
          <w:color w:val="000000" w:themeColor="text1"/>
          <w:sz w:val="21"/>
          <w:szCs w:val="21"/>
          <w14:textFill>
            <w14:solidFill>
              <w14:schemeClr w14:val="tx1"/>
            </w14:solidFill>
          </w14:textFill>
        </w:rPr>
      </w:pPr>
    </w:p>
    <w:p w14:paraId="7F426183">
      <w:pPr>
        <w:pStyle w:val="2"/>
        <w:keepNext w:val="0"/>
        <w:keepLines w:val="0"/>
        <w:jc w:val="center"/>
        <w:rPr>
          <w:rFonts w:asciiTheme="minorEastAsia" w:hAnsiTheme="minorEastAsia" w:eastAsiaTheme="minorEastAsia"/>
          <w:b/>
          <w:bCs/>
          <w:color w:val="000000" w:themeColor="text1"/>
          <w:sz w:val="28"/>
          <w:szCs w:val="28"/>
          <w14:textFill>
            <w14:solidFill>
              <w14:schemeClr w14:val="tx1"/>
            </w14:solidFill>
          </w14:textFill>
        </w:rPr>
      </w:pPr>
      <w:bookmarkStart w:id="594" w:name="_Toc23412"/>
      <w:bookmarkStart w:id="595" w:name="_Toc1281038200"/>
      <w:bookmarkStart w:id="596" w:name="_Toc75260667"/>
      <w:bookmarkStart w:id="597" w:name="_Toc4924"/>
      <w:bookmarkStart w:id="598" w:name="_Toc2216"/>
      <w:bookmarkStart w:id="599" w:name="_Toc22057"/>
      <w:bookmarkStart w:id="600" w:name="_Toc529137173"/>
      <w:bookmarkStart w:id="601" w:name="_Toc11461"/>
      <w:bookmarkStart w:id="602" w:name="_Toc1471"/>
      <w:bookmarkStart w:id="603" w:name="_Toc21969"/>
      <w:bookmarkStart w:id="604" w:name="_Toc1445290598"/>
      <w:bookmarkStart w:id="605" w:name="_Toc460954795"/>
      <w:bookmarkStart w:id="606" w:name="_Toc1240"/>
      <w:bookmarkStart w:id="607" w:name="_Toc13566"/>
      <w:bookmarkStart w:id="608" w:name="_Toc332466527"/>
      <w:bookmarkStart w:id="609" w:name="_Toc30738"/>
      <w:bookmarkStart w:id="610" w:name="_Toc1774554424"/>
      <w:bookmarkStart w:id="611" w:name="_Toc523004449"/>
      <w:bookmarkStart w:id="612" w:name="_Toc20971"/>
      <w:bookmarkStart w:id="613" w:name="_Toc1692827151"/>
      <w:bookmarkStart w:id="614" w:name="_Toc24040"/>
      <w:bookmarkStart w:id="615" w:name="_Toc30179"/>
      <w:bookmarkStart w:id="616" w:name="_Toc14172"/>
      <w:bookmarkStart w:id="617" w:name="_Toc200364451"/>
      <w:bookmarkStart w:id="618" w:name="_Toc673026260"/>
      <w:bookmarkStart w:id="619" w:name="_Toc561709586"/>
      <w:bookmarkStart w:id="620" w:name="_Toc24609"/>
      <w:bookmarkStart w:id="621" w:name="_Toc14275"/>
      <w:bookmarkStart w:id="622" w:name="_Toc13009"/>
      <w:bookmarkStart w:id="623" w:name="_Toc308924640"/>
      <w:bookmarkStart w:id="624" w:name="_Toc24015"/>
      <w:bookmarkStart w:id="625" w:name="_Toc1948978513"/>
      <w:r>
        <w:rPr>
          <w:rFonts w:hint="eastAsia" w:asciiTheme="minorEastAsia" w:hAnsiTheme="minorEastAsia" w:eastAsiaTheme="minorEastAsia"/>
          <w:b/>
          <w:bCs/>
          <w:color w:val="000000" w:themeColor="text1"/>
          <w:sz w:val="28"/>
          <w:szCs w:val="28"/>
          <w:lang w:eastAsia="zh"/>
          <w14:textFill>
            <w14:solidFill>
              <w14:schemeClr w14:val="tx1"/>
            </w14:solidFill>
          </w14:textFill>
          <w:woUserID w:val="2"/>
        </w:rPr>
        <w:t>9</w:t>
      </w:r>
      <w:r>
        <w:rPr>
          <w:rFonts w:hint="eastAsia" w:asciiTheme="minorEastAsia" w:hAnsiTheme="minorEastAsia" w:eastAsiaTheme="minorEastAsia"/>
          <w:b/>
          <w:bCs/>
          <w:color w:val="000000" w:themeColor="text1"/>
          <w:sz w:val="28"/>
          <w:szCs w:val="28"/>
          <w:lang w:val="en-US" w:eastAsia="zh-CN"/>
          <w14:textFill>
            <w14:solidFill>
              <w14:schemeClr w14:val="tx1"/>
            </w14:solidFill>
          </w14:textFill>
        </w:rPr>
        <w:t xml:space="preserve">  炉体就位施工</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5B5B13E7">
      <w:pPr>
        <w:pStyle w:val="3"/>
        <w:keepNext w:val="0"/>
        <w:keepLines w:val="0"/>
        <w:ind w:firstLine="0" w:firstLineChars="0"/>
        <w:jc w:val="center"/>
        <w:rPr>
          <w:rFonts w:hint="eastAsia" w:asciiTheme="minorEastAsia" w:hAnsiTheme="minorEastAsia" w:eastAsiaTheme="minorEastAsia"/>
          <w:color w:val="000000" w:themeColor="text1"/>
          <w:sz w:val="28"/>
          <w:szCs w:val="28"/>
          <w:lang w:val="en-US" w:eastAsia="zh-CN"/>
          <w14:textFill>
            <w14:solidFill>
              <w14:schemeClr w14:val="tx1"/>
            </w14:solidFill>
          </w14:textFill>
        </w:rPr>
      </w:pPr>
      <w:bookmarkStart w:id="626" w:name="_Toc15835"/>
      <w:bookmarkStart w:id="627" w:name="_Toc360609992"/>
      <w:bookmarkStart w:id="628" w:name="_Toc32039"/>
      <w:bookmarkStart w:id="629" w:name="_Toc26389"/>
      <w:bookmarkStart w:id="630" w:name="_Toc20155"/>
      <w:bookmarkStart w:id="631" w:name="_Toc18327"/>
      <w:bookmarkStart w:id="632" w:name="_Toc1009969520"/>
      <w:bookmarkStart w:id="633" w:name="_Toc30217"/>
      <w:bookmarkStart w:id="634" w:name="_Toc616453021"/>
      <w:bookmarkStart w:id="635" w:name="_Toc2026219366"/>
      <w:bookmarkStart w:id="636" w:name="_Toc1289023930"/>
      <w:bookmarkStart w:id="637" w:name="_Toc6230"/>
      <w:bookmarkStart w:id="638" w:name="_Toc28241"/>
      <w:bookmarkStart w:id="639" w:name="_Toc229709963"/>
      <w:bookmarkStart w:id="640" w:name="_Toc336067924"/>
      <w:bookmarkStart w:id="641" w:name="_Toc1108"/>
      <w:bookmarkStart w:id="642" w:name="_Toc1205563259"/>
      <w:bookmarkStart w:id="643" w:name="_Toc31553"/>
      <w:bookmarkStart w:id="644" w:name="_Toc807744685"/>
      <w:bookmarkStart w:id="645" w:name="_Toc851768154"/>
      <w:bookmarkStart w:id="646" w:name="_Toc2097736618"/>
      <w:bookmarkStart w:id="647" w:name="_Toc305153317"/>
      <w:bookmarkStart w:id="648" w:name="_Toc22934"/>
      <w:bookmarkStart w:id="649" w:name="_Toc26561"/>
      <w:bookmarkStart w:id="650" w:name="_Toc8395"/>
      <w:bookmarkStart w:id="651" w:name="_Toc1662341012"/>
      <w:bookmarkStart w:id="652" w:name="_Toc3622"/>
      <w:bookmarkStart w:id="653" w:name="_Toc1168490191"/>
      <w:bookmarkStart w:id="654" w:name="_Toc1594"/>
      <w:r>
        <w:rPr>
          <w:rFonts w:hint="eastAsia" w:asciiTheme="minorEastAsia" w:hAnsiTheme="minorEastAsia" w:eastAsiaTheme="minorEastAsia"/>
          <w:color w:val="000000" w:themeColor="text1"/>
          <w:sz w:val="28"/>
          <w:szCs w:val="28"/>
          <w:lang w:val="en-US" w:eastAsia="zh"/>
          <w14:textFill>
            <w14:solidFill>
              <w14:schemeClr w14:val="tx1"/>
            </w14:solidFill>
          </w14:textFill>
          <w:woUserID w:val="2"/>
        </w:rPr>
        <w:t>9</w:t>
      </w:r>
      <w:r>
        <w:rPr>
          <w:rFonts w:hint="eastAsia" w:asciiTheme="minorEastAsia" w:hAnsiTheme="minorEastAsia" w:eastAsiaTheme="minorEastAsia"/>
          <w:b/>
          <w:bCs/>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炉体就位施工前检查</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553DF14B">
      <w:pPr>
        <w:spacing w:line="360" w:lineRule="auto"/>
        <w:ind w:firstLine="0" w:firstLineChars="0"/>
        <w:rPr>
          <w:rFonts w:hint="eastAsia" w:eastAsia="宋体" w:asciiTheme="minorEastAsia" w:hAnsiTheme="minorEastAsia"/>
          <w:color w:val="000000" w:themeColor="text1"/>
          <w:sz w:val="21"/>
          <w:szCs w:val="21"/>
          <w:lang w:val="en-US" w:eastAsia="zh-CN"/>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2"/>
        </w:rPr>
        <w:t>9</w:t>
      </w:r>
      <w:r>
        <w:rPr>
          <w:rFonts w:hint="default" w:asciiTheme="minorEastAsia" w:hAnsiTheme="minorEastAsia" w:eastAsiaTheme="minorEastAsia"/>
          <w:b/>
          <w:bCs/>
          <w:color w:val="000000" w:themeColor="text1"/>
          <w:sz w:val="21"/>
          <w:szCs w:val="21"/>
          <w:lang w:val="en-US" w:eastAsia="zh"/>
          <w14:textFill>
            <w14:solidFill>
              <w14:schemeClr w14:val="tx1"/>
            </w14:solidFill>
          </w14:textFill>
          <w:woUserID w:val="2"/>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2"/>
        </w:rPr>
        <w:t>1</w:t>
      </w:r>
      <w:r>
        <w:rPr>
          <w:rFonts w:hint="default" w:asciiTheme="minorEastAsia" w:hAnsiTheme="minorEastAsia" w:eastAsiaTheme="minorEastAsia"/>
          <w:b/>
          <w:bCs/>
          <w:color w:val="000000" w:themeColor="text1"/>
          <w:sz w:val="21"/>
          <w:szCs w:val="21"/>
          <w:lang w:val="en-US" w:eastAsia="zh"/>
          <w14:textFill>
            <w14:solidFill>
              <w14:schemeClr w14:val="tx1"/>
            </w14:solidFill>
          </w14:textFill>
          <w:woUserID w:val="2"/>
        </w:rPr>
        <w:t>.1</w:t>
      </w:r>
      <w:r>
        <w:rPr>
          <w:rFonts w:hint="default" w:asciiTheme="minorEastAsia" w:hAnsiTheme="minorEastAsia" w:eastAsiaTheme="minorEastAsia"/>
          <w:b/>
          <w:bCs/>
          <w:color w:val="000000" w:themeColor="text1"/>
          <w:sz w:val="21"/>
          <w:szCs w:val="21"/>
          <w:lang w:val="en-US" w:eastAsia="zh-CN"/>
          <w14:textFill>
            <w14:solidFill>
              <w14:schemeClr w14:val="tx1"/>
            </w14:solidFill>
          </w14:textFill>
        </w:rPr>
        <w:t xml:space="preserve"> </w:t>
      </w:r>
      <w:r>
        <w:rPr>
          <w:rFonts w:hint="default" w:asciiTheme="minorEastAsia" w:hAnsiTheme="minorEastAsia" w:eastAsiaTheme="minorEastAsia"/>
          <w:b/>
          <w:bCs/>
          <w:color w:val="000000" w:themeColor="text1"/>
          <w:sz w:val="21"/>
          <w:szCs w:val="21"/>
          <w:lang w:val="en-US" w:eastAsia="zh"/>
          <w14:textFill>
            <w14:solidFill>
              <w14:schemeClr w14:val="tx1"/>
            </w14:solidFill>
          </w14:textFill>
          <w:woUserID w:val="0"/>
        </w:rPr>
        <w:t xml:space="preserve"> </w:t>
      </w:r>
      <w:r>
        <w:rPr>
          <w:rFonts w:hint="eastAsia" w:asciiTheme="minorEastAsia" w:hAnsiTheme="minorEastAsia" w:eastAsiaTheme="minorEastAsia"/>
          <w:b w:val="0"/>
          <w:bCs w:val="0"/>
          <w:color w:val="000000" w:themeColor="text1"/>
          <w:sz w:val="21"/>
          <w:szCs w:val="21"/>
          <w:lang w:val="en-US" w:eastAsia="zh-CN" w:bidi="ar"/>
          <w14:textFill>
            <w14:solidFill>
              <w14:schemeClr w14:val="tx1"/>
            </w14:solidFill>
          </w14:textFill>
          <w:woUserID w:val="0"/>
        </w:rPr>
        <w:t>在保证安全、质量、成本的前提下，</w:t>
      </w:r>
      <w:r>
        <w:rPr>
          <w:rFonts w:hint="eastAsia" w:asciiTheme="minorEastAsia" w:hAnsiTheme="minorEastAsia" w:eastAsiaTheme="minorEastAsia"/>
          <w:color w:val="000000" w:themeColor="text1"/>
          <w:sz w:val="21"/>
          <w:szCs w:val="21"/>
          <w:lang w:val="en-US" w:eastAsia="zh-CN" w:bidi="ar"/>
          <w14:textFill>
            <w14:solidFill>
              <w14:schemeClr w14:val="tx1"/>
            </w14:solidFill>
          </w14:textFill>
          <w:woUserID w:val="0"/>
        </w:rPr>
        <w:t>炉体就位宜采用分段施工</w:t>
      </w:r>
      <w:r>
        <w:rPr>
          <w:rFonts w:hint="eastAsia" w:asciiTheme="minorEastAsia" w:hAnsiTheme="minorEastAsia" w:eastAsiaTheme="minorEastAsia"/>
          <w:color w:val="000000" w:themeColor="text1"/>
          <w:sz w:val="21"/>
          <w:szCs w:val="21"/>
          <w:lang w:val="en-US" w:eastAsia="zh" w:bidi="ar"/>
          <w14:textFill>
            <w14:solidFill>
              <w14:schemeClr w14:val="tx1"/>
            </w14:solidFill>
          </w14:textFill>
          <w:woUserID w:val="1"/>
        </w:rPr>
        <w:t>，分段部位宜选择在炉壳位置附近平台最大梁下，</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上部炉壳在下部炉壳推移前先行提升</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w:t>
      </w:r>
      <w:r>
        <w:rPr>
          <w:rFonts w:hint="eastAsia"/>
          <w:sz w:val="22"/>
          <w:szCs w:val="28"/>
          <w:lang w:val="en-US" w:eastAsia="zh-CN"/>
        </w:rPr>
        <w:t>图</w:t>
      </w:r>
      <w:r>
        <w:rPr>
          <w:rFonts w:hint="eastAsia"/>
          <w:sz w:val="22"/>
          <w:szCs w:val="28"/>
          <w:lang w:val="en-US" w:eastAsia="zh"/>
          <w:woUserID w:val="2"/>
        </w:rPr>
        <w:t>9</w:t>
      </w:r>
      <w:r>
        <w:rPr>
          <w:rFonts w:hint="eastAsia"/>
          <w:sz w:val="22"/>
          <w:szCs w:val="28"/>
          <w:lang w:val="en-US" w:eastAsia="zh-CN"/>
        </w:rPr>
        <w:t>.1.</w:t>
      </w:r>
      <w:r>
        <w:rPr>
          <w:rFonts w:hint="eastAsia"/>
          <w:sz w:val="22"/>
          <w:szCs w:val="28"/>
          <w:lang w:val="en-US" w:eastAsia="zh"/>
          <w:woUserID w:val="1"/>
        </w:rPr>
        <w:t>1</w:t>
      </w:r>
      <w:r>
        <w:rPr>
          <w:rFonts w:hint="eastAsia"/>
          <w:sz w:val="22"/>
          <w:szCs w:val="28"/>
          <w:lang w:val="en-US" w:eastAsia="zh-CN"/>
          <w:woUserID w:val="1"/>
        </w:rPr>
        <w:t>）</w:t>
      </w:r>
    </w:p>
    <w:p w14:paraId="2425BC1B">
      <w:pPr>
        <w:spacing w:line="360" w:lineRule="auto"/>
        <w:ind w:firstLine="0" w:firstLineChars="0"/>
        <w:rPr>
          <w:rFonts w:hint="eastAsia" w:asciiTheme="minorEastAsia" w:hAnsiTheme="minorEastAsia" w:eastAsiaTheme="minorEastAsia"/>
          <w:color w:val="000000" w:themeColor="text1"/>
          <w:sz w:val="21"/>
          <w:szCs w:val="21"/>
          <w:lang w:eastAsia="zh" w:bidi="ar"/>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9</w:t>
      </w:r>
      <w:r>
        <w:rPr>
          <w:rFonts w:hint="default" w:asciiTheme="minorEastAsia" w:hAnsiTheme="minorEastAsia" w:eastAsiaTheme="minorEastAsia"/>
          <w:b/>
          <w:bCs/>
          <w:color w:val="000000" w:themeColor="text1"/>
          <w:sz w:val="21"/>
          <w:szCs w:val="21"/>
          <w:lang w:eastAsia="zh"/>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1</w:t>
      </w:r>
      <w:r>
        <w:rPr>
          <w:rFonts w:hint="default" w:asciiTheme="minorEastAsia" w:hAnsiTheme="minorEastAsia" w:eastAsiaTheme="minorEastAsia"/>
          <w:b/>
          <w:bCs/>
          <w:color w:val="000000" w:themeColor="text1"/>
          <w:sz w:val="21"/>
          <w:szCs w:val="21"/>
          <w:lang w:eastAsia="zh"/>
          <w14:textFill>
            <w14:solidFill>
              <w14:schemeClr w14:val="tx1"/>
            </w14:solidFill>
          </w14:textFill>
          <w:woUserID w:val="1"/>
        </w:rPr>
        <w:t xml:space="preserve">.2 </w:t>
      </w:r>
      <w:r>
        <w:rPr>
          <w:rFonts w:hint="default"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炉顶壳正</w:t>
      </w:r>
      <w:r>
        <w:rPr>
          <w:rFonts w:hint="eastAsia" w:asciiTheme="minorEastAsia" w:hAnsiTheme="minorEastAsia" w:eastAsiaTheme="minorEastAsia"/>
          <w:color w:val="000000" w:themeColor="text1"/>
          <w:sz w:val="21"/>
          <w:szCs w:val="21"/>
          <w:lang w:val="en-US" w:eastAsia="zh" w:bidi="ar"/>
          <w14:textFill>
            <w14:solidFill>
              <w14:schemeClr w14:val="tx1"/>
            </w14:solidFill>
          </w14:textFill>
          <w:woUserID w:val="1"/>
        </w:rPr>
        <w:t>式提升前对液压系统应进行</w:t>
      </w:r>
      <w:r>
        <w:rPr>
          <w:rFonts w:hint="eastAsia" w:asciiTheme="minorEastAsia" w:hAnsiTheme="minorEastAsia" w:eastAsiaTheme="minorEastAsia"/>
          <w:color w:val="000000" w:themeColor="text1"/>
          <w:sz w:val="21"/>
          <w:szCs w:val="21"/>
          <w:lang w:eastAsia="zh" w:bidi="ar"/>
          <w14:textFill>
            <w14:solidFill>
              <w14:schemeClr w14:val="tx1"/>
            </w14:solidFill>
          </w14:textFill>
          <w:woUserID w:val="1"/>
        </w:rPr>
        <w:t>试提升。</w:t>
      </w:r>
    </w:p>
    <w:p w14:paraId="67006E5C">
      <w:pPr>
        <w:spacing w:line="360" w:lineRule="auto"/>
        <w:ind w:firstLine="0" w:firstLineChars="0"/>
        <w:jc w:val="both"/>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9</w:t>
      </w:r>
      <w:r>
        <w:rPr>
          <w:rFonts w:hint="eastAsia" w:asciiTheme="minorEastAsia" w:hAnsiTheme="minorEastAsia" w:eastAsiaTheme="minorEastAsia"/>
          <w:b/>
          <w:bCs/>
          <w:color w:val="000000" w:themeColor="text1"/>
          <w:sz w:val="21"/>
          <w:szCs w:val="21"/>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1</w:t>
      </w:r>
      <w:r>
        <w:rPr>
          <w:rFonts w:hint="eastAsia" w:asciiTheme="minorEastAsia" w:hAnsiTheme="minorEastAsia" w:eastAsiaTheme="minorEastAsia"/>
          <w:b/>
          <w:bCs/>
          <w:color w:val="000000" w:themeColor="text1"/>
          <w:sz w:val="21"/>
          <w:szCs w:val="21"/>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3</w:t>
      </w:r>
      <w:r>
        <w:rPr>
          <w:rFonts w:hint="eastAsia" w:asciiTheme="minorEastAsia" w:hAnsiTheme="minorEastAsia" w:eastAsiaTheme="minorEastAsia"/>
          <w:color w:val="000000" w:themeColor="text1"/>
          <w:sz w:val="21"/>
          <w:szCs w:val="21"/>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w:t>
      </w:r>
      <w:r>
        <w:rPr>
          <w:rFonts w:hint="eastAsia" w:asciiTheme="minorEastAsia" w:hAnsiTheme="minorEastAsia" w:eastAsiaTheme="minorEastAsia"/>
          <w:color w:val="000000" w:themeColor="text1"/>
          <w:sz w:val="21"/>
          <w:szCs w:val="21"/>
          <w14:textFill>
            <w14:solidFill>
              <w14:schemeClr w14:val="tx1"/>
            </w14:solidFill>
          </w14:textFill>
        </w:rPr>
        <w:t>试提升过程中检查提升钢丝绳的垂直度及完整</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性，</w:t>
      </w:r>
      <w:r>
        <w:rPr>
          <w:rFonts w:hint="eastAsia" w:asciiTheme="minorEastAsia" w:hAnsiTheme="minorEastAsia" w:eastAsiaTheme="minorEastAsia"/>
          <w:color w:val="000000" w:themeColor="text1"/>
          <w:sz w:val="21"/>
          <w:szCs w:val="21"/>
          <w14:textFill>
            <w14:solidFill>
              <w14:schemeClr w14:val="tx1"/>
            </w14:solidFill>
          </w14:textFill>
        </w:rPr>
        <w:t>油路应正确，数据传输稳定，系统工作稳定。</w:t>
      </w:r>
    </w:p>
    <w:p w14:paraId="3B095972">
      <w:pPr>
        <w:spacing w:line="360" w:lineRule="auto"/>
        <w:ind w:firstLine="0" w:firstLineChars="0"/>
        <w:jc w:val="both"/>
        <w:rPr>
          <w:rFonts w:hint="eastAsia"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9</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1</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4</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2"/>
        </w:rPr>
        <w:t xml:space="preserve"> </w:t>
      </w:r>
      <w:r>
        <w:rPr>
          <w:rFonts w:hint="eastAsia" w:asciiTheme="minorEastAsia" w:hAnsiTheme="minorEastAsia" w:eastAsiaTheme="minorEastAsia"/>
          <w:b w:val="0"/>
          <w:bCs w:val="0"/>
          <w:color w:val="000000" w:themeColor="text1"/>
          <w:sz w:val="21"/>
          <w:szCs w:val="21"/>
          <w:lang w:val="en-US" w:eastAsia="zh"/>
          <w14:textFill>
            <w14:solidFill>
              <w14:schemeClr w14:val="tx1"/>
            </w14:solidFill>
          </w14:textFill>
          <w:woUserID w:val="2"/>
        </w:rPr>
        <w:t xml:space="preserve"> 对</w:t>
      </w:r>
      <w:r>
        <w:rPr>
          <w:rFonts w:hint="eastAsia" w:asciiTheme="minorEastAsia" w:hAnsiTheme="minorEastAsia" w:eastAsiaTheme="minorEastAsia"/>
          <w:color w:val="000000" w:themeColor="text1"/>
          <w:sz w:val="21"/>
          <w:szCs w:val="21"/>
          <w14:textFill>
            <w14:solidFill>
              <w14:schemeClr w14:val="tx1"/>
            </w14:solidFill>
          </w14:textFill>
        </w:rPr>
        <w:t>炉底推移装置</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水平导向轮</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的是否可正常工作、</w:t>
      </w:r>
      <w:r>
        <w:rPr>
          <w:rFonts w:hint="eastAsia" w:asciiTheme="minorEastAsia" w:hAnsiTheme="minorEastAsia" w:eastAsiaTheme="minorEastAsia"/>
          <w:color w:val="000000" w:themeColor="text1"/>
          <w:sz w:val="21"/>
          <w:szCs w:val="21"/>
          <w14:textFill>
            <w14:solidFill>
              <w14:schemeClr w14:val="tx1"/>
            </w14:solidFill>
          </w14:textFill>
        </w:rPr>
        <w:t>止推梁</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固定情况进行检查。</w:t>
      </w:r>
    </w:p>
    <w:p w14:paraId="3F2216E3">
      <w:pPr>
        <w:jc w:val="both"/>
        <w:rPr>
          <w:szCs w:val="28"/>
        </w:rPr>
      </w:pPr>
      <w:r>
        <w:rPr>
          <w:szCs w:val="28"/>
        </w:rPr>
        <w:object>
          <v:shape id="_x0000_i1025" o:spt="75" type="#_x0000_t75" style="height:200.55pt;width:428.3pt;" o:ole="t" filled="f" o:preferrelative="t" stroked="f" coordsize="21600,21600">
            <v:path/>
            <v:fill on="f" focussize="0,0"/>
            <v:stroke on="f"/>
            <v:imagedata r:id="rId9" cropleft="7663f" croptop="5134f" cropright="8606f" cropbottom="13217f" o:title=""/>
            <o:lock v:ext="edit" aspectratio="t"/>
            <w10:wrap type="none"/>
            <w10:anchorlock/>
          </v:shape>
          <o:OLEObject Type="Embed" ProgID="AutoCAD.Drawing.17" ShapeID="_x0000_i1025" DrawAspect="Content" ObjectID="_1468075725" r:id="rId8">
            <o:LockedField>false</o:LockedField>
          </o:OLEObject>
        </w:object>
      </w:r>
    </w:p>
    <w:p w14:paraId="01D90C7F">
      <w:pPr>
        <w:jc w:val="center"/>
        <w:rPr>
          <w:sz w:val="20"/>
          <w:szCs w:val="20"/>
        </w:rPr>
      </w:pPr>
      <w:r>
        <w:rPr>
          <w:rFonts w:hint="eastAsia"/>
          <w:sz w:val="22"/>
          <w:szCs w:val="28"/>
          <w:lang w:val="en-US" w:eastAsia="zh-CN"/>
        </w:rPr>
        <w:t>图</w:t>
      </w:r>
      <w:r>
        <w:rPr>
          <w:rFonts w:hint="eastAsia"/>
          <w:sz w:val="22"/>
          <w:szCs w:val="28"/>
          <w:lang w:val="en-US" w:eastAsia="zh"/>
          <w:woUserID w:val="2"/>
        </w:rPr>
        <w:t>9</w:t>
      </w:r>
      <w:r>
        <w:rPr>
          <w:rFonts w:hint="eastAsia"/>
          <w:sz w:val="22"/>
          <w:szCs w:val="28"/>
          <w:lang w:val="en-US" w:eastAsia="zh-CN"/>
        </w:rPr>
        <w:t>.1.</w:t>
      </w:r>
      <w:r>
        <w:rPr>
          <w:rFonts w:hint="eastAsia"/>
          <w:sz w:val="22"/>
          <w:szCs w:val="28"/>
          <w:lang w:val="en-US" w:eastAsia="zh"/>
          <w:woUserID w:val="1"/>
        </w:rPr>
        <w:t>1</w:t>
      </w:r>
      <w:r>
        <w:rPr>
          <w:rFonts w:hint="eastAsia"/>
          <w:sz w:val="22"/>
          <w:szCs w:val="28"/>
          <w:lang w:val="en-US" w:eastAsia="zh-CN"/>
        </w:rPr>
        <w:t xml:space="preserve">   </w:t>
      </w:r>
      <w:r>
        <w:rPr>
          <w:rFonts w:hint="eastAsia"/>
          <w:sz w:val="20"/>
          <w:szCs w:val="20"/>
        </w:rPr>
        <w:t>炉</w:t>
      </w:r>
      <w:r>
        <w:rPr>
          <w:rFonts w:hint="eastAsia"/>
          <w:sz w:val="20"/>
          <w:szCs w:val="20"/>
          <w:lang w:val="en-US" w:eastAsia="zh-CN"/>
        </w:rPr>
        <w:t>体安装</w:t>
      </w:r>
      <w:r>
        <w:rPr>
          <w:rFonts w:hint="eastAsia"/>
          <w:sz w:val="20"/>
          <w:szCs w:val="20"/>
        </w:rPr>
        <w:t>平面示意图</w:t>
      </w:r>
    </w:p>
    <w:p w14:paraId="42AB2FE3">
      <w:pPr>
        <w:numPr>
          <w:ilvl w:val="0"/>
          <w:numId w:val="3"/>
        </w:numPr>
        <w:spacing w:line="240" w:lineRule="auto"/>
        <w:ind w:firstLine="180" w:firstLineChars="100"/>
        <w:jc w:val="center"/>
        <w:rPr>
          <w:rFonts w:hint="eastAsia" w:ascii="仿宋" w:hAnsi="仿宋" w:cs="宋体"/>
          <w:color w:val="000000"/>
          <w:sz w:val="18"/>
          <w:szCs w:val="18"/>
          <w:lang w:eastAsia="zh-CN"/>
        </w:rPr>
      </w:pPr>
      <w:r>
        <w:rPr>
          <w:rFonts w:hint="eastAsia" w:ascii="仿宋" w:hAnsi="仿宋" w:cs="宋体"/>
          <w:color w:val="000000"/>
          <w:sz w:val="18"/>
          <w:szCs w:val="18"/>
        </w:rPr>
        <w:t>推移平台基础</w:t>
      </w:r>
      <w:r>
        <w:rPr>
          <w:rFonts w:hint="eastAsia" w:ascii="仿宋" w:hAnsi="仿宋" w:cs="宋体"/>
          <w:color w:val="000000"/>
          <w:sz w:val="18"/>
          <w:szCs w:val="18"/>
          <w:lang w:eastAsia="zh-CN"/>
        </w:rPr>
        <w:t>；</w:t>
      </w:r>
      <w:r>
        <w:rPr>
          <w:rFonts w:hint="eastAsia" w:ascii="仿宋" w:hAnsi="仿宋" w:cs="宋体"/>
          <w:color w:val="000000"/>
          <w:sz w:val="18"/>
          <w:szCs w:val="18"/>
        </w:rPr>
        <w:t>2-推移钢梁</w:t>
      </w:r>
      <w:r>
        <w:rPr>
          <w:rFonts w:hint="eastAsia" w:ascii="仿宋" w:hAnsi="仿宋" w:cs="宋体"/>
          <w:color w:val="000000"/>
          <w:sz w:val="18"/>
          <w:szCs w:val="18"/>
          <w:lang w:eastAsia="zh-CN"/>
        </w:rPr>
        <w:t>；</w:t>
      </w:r>
      <w:r>
        <w:rPr>
          <w:rFonts w:hint="eastAsia" w:ascii="仿宋" w:hAnsi="仿宋" w:cs="宋体"/>
          <w:color w:val="000000"/>
          <w:sz w:val="18"/>
          <w:szCs w:val="18"/>
        </w:rPr>
        <w:t>3-新炉体下部分</w:t>
      </w:r>
      <w:r>
        <w:rPr>
          <w:rFonts w:hint="eastAsia" w:ascii="仿宋" w:hAnsi="仿宋" w:cs="宋体"/>
          <w:color w:val="000000"/>
          <w:sz w:val="18"/>
          <w:szCs w:val="18"/>
          <w:lang w:eastAsia="zh-CN"/>
        </w:rPr>
        <w:t>；</w:t>
      </w:r>
      <w:r>
        <w:rPr>
          <w:rFonts w:hint="eastAsia" w:ascii="仿宋" w:hAnsi="仿宋" w:cs="宋体"/>
          <w:color w:val="000000"/>
          <w:sz w:val="18"/>
          <w:szCs w:val="18"/>
        </w:rPr>
        <w:t>4-旧炉体</w:t>
      </w:r>
      <w:r>
        <w:rPr>
          <w:rFonts w:hint="eastAsia" w:ascii="仿宋" w:hAnsi="仿宋" w:cs="宋体"/>
          <w:color w:val="000000"/>
          <w:sz w:val="18"/>
          <w:szCs w:val="18"/>
          <w:lang w:eastAsia="zh-CN"/>
        </w:rPr>
        <w:t>；</w:t>
      </w:r>
      <w:r>
        <w:rPr>
          <w:rFonts w:hint="eastAsia" w:ascii="仿宋" w:hAnsi="仿宋" w:cs="宋体"/>
          <w:color w:val="000000"/>
          <w:sz w:val="18"/>
          <w:szCs w:val="18"/>
        </w:rPr>
        <w:t>5-液压同步提升装置</w:t>
      </w:r>
      <w:r>
        <w:rPr>
          <w:rFonts w:hint="eastAsia" w:ascii="仿宋" w:hAnsi="仿宋" w:cs="宋体"/>
          <w:color w:val="000000"/>
          <w:sz w:val="18"/>
          <w:szCs w:val="18"/>
          <w:lang w:eastAsia="zh-CN"/>
        </w:rPr>
        <w:t>；</w:t>
      </w:r>
    </w:p>
    <w:p w14:paraId="2FA4581F">
      <w:pPr>
        <w:numPr>
          <w:ilvl w:val="0"/>
          <w:numId w:val="4"/>
        </w:numPr>
        <w:spacing w:line="240" w:lineRule="auto"/>
        <w:ind w:firstLine="0" w:firstLineChars="0"/>
        <w:jc w:val="center"/>
        <w:rPr>
          <w:rFonts w:hint="eastAsia" w:ascii="仿宋" w:hAnsi="仿宋" w:cs="宋体"/>
          <w:color w:val="000000"/>
          <w:sz w:val="18"/>
          <w:szCs w:val="18"/>
          <w:lang w:eastAsia="zh-CN"/>
        </w:rPr>
      </w:pPr>
      <w:r>
        <w:rPr>
          <w:rFonts w:hint="eastAsia" w:ascii="仿宋" w:hAnsi="仿宋" w:cs="宋体"/>
          <w:color w:val="000000"/>
          <w:sz w:val="18"/>
          <w:szCs w:val="18"/>
        </w:rPr>
        <w:t>液压顶撑装置</w:t>
      </w:r>
      <w:r>
        <w:rPr>
          <w:rFonts w:hint="eastAsia" w:ascii="仿宋" w:hAnsi="仿宋" w:cs="宋体"/>
          <w:color w:val="000000"/>
          <w:sz w:val="18"/>
          <w:szCs w:val="18"/>
          <w:lang w:eastAsia="zh-CN"/>
        </w:rPr>
        <w:t>；</w:t>
      </w:r>
      <w:r>
        <w:rPr>
          <w:rFonts w:hint="eastAsia" w:ascii="仿宋" w:hAnsi="仿宋" w:cs="宋体"/>
          <w:color w:val="000000"/>
          <w:sz w:val="18"/>
          <w:szCs w:val="18"/>
        </w:rPr>
        <w:t>7-液压顶撑系统(液压站及液压缸)</w:t>
      </w:r>
      <w:r>
        <w:rPr>
          <w:rFonts w:hint="eastAsia" w:ascii="仿宋" w:hAnsi="仿宋" w:cs="宋体"/>
          <w:color w:val="000000"/>
          <w:sz w:val="18"/>
          <w:szCs w:val="18"/>
          <w:lang w:eastAsia="zh-CN"/>
        </w:rPr>
        <w:t>；</w:t>
      </w:r>
      <w:r>
        <w:rPr>
          <w:rFonts w:hint="eastAsia" w:ascii="仿宋" w:hAnsi="仿宋" w:cs="宋体"/>
          <w:color w:val="000000"/>
          <w:sz w:val="18"/>
          <w:szCs w:val="18"/>
        </w:rPr>
        <w:t>8-</w:t>
      </w:r>
      <w:r>
        <w:rPr>
          <w:rFonts w:hint="eastAsia" w:ascii="仿宋" w:hAnsi="仿宋" w:cs="宋体"/>
          <w:color w:val="000000"/>
          <w:sz w:val="18"/>
          <w:szCs w:val="18"/>
          <w:lang w:val="en-US" w:eastAsia="zh-CN"/>
        </w:rPr>
        <w:t>重力坦克</w:t>
      </w:r>
      <w:r>
        <w:rPr>
          <w:rFonts w:hint="eastAsia" w:ascii="仿宋" w:hAnsi="仿宋" w:cs="宋体"/>
          <w:color w:val="000000"/>
          <w:sz w:val="18"/>
          <w:szCs w:val="18"/>
          <w:lang w:eastAsia="zh-CN"/>
        </w:rPr>
        <w:t>；</w:t>
      </w:r>
      <w:r>
        <w:rPr>
          <w:rFonts w:hint="eastAsia" w:ascii="仿宋" w:hAnsi="仿宋" w:cs="宋体"/>
          <w:color w:val="000000"/>
          <w:sz w:val="18"/>
          <w:szCs w:val="18"/>
        </w:rPr>
        <w:t>9-新炉体下部分基础钢平台</w:t>
      </w:r>
      <w:r>
        <w:rPr>
          <w:rFonts w:hint="eastAsia" w:ascii="仿宋" w:hAnsi="仿宋" w:cs="宋体"/>
          <w:color w:val="000000"/>
          <w:sz w:val="18"/>
          <w:szCs w:val="18"/>
          <w:lang w:eastAsia="zh-CN"/>
        </w:rPr>
        <w:t>；</w:t>
      </w:r>
    </w:p>
    <w:p w14:paraId="03D06CD6">
      <w:pPr>
        <w:numPr>
          <w:ilvl w:val="0"/>
          <w:numId w:val="5"/>
        </w:numPr>
        <w:spacing w:line="240" w:lineRule="auto"/>
        <w:ind w:firstLine="0" w:firstLineChars="0"/>
        <w:jc w:val="center"/>
        <w:rPr>
          <w:rFonts w:hint="eastAsia" w:ascii="仿宋" w:hAnsi="仿宋" w:cs="宋体"/>
          <w:color w:val="000000"/>
          <w:sz w:val="18"/>
          <w:szCs w:val="18"/>
          <w:lang w:val="en-US" w:eastAsia="zh-CN"/>
        </w:rPr>
      </w:pPr>
      <w:r>
        <w:rPr>
          <w:rFonts w:hint="eastAsia" w:ascii="仿宋" w:hAnsi="仿宋" w:cs="宋体"/>
          <w:color w:val="000000"/>
          <w:sz w:val="18"/>
          <w:szCs w:val="18"/>
        </w:rPr>
        <w:t>新炉体上部分</w:t>
      </w:r>
      <w:r>
        <w:rPr>
          <w:rFonts w:hint="eastAsia" w:ascii="仿宋" w:hAnsi="仿宋" w:cs="宋体"/>
          <w:color w:val="000000"/>
          <w:sz w:val="18"/>
          <w:szCs w:val="18"/>
          <w:lang w:eastAsia="zh-CN"/>
        </w:rPr>
        <w:t>；</w:t>
      </w:r>
      <w:r>
        <w:rPr>
          <w:rFonts w:hint="eastAsia" w:ascii="仿宋" w:hAnsi="仿宋" w:cs="宋体"/>
          <w:color w:val="000000"/>
          <w:sz w:val="18"/>
          <w:szCs w:val="18"/>
          <w:lang w:val="en-US" w:eastAsia="zh-CN"/>
        </w:rPr>
        <w:t>11-</w:t>
      </w:r>
      <w:r>
        <w:rPr>
          <w:rFonts w:hint="eastAsia" w:ascii="仿宋" w:hAnsi="仿宋" w:cs="宋体"/>
          <w:color w:val="000000"/>
          <w:sz w:val="18"/>
          <w:szCs w:val="18"/>
          <w:lang w:val="en-US" w:eastAsia="zh"/>
          <w:woUserID w:val="1"/>
        </w:rPr>
        <w:t>钢轨</w:t>
      </w:r>
      <w:r>
        <w:rPr>
          <w:rFonts w:hint="eastAsia" w:ascii="仿宋" w:hAnsi="仿宋" w:cs="宋体"/>
          <w:color w:val="000000"/>
          <w:sz w:val="18"/>
          <w:szCs w:val="18"/>
          <w:lang w:val="en-US" w:eastAsia="zh-CN"/>
        </w:rPr>
        <w:t>；12-</w:t>
      </w:r>
      <w:r>
        <w:rPr>
          <w:rFonts w:hint="eastAsia" w:ascii="仿宋" w:hAnsi="仿宋" w:cs="宋体"/>
          <w:color w:val="000000"/>
          <w:sz w:val="18"/>
          <w:szCs w:val="18"/>
          <w:lang w:val="en-US" w:eastAsia="zh"/>
          <w:woUserID w:val="1"/>
        </w:rPr>
        <w:t>炉本体框架</w:t>
      </w:r>
    </w:p>
    <w:p w14:paraId="3815598D">
      <w:pPr>
        <w:numPr>
          <w:ilvl w:val="-1"/>
          <w:numId w:val="0"/>
        </w:numPr>
        <w:spacing w:line="360" w:lineRule="auto"/>
        <w:ind w:firstLine="0" w:firstLineChars="0"/>
        <w:jc w:val="both"/>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9.</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2"/>
        </w:rPr>
        <w:t>1</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.5</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2"/>
        </w:rPr>
        <w:t xml:space="preserve">  </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t>提升</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2"/>
        </w:rPr>
        <w:t>前</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t>应根据结构受力情况，设置提升点，选择合适的提升设备，计算安全系数，并应满足国家现行标准《重型结构和设备液压整体提升技术规范》</w:t>
      </w:r>
      <w:r>
        <w:rPr>
          <w:rFonts w:hint="eastAsia" w:asciiTheme="minorEastAsia" w:hAnsiTheme="minorEastAsia" w:eastAsiaTheme="minorEastAsia"/>
          <w:b w:val="0"/>
          <w:bCs w:val="0"/>
          <w:color w:val="000000" w:themeColor="text1"/>
          <w:sz w:val="21"/>
          <w:szCs w:val="21"/>
          <w:lang w:val="en-US" w:eastAsia="zh"/>
          <w14:textFill>
            <w14:solidFill>
              <w14:schemeClr w14:val="tx1"/>
            </w14:solidFill>
          </w14:textFill>
          <w:woUserID w:val="1"/>
        </w:rPr>
        <w:t xml:space="preserve"> </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t>GB/T</w:t>
      </w:r>
      <w:r>
        <w:rPr>
          <w:rFonts w:hint="eastAsia" w:asciiTheme="minorEastAsia" w:hAnsiTheme="minorEastAsia" w:eastAsiaTheme="minorEastAsia"/>
          <w:b w:val="0"/>
          <w:bCs w:val="0"/>
          <w:color w:val="000000" w:themeColor="text1"/>
          <w:sz w:val="21"/>
          <w:szCs w:val="21"/>
          <w:lang w:val="en-US" w:eastAsia="zh"/>
          <w14:textFill>
            <w14:solidFill>
              <w14:schemeClr w14:val="tx1"/>
            </w14:solidFill>
          </w14:textFill>
          <w:woUserID w:val="1"/>
        </w:rPr>
        <w:t xml:space="preserve"> </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t>51162</w:t>
      </w:r>
      <w:r>
        <w:rPr>
          <w:rFonts w:hint="eastAsia" w:asciiTheme="minorEastAsia" w:hAnsiTheme="minorEastAsia" w:eastAsiaTheme="minorEastAsia"/>
          <w:b w:val="0"/>
          <w:bCs w:val="0"/>
          <w:color w:val="000000" w:themeColor="text1"/>
          <w:sz w:val="21"/>
          <w:szCs w:val="21"/>
          <w:lang w:val="en-US" w:eastAsia="zh"/>
          <w14:textFill>
            <w14:solidFill>
              <w14:schemeClr w14:val="tx1"/>
            </w14:solidFill>
          </w14:textFill>
          <w:woUserID w:val="1"/>
        </w:rPr>
        <w:t xml:space="preserve"> </w:t>
      </w:r>
      <w:r>
        <w:rPr>
          <w:rFonts w:hint="eastAsia" w:asciiTheme="minorEastAsia" w:hAnsiTheme="minorEastAsia" w:eastAsiaTheme="minorEastAsia"/>
          <w:b w:val="0"/>
          <w:bCs w:val="0"/>
          <w:color w:val="000000" w:themeColor="text1"/>
          <w:sz w:val="21"/>
          <w:szCs w:val="21"/>
          <w:lang w:eastAsia="zh"/>
          <w14:textFill>
            <w14:solidFill>
              <w14:schemeClr w14:val="tx1"/>
            </w14:solidFill>
          </w14:textFill>
          <w:woUserID w:val="1"/>
        </w:rPr>
        <w:t>的规定。</w:t>
      </w:r>
    </w:p>
    <w:p w14:paraId="296BCAD3">
      <w:pPr>
        <w:keepNext w:val="0"/>
        <w:keepLines w:val="0"/>
        <w:widowControl/>
        <w:numPr>
          <w:ilvl w:val="0"/>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color w:val="000000" w:themeColor="text1"/>
          <w:kern w:val="2"/>
          <w:sz w:val="21"/>
          <w:szCs w:val="21"/>
          <w:lang w:eastAsia="zh"/>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9.1.6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t>炉顶壳吊点设置：根据炉顶壳的结构特点，设置提升吊点，宜在炉壳加劲环板下部设置牛腿结构，利用牛腿结构作为提升下吊点。</w:t>
      </w:r>
    </w:p>
    <w:p w14:paraId="25C3B4A3">
      <w:pPr>
        <w:keepNext w:val="0"/>
        <w:keepLines w:val="0"/>
        <w:widowControl/>
        <w:numPr>
          <w:ilvl w:val="0"/>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color w:val="000000" w:themeColor="text1"/>
          <w:kern w:val="2"/>
          <w:sz w:val="21"/>
          <w:szCs w:val="21"/>
          <w:lang w:eastAsia="zh"/>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9.1.7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t>吊装支撑安装：按照吊装方案在不同标高操作平台上设置提升梁、下托梁、立柱和侧向支撑提升支架，用于悬吊。</w:t>
      </w:r>
    </w:p>
    <w:p w14:paraId="28C29C70">
      <w:pPr>
        <w:keepNext w:val="0"/>
        <w:keepLines w:val="0"/>
        <w:widowControl/>
        <w:numPr>
          <w:ilvl w:val="0"/>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color w:val="000000" w:themeColor="text1"/>
          <w:kern w:val="2"/>
          <w:sz w:val="21"/>
          <w:szCs w:val="21"/>
          <w:lang w:eastAsia="zh"/>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9.1.8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t>提升器安装：提升器钢绞线外接孔与支承通孔中心对齐，钢绞线与支承通孔壁不能碰擦。提升器的液压锁方位要便于与液压泵站之间的油管装拆。提升器就位后用压板进行定位固定。</w:t>
      </w:r>
    </w:p>
    <w:p w14:paraId="1D4F72B1">
      <w:pPr>
        <w:keepNext w:val="0"/>
        <w:keepLines w:val="0"/>
        <w:widowControl/>
        <w:numPr>
          <w:ilvl w:val="0"/>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color w:val="000000" w:themeColor="text1"/>
          <w:kern w:val="2"/>
          <w:sz w:val="21"/>
          <w:szCs w:val="21"/>
          <w:lang w:eastAsia="zh"/>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9.1.9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t>导向架安装：每个吊点设置一个导向架，导向架横梁离安全锚高约1.5～2米，导出方向以方便装拆油管、传感器和不影响钢绞线自由下坠为原则，钢绞线导出部分后，把钢绞线扎成捆，防止钢绞线缠绕。</w:t>
      </w:r>
    </w:p>
    <w:p w14:paraId="0CDD709E">
      <w:pPr>
        <w:keepNext w:val="0"/>
        <w:keepLines w:val="0"/>
        <w:widowControl/>
        <w:numPr>
          <w:ilvl w:val="0"/>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color w:val="000000" w:themeColor="text1"/>
          <w:kern w:val="2"/>
          <w:sz w:val="21"/>
          <w:szCs w:val="21"/>
          <w:lang w:eastAsia="zh"/>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9.1.10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t>地锚安装：上下吊点用L形压板将地锚固定于提升吊具中，留有一定空隙，使地锚可沿圆周方向自由转动，钢绞线与孔壁不能碰擦。</w:t>
      </w:r>
    </w:p>
    <w:p w14:paraId="786D1801">
      <w:pPr>
        <w:keepNext w:val="0"/>
        <w:keepLines w:val="0"/>
        <w:widowControl/>
        <w:numPr>
          <w:ilvl w:val="0"/>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color w:val="000000" w:themeColor="text1"/>
          <w:kern w:val="2"/>
          <w:sz w:val="21"/>
          <w:szCs w:val="21"/>
          <w:lang w:eastAsia="zh"/>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9.1.11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t>钢绞线安装：按照施工方案配置的数量穿好所有钢绞线，并用上、下锚具锁紧。用软绳放下疏导板至下吊点上部，按基准标记调整疏导板的方位。调整地锚孔位置，使其与疏导板的孔对齐。用地锚压锚板锁紧钢绞线。</w:t>
      </w:r>
    </w:p>
    <w:p w14:paraId="2F5C9ACF">
      <w:pPr>
        <w:keepNext w:val="0"/>
        <w:keepLines w:val="0"/>
        <w:widowControl/>
        <w:numPr>
          <w:ilvl w:val="0"/>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color w:val="000000" w:themeColor="text1"/>
          <w:kern w:val="2"/>
          <w:sz w:val="21"/>
          <w:szCs w:val="21"/>
          <w:lang w:eastAsia="zh"/>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9.1.12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t>液压泵站与提升器的油管连接：检查液压泵站、控制系统与液压提升器编号是否对应，油管连接使主液压缸伸、缩，锚具液压缸松、紧是否正确。</w:t>
      </w:r>
    </w:p>
    <w:p w14:paraId="4C064E1A">
      <w:pPr>
        <w:keepNext w:val="0"/>
        <w:keepLines w:val="0"/>
        <w:widowControl/>
        <w:numPr>
          <w:ilvl w:val="0"/>
          <w:numId w:val="0"/>
        </w:numPr>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color w:val="000000" w:themeColor="text1"/>
          <w:kern w:val="2"/>
          <w:sz w:val="21"/>
          <w:szCs w:val="21"/>
          <w:lang w:eastAsia="zh"/>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9.1.13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t>系统连接：按连接顺序将提升器、各传感器、液压泵站与控制系统连接。</w:t>
      </w:r>
    </w:p>
    <w:p w14:paraId="3F86B662">
      <w:pPr>
        <w:widowControl/>
        <w:numPr>
          <w:ilvl w:val="-1"/>
          <w:numId w:val="0"/>
        </w:numPr>
        <w:spacing w:line="360" w:lineRule="auto"/>
        <w:ind w:firstLine="0" w:firstLineChars="0"/>
        <w:jc w:val="both"/>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pPr>
      <w:r>
        <w:rPr>
          <w:rFonts w:hint="eastAsia" w:asciiTheme="minorEastAsia" w:hAnsiTheme="minorEastAsia" w:eastAsiaTheme="minorEastAsia"/>
          <w:b/>
          <w:bCs/>
          <w:color w:val="000000" w:themeColor="text1"/>
          <w:sz w:val="21"/>
          <w:szCs w:val="21"/>
          <w:lang w:val="en-US" w:eastAsia="zh"/>
          <w14:textFill>
            <w14:solidFill>
              <w14:schemeClr w14:val="tx1"/>
            </w14:solidFill>
          </w14:textFill>
          <w:woUserID w:val="1"/>
        </w:rPr>
        <w:t xml:space="preserve">9.1.14  </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2"/>
        </w:rPr>
        <w:t>对液压泵站、电机旋转方向、电磁换向阀动作、油管连接、锚具、钢绞线张拉等进行检查调试后进行整体系统检查。</w:t>
      </w:r>
    </w:p>
    <w:p w14:paraId="5708B620">
      <w:pPr>
        <w:widowControl/>
        <w:numPr>
          <w:ilvl w:val="0"/>
          <w:numId w:val="0"/>
        </w:numPr>
        <w:spacing w:beforeAutospacing="0" w:afterAutospacing="0" w:line="360" w:lineRule="auto"/>
        <w:ind w:firstLine="0" w:firstLineChars="0"/>
        <w:jc w:val="both"/>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 xml:space="preserve">9.1.15  </w:t>
      </w:r>
      <w:r>
        <w:rPr>
          <w:rFonts w:hint="eastAsia" w:cs="Times New Roman" w:asciiTheme="minorEastAsia" w:hAnsiTheme="minorEastAsia" w:eastAsiaTheme="minorEastAsia"/>
          <w:b w:val="0"/>
          <w:bCs w:val="0"/>
          <w:color w:val="000000" w:themeColor="text1"/>
          <w:kern w:val="2"/>
          <w:sz w:val="21"/>
          <w:szCs w:val="21"/>
          <w:lang w:val="en-US" w:eastAsia="zh" w:bidi="ar"/>
          <w14:textFill>
            <w14:solidFill>
              <w14:schemeClr w14:val="tx1"/>
            </w14:solidFill>
          </w14:textFill>
          <w:woUserID w:val="1"/>
        </w:rPr>
        <w:t>在炉壳组对、组装和焊接成型后，开始安装推移弧形梁，将弧形梁找正后与炉体底部焊接。安装液压站及油缸，安装横梁及后支座。液压油缸与弧形梁和横梁，通过螺栓紧密连接。装好销轴。做好其他辅助、准备工作，包括纠偏装置的安装。</w:t>
      </w:r>
    </w:p>
    <w:p w14:paraId="1902687C">
      <w:pPr>
        <w:keepNext w:val="0"/>
        <w:keepLines w:val="0"/>
        <w:widowControl/>
        <w:numPr>
          <w:ilvl w:val="0"/>
          <w:numId w:val="0"/>
        </w:numPr>
        <w:suppressLineNumbers w:val="0"/>
        <w:spacing w:before="0" w:beforeAutospacing="0" w:after="0" w:afterAutospacing="0" w:line="360" w:lineRule="auto"/>
        <w:ind w:left="0" w:right="0" w:firstLine="0"/>
        <w:jc w:val="both"/>
        <w:rPr>
          <w:rFonts w:hint="eastAsia" w:asciiTheme="minorEastAsia" w:hAnsiTheme="minorEastAsia" w:eastAsiaTheme="minorEastAsia"/>
          <w:b/>
          <w:bCs/>
          <w:color w:val="000000" w:themeColor="text1"/>
          <w:szCs w:val="21"/>
          <w:lang w:eastAsia="zh"/>
          <w14:textFill>
            <w14:solidFill>
              <w14:schemeClr w14:val="tx1"/>
            </w14:solidFill>
          </w14:textFill>
          <w:woUserID w:val="2"/>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9.1.1</w:t>
      </w: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2"/>
        </w:rPr>
        <w:t>6</w:t>
      </w: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 xml:space="preserve">  </w:t>
      </w:r>
      <w:r>
        <w:rPr>
          <w:rFonts w:hint="eastAsia" w:cs="Times New Roman" w:asciiTheme="minorEastAsia" w:hAnsiTheme="minorEastAsia" w:eastAsiaTheme="minorEastAsia"/>
          <w:b w:val="0"/>
          <w:bCs w:val="0"/>
          <w:color w:val="000000" w:themeColor="text1"/>
          <w:kern w:val="2"/>
          <w:sz w:val="21"/>
          <w:szCs w:val="21"/>
          <w:lang w:val="en-US" w:eastAsia="zh" w:bidi="ar"/>
          <w14:textFill>
            <w14:solidFill>
              <w14:schemeClr w14:val="tx1"/>
            </w14:solidFill>
          </w14:textFill>
          <w:woUserID w:val="1"/>
        </w:rPr>
        <w:t>炉底设加固段及加固段内填充材料经计算确定并经设计</w:t>
      </w:r>
      <w:r>
        <w:rPr>
          <w:rFonts w:hint="eastAsia" w:cs="Times New Roman" w:asciiTheme="minorEastAsia" w:hAnsiTheme="minorEastAsia" w:eastAsiaTheme="minorEastAsia"/>
          <w:b w:val="0"/>
          <w:bCs w:val="0"/>
          <w:color w:val="000000" w:themeColor="text1"/>
          <w:kern w:val="2"/>
          <w:sz w:val="21"/>
          <w:szCs w:val="21"/>
          <w:lang w:val="en-US" w:eastAsia="zh" w:bidi="ar"/>
          <w14:textFill>
            <w14:solidFill>
              <w14:schemeClr w14:val="tx1"/>
            </w14:solidFill>
          </w14:textFill>
          <w:woUserID w:val="2"/>
        </w:rPr>
        <w:t>单位</w:t>
      </w:r>
      <w:r>
        <w:rPr>
          <w:rFonts w:hint="eastAsia" w:cs="Times New Roman" w:asciiTheme="minorEastAsia" w:hAnsiTheme="minorEastAsia" w:eastAsiaTheme="minorEastAsia"/>
          <w:b w:val="0"/>
          <w:bCs w:val="0"/>
          <w:color w:val="000000" w:themeColor="text1"/>
          <w:kern w:val="2"/>
          <w:sz w:val="21"/>
          <w:szCs w:val="21"/>
          <w:lang w:val="en-US" w:eastAsia="zh" w:bidi="ar"/>
          <w14:textFill>
            <w14:solidFill>
              <w14:schemeClr w14:val="tx1"/>
            </w14:solidFill>
          </w14:textFill>
          <w:woUserID w:val="1"/>
        </w:rPr>
        <w:t>确认后实施，保护拟推移高炉在推移状态下，炉内耐火材料等任何设施不被破坏而设置的。</w:t>
      </w:r>
    </w:p>
    <w:p w14:paraId="395B71F5">
      <w:pPr>
        <w:pStyle w:val="3"/>
        <w:keepNext w:val="0"/>
        <w:keepLines w:val="0"/>
        <w:ind w:firstLine="0" w:firstLineChars="0"/>
        <w:jc w:val="center"/>
        <w:rPr>
          <w:rFonts w:asciiTheme="minorEastAsia" w:hAnsiTheme="minorEastAsia" w:eastAsiaTheme="minorEastAsia"/>
          <w:color w:val="000000" w:themeColor="text1"/>
          <w:sz w:val="28"/>
          <w:szCs w:val="28"/>
          <w14:textFill>
            <w14:solidFill>
              <w14:schemeClr w14:val="tx1"/>
            </w14:solidFill>
          </w14:textFill>
        </w:rPr>
      </w:pPr>
      <w:bookmarkStart w:id="655" w:name="_Toc502171170"/>
      <w:bookmarkStart w:id="656" w:name="_Toc601583910"/>
      <w:bookmarkStart w:id="657" w:name="_Toc13869"/>
      <w:bookmarkStart w:id="658" w:name="_Toc3846"/>
      <w:bookmarkStart w:id="659" w:name="_Toc25212"/>
      <w:bookmarkStart w:id="660" w:name="_Toc24659"/>
      <w:bookmarkStart w:id="661" w:name="_Toc1538972200"/>
      <w:bookmarkStart w:id="662" w:name="_Toc14291"/>
      <w:bookmarkStart w:id="663" w:name="_Toc25986"/>
      <w:bookmarkStart w:id="664" w:name="_Toc31171"/>
      <w:bookmarkStart w:id="665" w:name="_Toc52238647"/>
      <w:bookmarkStart w:id="666" w:name="_Toc29658"/>
      <w:bookmarkStart w:id="667" w:name="_Toc914894366"/>
      <w:bookmarkStart w:id="668" w:name="_Toc23743"/>
      <w:bookmarkStart w:id="669" w:name="_Toc1901552956"/>
      <w:bookmarkStart w:id="670" w:name="_Toc15659"/>
      <w:bookmarkStart w:id="671" w:name="_Toc1190781147"/>
      <w:bookmarkStart w:id="672" w:name="_Toc510669252"/>
      <w:bookmarkStart w:id="673" w:name="_Toc1338303443"/>
      <w:bookmarkStart w:id="674" w:name="_Toc96411503"/>
      <w:bookmarkStart w:id="675" w:name="_Toc23346"/>
      <w:bookmarkStart w:id="676" w:name="_Toc511761664"/>
      <w:bookmarkStart w:id="677" w:name="_Toc29427"/>
      <w:bookmarkStart w:id="678" w:name="_Toc27460"/>
      <w:bookmarkStart w:id="679" w:name="_Toc8321"/>
      <w:bookmarkStart w:id="680" w:name="_Toc1224123960"/>
      <w:bookmarkStart w:id="681" w:name="_Toc32766"/>
      <w:bookmarkStart w:id="682" w:name="_Toc14846"/>
      <w:bookmarkStart w:id="683" w:name="_Toc369852941"/>
      <w:bookmarkStart w:id="684" w:name="_Toc12250"/>
      <w:bookmarkStart w:id="685" w:name="_Toc987611963"/>
      <w:bookmarkStart w:id="686" w:name="_Toc1621"/>
      <w:r>
        <w:rPr>
          <w:rFonts w:hint="eastAsia" w:asciiTheme="minorEastAsia" w:hAnsiTheme="minorEastAsia" w:eastAsiaTheme="minorEastAsia"/>
          <w:color w:val="000000" w:themeColor="text1"/>
          <w:sz w:val="28"/>
          <w:szCs w:val="28"/>
          <w:lang w:eastAsia="zh"/>
          <w14:textFill>
            <w14:solidFill>
              <w14:schemeClr w14:val="tx1"/>
            </w14:solidFill>
          </w14:textFill>
          <w:woUserID w:val="2"/>
        </w:rPr>
        <w:t>9</w:t>
      </w:r>
      <w:r>
        <w:rPr>
          <w:rFonts w:hint="eastAsia" w:asciiTheme="minorEastAsia" w:hAnsiTheme="minorEastAsia" w:eastAsiaTheme="minorEastAsia"/>
          <w:color w:val="000000" w:themeColor="text1"/>
          <w:sz w:val="28"/>
          <w:szCs w:val="28"/>
          <w14:textFill>
            <w14:solidFill>
              <w14:schemeClr w14:val="tx1"/>
            </w14:solidFill>
          </w14:textFill>
        </w:rPr>
        <w:t>.</w:t>
      </w:r>
      <w:r>
        <w:rPr>
          <w:rFonts w:hint="default" w:asciiTheme="minorEastAsia" w:hAnsiTheme="minorEastAsia" w:eastAsiaTheme="minorEastAsia"/>
          <w:color w:val="000000" w:themeColor="text1"/>
          <w:sz w:val="28"/>
          <w:szCs w:val="28"/>
          <w:lang w:val="en-US"/>
          <w14:textFill>
            <w14:solidFill>
              <w14:schemeClr w14:val="tx1"/>
            </w14:solidFill>
          </w14:textFill>
        </w:rPr>
        <w:t>2</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8"/>
          <w:szCs w:val="28"/>
          <w14:textFill>
            <w14:solidFill>
              <w14:schemeClr w14:val="tx1"/>
            </w14:solidFill>
          </w14:textFill>
        </w:rPr>
        <w:t>提升炉顶壳</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14:paraId="1E3C6051">
      <w:pPr>
        <w:spacing w:line="360" w:lineRule="auto"/>
        <w:ind w:firstLine="422" w:firstLineChars="200"/>
        <w:rPr>
          <w:rFonts w:hint="eastAsia"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9</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hint="default" w:asciiTheme="minorEastAsia" w:hAnsiTheme="minorEastAsia" w:eastAsiaTheme="minorEastAsia"/>
          <w:b/>
          <w:bCs/>
          <w:color w:val="000000" w:themeColor="text1"/>
          <w:sz w:val="21"/>
          <w:szCs w:val="21"/>
          <w:lang w:val="en-US"/>
          <w14:textFill>
            <w14:solidFill>
              <w14:schemeClr w14:val="tx1"/>
            </w14:solidFill>
          </w14:textFill>
        </w:rPr>
        <w:t>2</w:t>
      </w:r>
      <w:r>
        <w:rPr>
          <w:rFonts w:hint="eastAsia"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en-US" w:eastAsia="zh"/>
          <w14:textFill>
            <w14:solidFill>
              <w14:schemeClr w14:val="tx1"/>
            </w14:solidFill>
          </w14:textFill>
          <w:woUserID w:val="1"/>
        </w:rPr>
        <w:t>提升原则：</w:t>
      </w:r>
      <w:r>
        <w:rPr>
          <w:rFonts w:hint="eastAsia" w:ascii="宋体" w:hAnsi="宋体" w:eastAsia="宋体" w:cs="宋体"/>
          <w:kern w:val="2"/>
          <w:sz w:val="24"/>
          <w:szCs w:val="24"/>
          <w:lang w:val="en-US" w:eastAsia="zh-CN" w:bidi="ar"/>
          <w:woUserID w:val="1"/>
        </w:rPr>
        <w:t>提升过程严格按照“吊点油压均衡，结构姿态调整，位移同步控制，分级卸载就位”原则进行同步提升和卸载落位。</w:t>
      </w:r>
    </w:p>
    <w:p w14:paraId="7B11813E">
      <w:pPr>
        <w:keepNext w:val="0"/>
        <w:keepLines w:val="0"/>
        <w:widowControl/>
        <w:suppressLineNumbers w:val="0"/>
        <w:spacing w:before="0" w:beforeAutospacing="0" w:after="0" w:afterAutospacing="0" w:line="360" w:lineRule="auto"/>
        <w:ind w:left="0" w:right="0" w:firstLine="422" w:firstLineChars="200"/>
        <w:jc w:val="both"/>
        <w:rPr>
          <w:rFonts w:hint="eastAsia" w:cs="Times New Roman" w:asciiTheme="minorEastAsia" w:hAnsiTheme="minorEastAsia" w:eastAsiaTheme="minorEastAsia"/>
          <w:color w:val="000000" w:themeColor="text1"/>
          <w:kern w:val="2"/>
          <w:sz w:val="21"/>
          <w:szCs w:val="21"/>
          <w14:textFill>
            <w14:solidFill>
              <w14:schemeClr w14:val="tx1"/>
            </w14:solidFill>
          </w14:textFill>
          <w:woUserID w:val="0"/>
        </w:rPr>
      </w:pPr>
      <w:r>
        <w:rPr>
          <w:rFonts w:hint="eastAsia" w:asciiTheme="minorEastAsia" w:hAnsiTheme="minorEastAsia" w:eastAsiaTheme="minorEastAsia"/>
          <w:b/>
          <w:bCs/>
          <w:color w:val="000000" w:themeColor="text1"/>
          <w:sz w:val="21"/>
          <w:szCs w:val="21"/>
          <w:lang w:eastAsia="zh-CN"/>
          <w14:textFill>
            <w14:solidFill>
              <w14:schemeClr w14:val="tx1"/>
            </w14:solidFill>
          </w14:textFill>
          <w:woUserID w:val="0"/>
        </w:rPr>
        <w:t>9.2.2</w:t>
      </w:r>
      <w:r>
        <w:rPr>
          <w:rFonts w:hint="eastAsia" w:asciiTheme="minorEastAsia" w:hAnsiTheme="minorEastAsia" w:eastAsiaTheme="minorEastAsia"/>
          <w:color w:val="000000" w:themeColor="text1"/>
          <w:sz w:val="21"/>
          <w:szCs w:val="21"/>
          <w:lang w:eastAsia="zh-CN"/>
          <w14:textFill>
            <w14:solidFill>
              <w14:schemeClr w14:val="tx1"/>
            </w14:solidFill>
          </w14:textFill>
          <w:woUserID w:val="0"/>
        </w:rPr>
        <w:t xml:space="preserve">  分级加载：</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在分级加载过程中，每一步分级加载完毕，均应暂停并检查如：上吊点、下吊点结构、炉壳结构等加载前后的变形情况，以及高炉框架结构的稳定性等情况，一切正常情况下，继续下一步分级加载。</w:t>
      </w:r>
    </w:p>
    <w:p w14:paraId="2793283C">
      <w:pPr>
        <w:keepNext w:val="0"/>
        <w:keepLines w:val="0"/>
        <w:widowControl/>
        <w:suppressLineNumbers w:val="0"/>
        <w:spacing w:before="0" w:beforeAutospacing="0" w:after="0" w:afterAutospacing="0" w:line="360" w:lineRule="auto"/>
        <w:ind w:left="0" w:right="0" w:firstLine="422" w:firstLineChars="200"/>
        <w:jc w:val="both"/>
        <w:rPr>
          <w:rFonts w:hint="eastAsia" w:cs="Times New Roman" w:asciiTheme="minorEastAsia" w:hAnsiTheme="minorEastAsia" w:eastAsiaTheme="minorEastAsia"/>
          <w:b w:val="0"/>
          <w:bCs w:val="0"/>
          <w:color w:val="000000" w:themeColor="text1"/>
          <w:kern w:val="2"/>
          <w:sz w:val="21"/>
          <w:szCs w:val="21"/>
          <w14:textFill>
            <w14:solidFill>
              <w14:schemeClr w14:val="tx1"/>
            </w14:solidFill>
          </w14:textFill>
          <w:woUserID w:val="0"/>
        </w:rPr>
      </w:pPr>
      <w:r>
        <w:rPr>
          <w:rFonts w:hint="eastAsia" w:cs="Times New Roman" w:asciiTheme="minorEastAsia" w:hAnsiTheme="minorEastAsia" w:eastAsiaTheme="minorEastAsia"/>
          <w:b/>
          <w:bCs/>
          <w:color w:val="000000" w:themeColor="text1"/>
          <w:kern w:val="2"/>
          <w:sz w:val="21"/>
          <w:szCs w:val="21"/>
          <w:lang w:val="en-US" w:eastAsia="zh-CN" w:bidi="ar"/>
          <w14:textFill>
            <w14:solidFill>
              <w14:schemeClr w14:val="tx1"/>
            </w14:solidFill>
          </w14:textFill>
          <w:woUserID w:val="0"/>
        </w:rPr>
        <w:t>9.2.3</w:t>
      </w:r>
      <w:r>
        <w:rPr>
          <w:rFonts w:hint="eastAsia" w:cs="Times New Roman" w:asciiTheme="minorEastAsia" w:hAnsiTheme="minorEastAsia" w:eastAsiaTheme="minorEastAsia"/>
          <w:b w:val="0"/>
          <w:bCs w:val="0"/>
          <w:color w:val="000000" w:themeColor="text1"/>
          <w:kern w:val="2"/>
          <w:sz w:val="21"/>
          <w:szCs w:val="21"/>
          <w:lang w:val="en-US" w:eastAsia="zh-CN" w:bidi="ar"/>
          <w14:textFill>
            <w14:solidFill>
              <w14:schemeClr w14:val="tx1"/>
            </w14:solidFill>
          </w14:textFill>
          <w:woUserID w:val="0"/>
        </w:rPr>
        <w:t xml:space="preserve">  提升监测：通过试提升对炉壳结构、提升架、提升设备系统的观察和监测，确认符合模拟工况计算和设计条件，保证提升过程的安全。</w:t>
      </w:r>
    </w:p>
    <w:p w14:paraId="52EB631B">
      <w:pPr>
        <w:keepNext w:val="0"/>
        <w:keepLines w:val="0"/>
        <w:widowControl/>
        <w:suppressLineNumbers w:val="0"/>
        <w:spacing w:before="0" w:beforeAutospacing="0" w:after="0" w:afterAutospacing="0" w:line="360" w:lineRule="auto"/>
        <w:ind w:left="0" w:right="0" w:firstLine="422" w:firstLineChars="200"/>
        <w:jc w:val="both"/>
        <w:outlineLvl w:val="9"/>
        <w:rPr>
          <w:rFonts w:hint="default" w:cs="Times New Roman" w:asciiTheme="minorEastAsia" w:hAnsiTheme="minorEastAsia" w:eastAsiaTheme="minorEastAsia"/>
          <w:color w:val="000000" w:themeColor="text1"/>
          <w:kern w:val="2"/>
          <w:sz w:val="21"/>
          <w:szCs w:val="21"/>
          <w14:textFill>
            <w14:solidFill>
              <w14:schemeClr w14:val="tx1"/>
            </w14:solidFill>
          </w14:textFill>
          <w:woUserID w:val="0"/>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1</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 xml:space="preserve">  </w:t>
      </w:r>
      <w:r>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当分级加载至结构即将离开拼装胎架时，可能存在各点不同时离地，此时应降低提升速度，并密切观查各点离地情况，必要时做“单点动”提升。确保炉壳钢结构离地平稳，各点同步。</w:t>
      </w:r>
    </w:p>
    <w:p w14:paraId="455EAF1D">
      <w:pPr>
        <w:keepNext w:val="0"/>
        <w:keepLines w:val="0"/>
        <w:widowControl/>
        <w:suppressLineNumbers w:val="0"/>
        <w:spacing w:before="0" w:beforeAutospacing="0" w:after="0" w:afterAutospacing="0" w:line="360" w:lineRule="auto"/>
        <w:ind w:left="0" w:right="0" w:firstLine="422" w:firstLineChars="200"/>
        <w:jc w:val="both"/>
        <w:outlineLvl w:val="9"/>
        <w:rPr>
          <w:rFonts w:hint="default" w:cs="Times New Roman" w:asciiTheme="minorEastAsia" w:hAnsiTheme="minorEastAsia" w:eastAsiaTheme="minorEastAsia"/>
          <w:color w:val="000000" w:themeColor="text1"/>
          <w:kern w:val="2"/>
          <w:sz w:val="21"/>
          <w:szCs w:val="21"/>
          <w14:textFill>
            <w14:solidFill>
              <w14:schemeClr w14:val="tx1"/>
            </w14:solidFill>
          </w14:textFill>
          <w:woUserID w:val="0"/>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2</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 xml:space="preserve">  </w:t>
      </w:r>
      <w:r>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结构离地检查：炉壳结构高炉框架离开拼装胎架约100mm后，利用液压提升系统设备锁定，空中停留12小时以上作全面检查（包括吊点结构，承重体系和提升设备等），并将检查结果以书面形式报告现场总指挥部。各项检查正常无误，再进行正式提升。</w:t>
      </w:r>
    </w:p>
    <w:p w14:paraId="601D85F4">
      <w:pPr>
        <w:keepNext w:val="0"/>
        <w:keepLines w:val="0"/>
        <w:widowControl/>
        <w:suppressLineNumbers w:val="0"/>
        <w:spacing w:before="0" w:beforeAutospacing="0" w:after="0" w:afterAutospacing="0" w:line="360" w:lineRule="auto"/>
        <w:ind w:left="0" w:right="0" w:firstLine="422" w:firstLineChars="200"/>
        <w:jc w:val="both"/>
        <w:outlineLvl w:val="9"/>
        <w:rPr>
          <w:rFonts w:hint="default" w:cs="Times New Roman" w:asciiTheme="minorEastAsia" w:hAnsiTheme="minorEastAsia" w:eastAsiaTheme="minorEastAsia"/>
          <w:color w:val="000000" w:themeColor="text1"/>
          <w:kern w:val="2"/>
          <w:sz w:val="21"/>
          <w:szCs w:val="21"/>
          <w14:textFill>
            <w14:solidFill>
              <w14:schemeClr w14:val="tx1"/>
            </w14:solidFill>
          </w14:textFill>
          <w:woUserID w:val="0"/>
        </w:rPr>
      </w:pPr>
      <w:r>
        <w:rPr>
          <w:rFonts w:hint="default" w:cs="Times New Roman" w:asciiTheme="minorEastAsia" w:hAnsiTheme="minorEastAsia" w:eastAsiaTheme="minorEastAsia"/>
          <w:b/>
          <w:bCs/>
          <w:color w:val="000000" w:themeColor="text1"/>
          <w:kern w:val="2"/>
          <w:sz w:val="21"/>
          <w:szCs w:val="21"/>
          <w:lang w:val="en-US" w:eastAsia="zh-CN" w:bidi="ar"/>
          <w14:textFill>
            <w14:solidFill>
              <w14:schemeClr w14:val="tx1"/>
            </w14:solidFill>
          </w14:textFill>
          <w:woUserID w:val="0"/>
        </w:rPr>
        <w:t>3</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 xml:space="preserve">  </w:t>
      </w:r>
      <w:r>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姿态检测调整：用测量仪器检测各吊点的离地距离，计算出各吊点相对高差。通过液压提升系统设备调整各吊点高度，使结构达到水平姿态。</w:t>
      </w:r>
    </w:p>
    <w:p w14:paraId="7EEDAEE0">
      <w:pPr>
        <w:keepNext w:val="0"/>
        <w:keepLines w:val="0"/>
        <w:widowControl/>
        <w:suppressLineNumbers w:val="0"/>
        <w:spacing w:before="0" w:beforeAutospacing="0" w:after="0" w:afterAutospacing="0" w:line="360" w:lineRule="auto"/>
        <w:ind w:left="0" w:right="0" w:firstLine="0" w:firstLineChars="0"/>
        <w:jc w:val="both"/>
        <w:outlineLvl w:val="9"/>
        <w:rPr>
          <w:rFonts w:hint="default" w:cs="Times New Roman" w:asciiTheme="minorEastAsia" w:hAnsiTheme="minorEastAsia" w:eastAsiaTheme="minorEastAsia"/>
          <w:color w:val="000000" w:themeColor="text1"/>
          <w:kern w:val="2"/>
          <w:sz w:val="21"/>
          <w:szCs w:val="21"/>
          <w14:textFill>
            <w14:solidFill>
              <w14:schemeClr w14:val="tx1"/>
            </w14:solidFill>
          </w14:textFill>
          <w:woUserID w:val="0"/>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9.2.4</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 xml:space="preserve">  </w:t>
      </w:r>
      <w:r>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整体同步提升：以调整后的各吊点高度为新的起始位置，复位位移传感器。在结构整体提升过程中，保持该姿态直至提升到设计标高附近。</w:t>
      </w:r>
    </w:p>
    <w:p w14:paraId="5389951B">
      <w:pPr>
        <w:keepNext w:val="0"/>
        <w:keepLines w:val="0"/>
        <w:widowControl/>
        <w:suppressLineNumbers w:val="0"/>
        <w:spacing w:before="0" w:beforeAutospacing="0" w:after="0" w:afterAutospacing="0" w:line="360" w:lineRule="auto"/>
        <w:ind w:left="0" w:right="0" w:firstLine="422" w:firstLineChars="200"/>
        <w:jc w:val="both"/>
        <w:outlineLvl w:val="9"/>
        <w:rPr>
          <w:rFonts w:hint="default"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0"/>
        </w:rPr>
      </w:pPr>
      <w:r>
        <w:rPr>
          <w:rFonts w:hint="eastAsia" w:cs="Times New Roman" w:asciiTheme="minorEastAsia" w:hAnsiTheme="minorEastAsia" w:eastAsiaTheme="minorEastAsia"/>
          <w:b/>
          <w:bCs/>
          <w:color w:val="000000" w:themeColor="text1"/>
          <w:kern w:val="2"/>
          <w:sz w:val="21"/>
          <w:szCs w:val="21"/>
          <w:highlight w:val="none"/>
          <w:lang w:val="en-US" w:eastAsia="zh" w:bidi="ar"/>
          <w14:textFill>
            <w14:solidFill>
              <w14:schemeClr w14:val="tx1"/>
            </w14:solidFill>
          </w14:textFill>
          <w:woUserID w:val="1"/>
        </w:rPr>
        <w:t>1</w:t>
      </w:r>
      <w:r>
        <w:rPr>
          <w:rFonts w:hint="eastAsia" w:cs="Times New Roman" w:asciiTheme="minorEastAsia" w:hAnsiTheme="minorEastAsia" w:eastAsiaTheme="minorEastAsia"/>
          <w:color w:val="000000" w:themeColor="text1"/>
          <w:kern w:val="2"/>
          <w:sz w:val="21"/>
          <w:szCs w:val="21"/>
          <w:highlight w:val="none"/>
          <w:lang w:val="en-US" w:eastAsia="zh" w:bidi="ar"/>
          <w14:textFill>
            <w14:solidFill>
              <w14:schemeClr w14:val="tx1"/>
            </w14:solidFill>
          </w14:textFill>
          <w:woUserID w:val="1"/>
        </w:rPr>
        <w:t xml:space="preserve">  </w:t>
      </w:r>
      <w:r>
        <w:rPr>
          <w:rFonts w:hint="default"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0"/>
        </w:rPr>
        <w:t>提升速度：</w:t>
      </w:r>
      <w:r>
        <w:rPr>
          <w:rFonts w:hint="eastAsia" w:cs="Times New Roman" w:asciiTheme="minorEastAsia" w:hAnsiTheme="minorEastAsia" w:eastAsiaTheme="minorEastAsia"/>
          <w:color w:val="000000" w:themeColor="text1"/>
          <w:kern w:val="2"/>
          <w:sz w:val="21"/>
          <w:szCs w:val="21"/>
          <w:highlight w:val="none"/>
          <w:lang w:val="en-US" w:eastAsia="zh-CN" w:bidi="ar"/>
          <w14:textFill>
            <w14:solidFill>
              <w14:schemeClr w14:val="tx1"/>
            </w14:solidFill>
          </w14:textFill>
          <w:woUserID w:val="0"/>
        </w:rPr>
        <w:t>根据提升装置配置情况，控制提升速度，保证提升过程安全。</w:t>
      </w:r>
    </w:p>
    <w:p w14:paraId="381246C2">
      <w:pPr>
        <w:keepNext w:val="0"/>
        <w:keepLines w:val="0"/>
        <w:widowControl/>
        <w:suppressLineNumbers w:val="0"/>
        <w:spacing w:before="0" w:beforeAutospacing="0" w:after="0" w:afterAutospacing="0" w:line="360" w:lineRule="auto"/>
        <w:ind w:left="0" w:right="0" w:firstLine="422" w:firstLineChars="200"/>
        <w:jc w:val="both"/>
        <w:outlineLvl w:val="9"/>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pPr>
      <w:r>
        <w:rPr>
          <w:rFonts w:hint="eastAsia" w:cs="Times New Roman" w:asciiTheme="minorEastAsia" w:hAnsiTheme="minorEastAsia" w:eastAsiaTheme="minorEastAsia"/>
          <w:b/>
          <w:bCs/>
          <w:color w:val="000000" w:themeColor="text1"/>
          <w:kern w:val="2"/>
          <w:sz w:val="21"/>
          <w:szCs w:val="21"/>
          <w:lang w:val="en-US" w:eastAsia="zh" w:bidi="ar"/>
          <w14:textFill>
            <w14:solidFill>
              <w14:schemeClr w14:val="tx1"/>
            </w14:solidFill>
          </w14:textFill>
          <w:woUserID w:val="1"/>
        </w:rPr>
        <w:t>2</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 xml:space="preserve">  </w:t>
      </w:r>
      <w:r>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提升过程的微调：结构在提升及下降过程中，因为空中姿态调整和就位安装等需要进行高精度微调。在微调开始前，将计算机同步控制系统由自动模式切换成手动模式。根据需要，对整个液压提升系统中各个吊点的液压提升器进行同步微动（上升或下降），或者对单台液压提升器进行微动调整。微动即点动调整精度可以达到毫米级，完全可以满足炉壳结构安装的精度需要。</w:t>
      </w:r>
    </w:p>
    <w:p w14:paraId="578E47D4">
      <w:pPr>
        <w:keepNext w:val="0"/>
        <w:keepLines w:val="0"/>
        <w:widowControl/>
        <w:suppressLineNumbers w:val="0"/>
        <w:spacing w:before="0" w:beforeAutospacing="0" w:after="0" w:afterAutospacing="0" w:line="360" w:lineRule="auto"/>
        <w:ind w:left="0" w:right="0" w:firstLine="422" w:firstLineChars="200"/>
        <w:jc w:val="both"/>
        <w:outlineLvl w:val="9"/>
        <w:rPr>
          <w:rFonts w:hint="default" w:cs="Times New Roman" w:asciiTheme="minorEastAsia" w:hAnsiTheme="minorEastAsia" w:eastAsiaTheme="minorEastAsia"/>
          <w:color w:val="auto"/>
          <w:kern w:val="2"/>
          <w:sz w:val="21"/>
          <w:szCs w:val="21"/>
          <w:woUserID w:val="2"/>
        </w:rPr>
      </w:pPr>
      <w:r>
        <w:rPr>
          <w:rFonts w:hint="eastAsia" w:cs="Times New Roman" w:asciiTheme="minorEastAsia" w:hAnsiTheme="minorEastAsia" w:eastAsiaTheme="minorEastAsia"/>
          <w:b/>
          <w:bCs/>
          <w:color w:val="auto"/>
          <w:kern w:val="2"/>
          <w:sz w:val="21"/>
          <w:szCs w:val="21"/>
          <w:lang w:val="en-US" w:eastAsia="zh" w:bidi="ar"/>
          <w:woUserID w:val="1"/>
        </w:rPr>
        <w:t xml:space="preserve">3  </w:t>
      </w:r>
      <w:r>
        <w:rPr>
          <w:rFonts w:hint="default" w:cs="Times New Roman" w:asciiTheme="minorEastAsia" w:hAnsiTheme="minorEastAsia" w:eastAsiaTheme="minorEastAsia"/>
          <w:color w:val="auto"/>
          <w:kern w:val="2"/>
          <w:sz w:val="21"/>
          <w:szCs w:val="21"/>
          <w:lang w:val="en-US" w:eastAsia="zh-CN" w:bidi="ar"/>
          <w:woUserID w:val="0"/>
        </w:rPr>
        <w:t>采用液压提升整体同步提升，通过调节系统压力和流量，严格控制启动的加速度和制动加速度，使其接近于零以至于可以忽略不计，保证提升过程中钢炉壳的稳定性。</w:t>
      </w:r>
    </w:p>
    <w:p w14:paraId="3188AFB5">
      <w:pPr>
        <w:keepNext w:val="0"/>
        <w:keepLines w:val="0"/>
        <w:widowControl w:val="0"/>
        <w:suppressLineNumbers w:val="0"/>
        <w:spacing w:before="0" w:beforeAutospacing="0" w:after="0" w:afterAutospacing="0" w:line="360" w:lineRule="auto"/>
        <w:ind w:left="0" w:right="0" w:firstLine="0" w:firstLineChars="0"/>
        <w:jc w:val="both"/>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pPr>
      <w:r>
        <w:rPr>
          <w:rFonts w:hint="eastAsia" w:ascii="宋体" w:hAnsi="宋体" w:eastAsia="宋体" w:cs="宋体"/>
          <w:b/>
          <w:bCs/>
          <w:kern w:val="2"/>
          <w:sz w:val="24"/>
          <w:szCs w:val="24"/>
          <w:lang w:val="en-US" w:eastAsia="zh" w:bidi="ar"/>
          <w:woUserID w:val="1"/>
        </w:rPr>
        <w:t xml:space="preserve">9.2.5 </w:t>
      </w:r>
      <w:r>
        <w:rPr>
          <w:rFonts w:hint="default" w:cs="Times New Roman" w:asciiTheme="minorEastAsia" w:hAnsiTheme="minorEastAsia" w:eastAsiaTheme="minorEastAsia"/>
          <w:b w:val="0"/>
          <w:bCs w:val="0"/>
          <w:color w:val="000000" w:themeColor="text1"/>
          <w:kern w:val="2"/>
          <w:sz w:val="21"/>
          <w:szCs w:val="21"/>
          <w:lang w:val="en-US" w:eastAsia="zh-CN" w:bidi="ar"/>
          <w14:textFill>
            <w14:solidFill>
              <w14:schemeClr w14:val="tx1"/>
            </w14:solidFill>
          </w14:textFill>
          <w:woUserID w:val="0"/>
        </w:rPr>
        <w:t xml:space="preserve"> 提升就位</w:t>
      </w:r>
      <w:r>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w:t>
      </w:r>
    </w:p>
    <w:p w14:paraId="6261E5DC">
      <w:pPr>
        <w:widowControl/>
        <w:spacing w:line="360" w:lineRule="auto"/>
        <w:ind w:firstLine="422" w:firstLineChars="200"/>
        <w:jc w:val="both"/>
        <w:outlineLvl w:val="9"/>
        <w:rPr>
          <w:rFonts w:hint="default" w:asciiTheme="minorEastAsia" w:hAnsiTheme="minorEastAsia" w:eastAsiaTheme="minorEastAsia"/>
          <w:color w:val="000000" w:themeColor="text1"/>
          <w:sz w:val="21"/>
          <w:szCs w:val="21"/>
          <w:lang w:bidi="ar"/>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eastAsia="zh" w:bidi="ar"/>
          <w14:textFill>
            <w14:solidFill>
              <w14:schemeClr w14:val="tx1"/>
            </w14:solidFill>
          </w14:textFill>
          <w:woUserID w:val="1"/>
        </w:rPr>
        <w:t>1</w:t>
      </w:r>
      <w:r>
        <w:rPr>
          <w:rFonts w:hint="eastAsia" w:asciiTheme="minorEastAsia" w:hAnsiTheme="minorEastAsia" w:eastAsiaTheme="minorEastAsia"/>
          <w:color w:val="000000" w:themeColor="text1"/>
          <w:sz w:val="21"/>
          <w:szCs w:val="21"/>
          <w:lang w:eastAsia="zh" w:bidi="ar"/>
          <w14:textFill>
            <w14:solidFill>
              <w14:schemeClr w14:val="tx1"/>
            </w14:solidFill>
          </w14:textFill>
          <w:woUserID w:val="1"/>
        </w:rPr>
        <w:t xml:space="preserve">  </w:t>
      </w:r>
      <w:r>
        <w:rPr>
          <w:rFonts w:hint="default" w:asciiTheme="minorEastAsia" w:hAnsiTheme="minorEastAsia" w:eastAsiaTheme="minorEastAsia"/>
          <w:color w:val="000000" w:themeColor="text1"/>
          <w:sz w:val="21"/>
          <w:szCs w:val="21"/>
          <w:lang w:bidi="ar"/>
          <w14:textFill>
            <w14:solidFill>
              <w14:schemeClr w14:val="tx1"/>
            </w14:solidFill>
          </w14:textFill>
          <w:woUserID w:val="1"/>
        </w:rPr>
        <w:t>液压提升过程中应确保上吊点（提升器）和下吊点（地锚）之间连接的钢绞线垂直，确保上提升平台和下吊点在初始定位时精确，上、下吊点的偏移角度应控制在1°以内。</w:t>
      </w:r>
    </w:p>
    <w:p w14:paraId="6C82E1BB">
      <w:pPr>
        <w:widowControl/>
        <w:spacing w:line="360" w:lineRule="auto"/>
        <w:ind w:firstLine="422" w:firstLineChars="200"/>
        <w:outlineLvl w:val="9"/>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CN" w:bidi="ar"/>
          <w14:textFill>
            <w14:solidFill>
              <w14:schemeClr w14:val="tx1"/>
            </w14:solidFill>
          </w14:textFill>
          <w:woUserID w:val="1"/>
        </w:rPr>
        <w:t>2</w:t>
      </w:r>
      <w:r>
        <w:rPr>
          <w:rFonts w:hint="eastAsia" w:asciiTheme="minorEastAsia" w:hAnsiTheme="minorEastAsia" w:eastAsiaTheme="minorEastAsia"/>
          <w:b w:val="0"/>
          <w:bCs w:val="0"/>
          <w:color w:val="000000" w:themeColor="text1"/>
          <w:sz w:val="21"/>
          <w:szCs w:val="21"/>
          <w:lang w:val="en-US" w:eastAsia="zh" w:bidi="ar"/>
          <w14:textFill>
            <w14:solidFill>
              <w14:schemeClr w14:val="tx1"/>
            </w14:solidFill>
          </w14:textFill>
          <w:woUserID w:val="1"/>
        </w:rPr>
        <w:t xml:space="preserve"> </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t>提升设备（包括钢绞线）在提升到位暂停后，装杆件安装时，应予以适当的保护，主要为承重用的钢绞线。特别是在焊接作业时，钢绞线不能作为导体通电，如焊接作业距离钢绞线较近时，焊接区域钢绞线可采用橡胶或石棉布予以保护。</w:t>
      </w:r>
    </w:p>
    <w:p w14:paraId="39853638">
      <w:pPr>
        <w:widowControl/>
        <w:spacing w:line="360" w:lineRule="auto"/>
        <w:ind w:firstLine="422" w:firstLineChars="200"/>
        <w:outlineLvl w:val="9"/>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eastAsia="zh-CN" w:bidi="ar"/>
          <w14:textFill>
            <w14:solidFill>
              <w14:schemeClr w14:val="tx1"/>
            </w14:solidFill>
          </w14:textFill>
          <w:woUserID w:val="1"/>
        </w:rPr>
        <w:t>3</w:t>
      </w:r>
      <w:r>
        <w:rPr>
          <w:rFonts w:hint="eastAsia" w:asciiTheme="minorEastAsia" w:hAnsiTheme="minorEastAsia" w:eastAsiaTheme="minorEastAsia"/>
          <w:b w:val="0"/>
          <w:bCs w:val="0"/>
          <w:color w:val="000000" w:themeColor="text1"/>
          <w:sz w:val="21"/>
          <w:szCs w:val="21"/>
          <w:lang w:val="en-US" w:eastAsia="zh" w:bidi="ar"/>
          <w14:textFill>
            <w14:solidFill>
              <w14:schemeClr w14:val="tx1"/>
            </w14:solidFill>
          </w14:textFill>
          <w:woUserID w:val="1"/>
        </w:rPr>
        <w:t xml:space="preserve"> </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t>在钢结构整体液压同步提升过程中，应密切注意液压提升器、液压泵源系统、计算机同步控制系统、传感检测系统等各系统的工作状态；观测设备系统的压力、荷载变化情况等，并认真做好记录工作。</w:t>
      </w:r>
    </w:p>
    <w:p w14:paraId="198DCDE2">
      <w:pPr>
        <w:widowControl/>
        <w:spacing w:line="360" w:lineRule="auto"/>
        <w:ind w:firstLine="422" w:firstLineChars="200"/>
        <w:outlineLvl w:val="9"/>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val="en-US" w:eastAsia="zh-CN" w:bidi="ar"/>
          <w14:textFill>
            <w14:solidFill>
              <w14:schemeClr w14:val="tx1"/>
            </w14:solidFill>
          </w14:textFill>
          <w:woUserID w:val="1"/>
        </w:rPr>
        <w:t>4</w:t>
      </w:r>
      <w:r>
        <w:rPr>
          <w:rFonts w:hint="eastAsia" w:asciiTheme="minorEastAsia" w:hAnsiTheme="minorEastAsia" w:eastAsiaTheme="minorEastAsia"/>
          <w:b w:val="0"/>
          <w:bCs w:val="0"/>
          <w:color w:val="000000" w:themeColor="text1"/>
          <w:sz w:val="21"/>
          <w:szCs w:val="21"/>
          <w:lang w:val="en-US" w:eastAsia="zh" w:bidi="ar"/>
          <w14:textFill>
            <w14:solidFill>
              <w14:schemeClr w14:val="tx1"/>
            </w14:solidFill>
          </w14:textFill>
          <w:woUserID w:val="1"/>
        </w:rPr>
        <w:t xml:space="preserve">  </w:t>
      </w:r>
      <w:r>
        <w:rPr>
          <w:rFonts w:hint="eastAsia" w:asciiTheme="minorEastAsia" w:hAnsiTheme="minorEastAsia" w:eastAsiaTheme="minorEastAsia"/>
          <w:b w:val="0"/>
          <w:bCs w:val="0"/>
          <w:color w:val="000000" w:themeColor="text1"/>
          <w:sz w:val="21"/>
          <w:szCs w:val="21"/>
          <w:lang w:eastAsia="zh" w:bidi="ar"/>
          <w14:textFill>
            <w14:solidFill>
              <w14:schemeClr w14:val="tx1"/>
            </w14:solidFill>
          </w14:textFill>
          <w:woUserID w:val="1"/>
        </w:rPr>
        <w:t>在液压提升过程中，测量人员应通过测量仪器配合测量各监测点位移的准确数值，并做好记录。</w:t>
      </w:r>
    </w:p>
    <w:p w14:paraId="37A398C8">
      <w:pPr>
        <w:keepNext w:val="0"/>
        <w:keepLines w:val="0"/>
        <w:widowControl w:val="0"/>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color w:val="000000" w:themeColor="text1"/>
          <w:kern w:val="2"/>
          <w:sz w:val="21"/>
          <w:szCs w:val="21"/>
          <w:lang w:eastAsia="zh" w:bidi="ar"/>
          <w14:textFill>
            <w14:solidFill>
              <w14:schemeClr w14:val="tx1"/>
            </w14:solidFill>
          </w14:textFill>
          <w:woUserID w:val="1"/>
        </w:rPr>
      </w:pPr>
      <w:r>
        <w:rPr>
          <w:rFonts w:hint="eastAsia" w:ascii="宋体" w:hAnsi="宋体" w:eastAsia="宋体" w:cs="宋体"/>
          <w:b/>
          <w:bCs/>
          <w:kern w:val="2"/>
          <w:sz w:val="24"/>
          <w:szCs w:val="24"/>
          <w:lang w:val="en-US" w:eastAsia="zh" w:bidi="ar"/>
          <w:woUserID w:val="1"/>
        </w:rPr>
        <w:t xml:space="preserve">9.2.6 </w:t>
      </w:r>
      <w:r>
        <w:rPr>
          <w:rFonts w:hint="default" w:cs="Times New Roman" w:asciiTheme="minorEastAsia" w:hAnsiTheme="minorEastAsia" w:eastAsiaTheme="minorEastAsia"/>
          <w:b w:val="0"/>
          <w:bCs w:val="0"/>
          <w:color w:val="000000" w:themeColor="text1"/>
          <w:kern w:val="2"/>
          <w:sz w:val="21"/>
          <w:szCs w:val="21"/>
          <w:lang w:val="en-US" w:eastAsia="zh-CN" w:bidi="ar"/>
          <w14:textFill>
            <w14:solidFill>
              <w14:schemeClr w14:val="tx1"/>
            </w14:solidFill>
          </w14:textFill>
          <w:woUserID w:val="1"/>
        </w:rPr>
        <w:t xml:space="preserve"> </w:t>
      </w:r>
      <w:r>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结构提升至设计位置后，暂停；各吊点微调使炉壳精确提升到达设计位置</w:t>
      </w:r>
      <w:r>
        <w:rPr>
          <w:rFonts w:hint="eastAsia" w:cs="Times New Roman" w:asciiTheme="minorEastAsia" w:hAnsiTheme="minorEastAsia" w:eastAsiaTheme="minorEastAsia"/>
          <w:color w:val="000000" w:themeColor="text1"/>
          <w:kern w:val="2"/>
          <w:sz w:val="21"/>
          <w:szCs w:val="21"/>
          <w:lang w:val="en-US" w:eastAsia="zh" w:bidi="ar"/>
          <w14:textFill>
            <w14:solidFill>
              <w14:schemeClr w14:val="tx1"/>
            </w14:solidFill>
          </w14:textFill>
          <w:woUserID w:val="1"/>
        </w:rPr>
        <w:t>。</w:t>
      </w:r>
    </w:p>
    <w:p w14:paraId="6CA4038C">
      <w:pPr>
        <w:keepNext w:val="0"/>
        <w:keepLines w:val="0"/>
        <w:widowControl w:val="0"/>
        <w:suppressLineNumbers w:val="0"/>
        <w:spacing w:before="0" w:beforeAutospacing="0" w:after="0" w:afterAutospacing="0" w:line="360" w:lineRule="auto"/>
        <w:ind w:left="0" w:right="0" w:firstLine="0" w:firstLineChars="0"/>
        <w:jc w:val="both"/>
        <w:rPr>
          <w:rFonts w:hint="default" w:cs="Times New Roman" w:asciiTheme="minorEastAsia" w:hAnsiTheme="minorEastAsia" w:eastAsiaTheme="minorEastAsia"/>
          <w:color w:val="000000" w:themeColor="text1"/>
          <w:kern w:val="2"/>
          <w:sz w:val="21"/>
          <w:szCs w:val="21"/>
          <w:lang w:bidi="ar"/>
          <w14:textFill>
            <w14:solidFill>
              <w14:schemeClr w14:val="tx1"/>
            </w14:solidFill>
          </w14:textFill>
          <w:woUserID w:val="0"/>
        </w:rPr>
      </w:pPr>
      <w:r>
        <w:rPr>
          <w:rFonts w:hint="eastAsia" w:ascii="宋体" w:hAnsi="宋体" w:eastAsia="宋体" w:cs="宋体"/>
          <w:b/>
          <w:bCs/>
          <w:kern w:val="2"/>
          <w:sz w:val="24"/>
          <w:szCs w:val="24"/>
          <w:lang w:val="en-US" w:eastAsia="zh" w:bidi="ar"/>
          <w:woUserID w:val="1"/>
        </w:rPr>
        <w:t xml:space="preserve">9.2.7 </w:t>
      </w:r>
      <w:r>
        <w:rPr>
          <w:rFonts w:hint="default" w:cs="Times New Roman" w:asciiTheme="minorEastAsia" w:hAnsiTheme="minorEastAsia" w:eastAsiaTheme="minorEastAsia"/>
          <w:b w:val="0"/>
          <w:bCs w:val="0"/>
          <w:color w:val="000000" w:themeColor="text1"/>
          <w:kern w:val="2"/>
          <w:sz w:val="21"/>
          <w:szCs w:val="21"/>
          <w:lang w:val="en-US" w:eastAsia="zh-CN" w:bidi="ar"/>
          <w14:textFill>
            <w14:solidFill>
              <w14:schemeClr w14:val="tx1"/>
            </w14:solidFill>
          </w14:textFill>
          <w:woUserID w:val="1"/>
        </w:rPr>
        <w:t xml:space="preserve"> </w:t>
      </w:r>
      <w:r>
        <w:rPr>
          <w:rFonts w:hint="default"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0"/>
        </w:rPr>
        <w:t>液压提升系统设备暂停工作，保持炉壳结构的空中姿态，使其与下部结构对接形成整体结构。</w:t>
      </w:r>
    </w:p>
    <w:p w14:paraId="3AFB3356">
      <w:pPr>
        <w:pStyle w:val="3"/>
        <w:keepNext w:val="0"/>
        <w:keepLines w:val="0"/>
        <w:spacing w:line="360" w:lineRule="auto"/>
        <w:jc w:val="cente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pPr>
      <w:bookmarkStart w:id="687" w:name="_Toc1066304294"/>
      <w:bookmarkStart w:id="688" w:name="_Toc5147"/>
      <w:bookmarkStart w:id="689" w:name="_Toc2097535079"/>
      <w:bookmarkStart w:id="690" w:name="_Toc4566"/>
      <w:bookmarkStart w:id="691" w:name="_Toc1469"/>
      <w:bookmarkStart w:id="692" w:name="_Toc6623"/>
      <w:bookmarkStart w:id="693" w:name="_Toc4302"/>
      <w:bookmarkStart w:id="694" w:name="_Toc27393"/>
      <w:bookmarkStart w:id="695" w:name="_Toc19107"/>
      <w:bookmarkStart w:id="696" w:name="_Toc10212"/>
      <w:bookmarkStart w:id="697" w:name="_Toc14885"/>
      <w:bookmarkStart w:id="698" w:name="_Toc13769"/>
      <w:bookmarkStart w:id="699" w:name="_Toc11697"/>
      <w:bookmarkStart w:id="700" w:name="_Toc479711294"/>
      <w:bookmarkStart w:id="701" w:name="_Toc1846812998"/>
      <w:bookmarkStart w:id="702" w:name="_Toc7082"/>
      <w:bookmarkStart w:id="703" w:name="_Toc401048911"/>
      <w:bookmarkStart w:id="704" w:name="_Toc21806"/>
      <w:bookmarkStart w:id="705" w:name="_Toc2122568255"/>
      <w:bookmarkStart w:id="706" w:name="_Toc1597875629"/>
      <w:bookmarkStart w:id="707" w:name="_Toc28337"/>
      <w:bookmarkStart w:id="708" w:name="_Toc1894650264"/>
      <w:bookmarkStart w:id="709" w:name="_Toc1837100106"/>
      <w:bookmarkStart w:id="710" w:name="_Toc576717874"/>
      <w:bookmarkStart w:id="711" w:name="_Toc17977"/>
      <w:bookmarkStart w:id="712" w:name="_Toc1505754526"/>
      <w:bookmarkStart w:id="713" w:name="_Toc29504"/>
      <w:bookmarkStart w:id="714" w:name="_Toc815008341"/>
      <w:bookmarkStart w:id="715" w:name="_Toc22068"/>
      <w:bookmarkStart w:id="716" w:name="_Toc1555853962"/>
      <w:bookmarkStart w:id="717" w:name="_Toc1158953078"/>
      <w:bookmarkStart w:id="718" w:name="_Toc23178"/>
      <w:r>
        <w:rPr>
          <w:rFonts w:hint="eastAsia" w:asciiTheme="minorEastAsia" w:hAnsiTheme="minorEastAsia" w:eastAsiaTheme="minorEastAsia"/>
          <w:color w:val="000000" w:themeColor="text1"/>
          <w:sz w:val="28"/>
          <w:szCs w:val="28"/>
          <w:lang w:eastAsia="zh"/>
          <w14:textFill>
            <w14:solidFill>
              <w14:schemeClr w14:val="tx1"/>
            </w14:solidFill>
          </w14:textFill>
          <w:woUserID w:val="1"/>
        </w:rPr>
        <w:t>9</w:t>
      </w:r>
      <w:r>
        <w:rPr>
          <w:rFonts w:hint="eastAsia" w:asciiTheme="minorEastAsia" w:hAnsiTheme="minorEastAsia" w:eastAsiaTheme="minorEastAsia"/>
          <w:color w:val="000000" w:themeColor="text1"/>
          <w:sz w:val="28"/>
          <w:szCs w:val="28"/>
          <w:lang w:eastAsia="zh-CN"/>
          <w14:textFill>
            <w14:solidFill>
              <w14:schemeClr w14:val="tx1"/>
            </w14:solidFill>
          </w14:textFill>
        </w:rPr>
        <w:t>.</w:t>
      </w:r>
      <w:r>
        <w:rPr>
          <w:rFonts w:hint="default" w:asciiTheme="minorEastAsia" w:hAnsiTheme="minorEastAsia" w:eastAsiaTheme="minorEastAsia"/>
          <w:color w:val="000000" w:themeColor="text1"/>
          <w:sz w:val="28"/>
          <w:szCs w:val="28"/>
          <w:lang w:val="en-US"/>
          <w14:textFill>
            <w14:solidFill>
              <w14:schemeClr w14:val="tx1"/>
            </w14:solidFill>
          </w14:textFill>
        </w:rPr>
        <w:t>3</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8"/>
          <w:szCs w:val="28"/>
          <w14:textFill>
            <w14:solidFill>
              <w14:schemeClr w14:val="tx1"/>
            </w14:solidFill>
          </w14:textFill>
        </w:rPr>
        <w:t>炉体推移</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p>
    <w:p w14:paraId="6D3450AD">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9</w:t>
      </w:r>
      <w:r>
        <w:rPr>
          <w:rFonts w:asciiTheme="minorEastAsia" w:hAnsiTheme="minorEastAsia" w:eastAsiaTheme="minorEastAsia"/>
          <w:b/>
          <w:bCs/>
          <w:color w:val="000000" w:themeColor="text1"/>
          <w:sz w:val="21"/>
          <w:szCs w:val="21"/>
          <w14:textFill>
            <w14:solidFill>
              <w14:schemeClr w14:val="tx1"/>
            </w14:solidFill>
          </w14:textFill>
        </w:rPr>
        <w:t>.</w:t>
      </w:r>
      <w:r>
        <w:rPr>
          <w:rFonts w:hint="default" w:asciiTheme="minorEastAsia" w:hAnsiTheme="minorEastAsia" w:eastAsiaTheme="minorEastAsia"/>
          <w:b/>
          <w:bCs/>
          <w:color w:val="000000" w:themeColor="text1"/>
          <w:sz w:val="21"/>
          <w:szCs w:val="21"/>
          <w:lang w:val="en-US"/>
          <w14:textFill>
            <w14:solidFill>
              <w14:schemeClr w14:val="tx1"/>
            </w14:solidFill>
          </w14:textFill>
        </w:rPr>
        <w:t>3</w:t>
      </w:r>
      <w:r>
        <w:rPr>
          <w:rFonts w:asciiTheme="minorEastAsia" w:hAnsiTheme="minorEastAsia" w:eastAsiaTheme="minorEastAsia"/>
          <w:b/>
          <w:bCs/>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eastAsia="zh"/>
          <w14:textFill>
            <w14:solidFill>
              <w14:schemeClr w14:val="tx1"/>
            </w14:solidFill>
          </w14:textFill>
          <w:woUserID w:val="2"/>
        </w:rPr>
        <w:t>炉顶壳就位后，准备工作完成后</w:t>
      </w:r>
      <w:r>
        <w:rPr>
          <w:rFonts w:hint="eastAsia" w:asciiTheme="minorEastAsia" w:hAnsiTheme="minorEastAsia" w:eastAsiaTheme="minorEastAsia"/>
          <w:color w:val="000000" w:themeColor="text1"/>
          <w:sz w:val="21"/>
          <w:szCs w:val="21"/>
          <w14:textFill>
            <w14:solidFill>
              <w14:schemeClr w14:val="tx1"/>
            </w14:solidFill>
          </w14:textFill>
        </w:rPr>
        <w:t>炉体推移开始。炉体推移要做到缓慢、稳妥，严细观察、及时发现推移过程中发生的各种异常现象，并及时研究和处理。为了提高推移效率，在液压缸推出一个行程后，缩回缸体的同时，随之横梁向前移动，之后在横梁与后支座中间加上一节顶杆，然后再将炉体向前推进一次。</w:t>
      </w:r>
    </w:p>
    <w:p w14:paraId="627FD128">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9</w:t>
      </w:r>
      <w:r>
        <w:rPr>
          <w:rFonts w:asciiTheme="minorEastAsia" w:hAnsiTheme="minorEastAsia" w:eastAsiaTheme="minorEastAsia"/>
          <w:b/>
          <w:bCs/>
          <w:color w:val="000000" w:themeColor="text1"/>
          <w:sz w:val="21"/>
          <w:szCs w:val="21"/>
          <w14:textFill>
            <w14:solidFill>
              <w14:schemeClr w14:val="tx1"/>
            </w14:solidFill>
          </w14:textFill>
        </w:rPr>
        <w:t>.</w:t>
      </w:r>
      <w:r>
        <w:rPr>
          <w:rFonts w:hint="default" w:asciiTheme="minorEastAsia" w:hAnsiTheme="minorEastAsia" w:eastAsiaTheme="minorEastAsia"/>
          <w:b/>
          <w:bCs/>
          <w:color w:val="000000" w:themeColor="text1"/>
          <w:sz w:val="21"/>
          <w:szCs w:val="21"/>
          <w:lang w:val="en-US"/>
          <w14:textFill>
            <w14:solidFill>
              <w14:schemeClr w14:val="tx1"/>
            </w14:solidFill>
          </w14:textFill>
        </w:rPr>
        <w:t>3</w:t>
      </w:r>
      <w:r>
        <w:rPr>
          <w:rFonts w:asciiTheme="minorEastAsia" w:hAnsiTheme="minorEastAsia" w:eastAsiaTheme="minorEastAsia"/>
          <w:b/>
          <w:bCs/>
          <w:color w:val="000000" w:themeColor="text1"/>
          <w:sz w:val="21"/>
          <w:szCs w:val="21"/>
          <w14:textFill>
            <w14:solidFill>
              <w14:schemeClr w14:val="tx1"/>
            </w14:solidFill>
          </w14:textFill>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在完成第一个总行程之后，将四个后支座用吊车吊放到推移横梁后面，用销轴将后支座与钢梁上翼缘紧密连接。然后，再按照上述的推移方法，将炉体再推进一个总行程。按照上述方法，循环进行炉体推移，直至将炉体推至炉基中心为止。</w:t>
      </w:r>
    </w:p>
    <w:p w14:paraId="70615237">
      <w:pPr>
        <w:spacing w:line="360" w:lineRule="auto"/>
        <w:rPr>
          <w:rFonts w:asciiTheme="minorEastAsia" w:hAnsiTheme="minorEastAsia" w:eastAsiaTheme="minorEastAsia"/>
          <w:sz w:val="21"/>
          <w:szCs w:val="21"/>
        </w:rPr>
      </w:pPr>
      <w:r>
        <w:rPr>
          <w:rFonts w:hint="eastAsia" w:asciiTheme="minorEastAsia" w:hAnsiTheme="minorEastAsia" w:eastAsiaTheme="minorEastAsia"/>
          <w:b/>
          <w:bCs/>
          <w:sz w:val="21"/>
          <w:szCs w:val="21"/>
          <w:lang w:val="en-US" w:eastAsia="zh"/>
          <w:woUserID w:val="2"/>
        </w:rPr>
        <w:t>9</w:t>
      </w:r>
      <w:r>
        <w:rPr>
          <w:rFonts w:hint="eastAsia" w:asciiTheme="minorEastAsia" w:hAnsiTheme="minorEastAsia" w:eastAsiaTheme="minorEastAsia"/>
          <w:b/>
          <w:bCs/>
          <w:sz w:val="21"/>
          <w:szCs w:val="21"/>
        </w:rPr>
        <w:t>.</w:t>
      </w:r>
      <w:r>
        <w:rPr>
          <w:rFonts w:hint="eastAsia" w:asciiTheme="minorEastAsia" w:hAnsiTheme="minorEastAsia" w:eastAsiaTheme="minorEastAsia"/>
          <w:b/>
          <w:bCs/>
          <w:sz w:val="21"/>
          <w:szCs w:val="21"/>
          <w:lang w:val="en-US" w:eastAsia="zh-CN"/>
        </w:rPr>
        <w:t>3</w:t>
      </w:r>
      <w:r>
        <w:rPr>
          <w:rFonts w:hint="eastAsia" w:asciiTheme="minorEastAsia" w:hAnsiTheme="minorEastAsia" w:eastAsiaTheme="minorEastAsia"/>
          <w:b/>
          <w:bCs/>
          <w:sz w:val="21"/>
          <w:szCs w:val="21"/>
        </w:rPr>
        <w:t>.</w:t>
      </w:r>
      <w:r>
        <w:rPr>
          <w:rFonts w:hint="eastAsia" w:asciiTheme="minorEastAsia" w:hAnsiTheme="minorEastAsia" w:eastAsiaTheme="minorEastAsia"/>
          <w:b/>
          <w:bCs/>
          <w:sz w:val="21"/>
          <w:szCs w:val="21"/>
          <w:lang w:val="en-US" w:eastAsia="zh-CN"/>
        </w:rPr>
        <w:t>3</w:t>
      </w:r>
      <w:r>
        <w:rPr>
          <w:rFonts w:hint="eastAsia" w:asciiTheme="minorEastAsia" w:hAnsiTheme="minorEastAsia" w:eastAsiaTheme="minorEastAsia"/>
          <w:sz w:val="21"/>
          <w:szCs w:val="21"/>
          <w:lang w:val="en-US" w:eastAsia="zh-CN"/>
        </w:rPr>
        <w:t xml:space="preserve">  </w:t>
      </w:r>
      <w:r>
        <w:rPr>
          <w:rFonts w:hint="eastAsia" w:asciiTheme="minorEastAsia" w:hAnsiTheme="minorEastAsia" w:eastAsiaTheme="minorEastAsia"/>
          <w:sz w:val="21"/>
          <w:szCs w:val="21"/>
        </w:rPr>
        <w:t>整个推移过程中，应根据设计文件及施工规范的要求，对高炉推移前、后的标高及轴线位置进行测量，检查中心偏移是否符合规范要求，若不符合可采用大吨位千斤顶进行校正。</w:t>
      </w:r>
    </w:p>
    <w:p w14:paraId="539B98F4">
      <w:pPr>
        <w:spacing w:line="360" w:lineRule="auto"/>
        <w:rPr>
          <w:rFonts w:asciiTheme="minorEastAsia" w:hAnsiTheme="minorEastAsia" w:eastAsiaTheme="minorEastAsia"/>
          <w:sz w:val="21"/>
          <w:szCs w:val="21"/>
        </w:rPr>
      </w:pPr>
      <w:r>
        <w:rPr>
          <w:rFonts w:hint="eastAsia" w:asciiTheme="minorEastAsia" w:hAnsiTheme="minorEastAsia" w:eastAsiaTheme="minorEastAsia"/>
          <w:b/>
          <w:bCs/>
          <w:sz w:val="21"/>
          <w:szCs w:val="21"/>
          <w:lang w:val="en-US" w:eastAsia="zh"/>
          <w:woUserID w:val="2"/>
        </w:rPr>
        <w:t>9</w:t>
      </w:r>
      <w:r>
        <w:rPr>
          <w:rFonts w:hint="eastAsia" w:asciiTheme="minorEastAsia" w:hAnsiTheme="minorEastAsia" w:eastAsiaTheme="minorEastAsia"/>
          <w:b/>
          <w:bCs/>
          <w:sz w:val="21"/>
          <w:szCs w:val="21"/>
        </w:rPr>
        <w:t>.</w:t>
      </w:r>
      <w:r>
        <w:rPr>
          <w:rFonts w:hint="eastAsia" w:asciiTheme="minorEastAsia" w:hAnsiTheme="minorEastAsia" w:eastAsiaTheme="minorEastAsia"/>
          <w:b/>
          <w:bCs/>
          <w:sz w:val="21"/>
          <w:szCs w:val="21"/>
          <w:lang w:val="en-US" w:eastAsia="zh-CN"/>
        </w:rPr>
        <w:t>3</w:t>
      </w:r>
      <w:r>
        <w:rPr>
          <w:rFonts w:hint="eastAsia" w:asciiTheme="minorEastAsia" w:hAnsiTheme="minorEastAsia" w:eastAsiaTheme="minorEastAsia"/>
          <w:b/>
          <w:bCs/>
          <w:sz w:val="21"/>
          <w:szCs w:val="21"/>
        </w:rPr>
        <w:t>.</w:t>
      </w:r>
      <w:r>
        <w:rPr>
          <w:rFonts w:hint="eastAsia" w:asciiTheme="minorEastAsia" w:hAnsiTheme="minorEastAsia" w:eastAsiaTheme="minorEastAsia"/>
          <w:b/>
          <w:bCs/>
          <w:sz w:val="21"/>
          <w:szCs w:val="21"/>
          <w:lang w:val="en-US" w:eastAsia="zh-CN"/>
        </w:rPr>
        <w:t xml:space="preserve">4  </w:t>
      </w:r>
      <w:r>
        <w:rPr>
          <w:rFonts w:hint="eastAsia" w:asciiTheme="minorEastAsia" w:hAnsiTheme="minorEastAsia" w:eastAsiaTheme="minorEastAsia"/>
          <w:sz w:val="21"/>
          <w:szCs w:val="21"/>
        </w:rPr>
        <w:t>推移过程应做到缓慢、稳妥，并应根据现场实际情况及施工要求，确定合理的推移行程，确保安全施工。</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w:t>
      </w:r>
      <w:r>
        <w:rPr>
          <w:rFonts w:hint="eastAsia"/>
          <w:sz w:val="21"/>
          <w:szCs w:val="21"/>
        </w:rPr>
        <w:t>图</w:t>
      </w:r>
      <w:r>
        <w:rPr>
          <w:rFonts w:hint="eastAsia"/>
          <w:sz w:val="21"/>
          <w:szCs w:val="21"/>
          <w:lang w:eastAsia="zh-CN"/>
        </w:rPr>
        <w:t>9</w:t>
      </w:r>
      <w:r>
        <w:rPr>
          <w:rFonts w:hint="eastAsia"/>
          <w:sz w:val="21"/>
          <w:szCs w:val="21"/>
          <w:lang w:val="en-US" w:eastAsia="zh-CN"/>
        </w:rPr>
        <w:t>.3.4）</w:t>
      </w:r>
    </w:p>
    <w:p w14:paraId="16352F00">
      <w:pPr>
        <w:spacing w:line="360" w:lineRule="auto"/>
        <w:jc w:val="center"/>
      </w:pPr>
      <w:r>
        <w:object>
          <v:shape id="_x0000_i1026" o:spt="75" type="#_x0000_t75" style="height:232.75pt;width:379.7pt;" o:ole="t" filled="f" o:preferrelative="t" stroked="f" coordsize="21600,21600">
            <v:path/>
            <v:fill on="f" focussize="0,0"/>
            <v:stroke on="f"/>
            <v:imagedata r:id="rId11" cropleft="22627f" croptop="17977f" cropright="17937f" cropbottom="13198f" o:title=""/>
            <o:lock v:ext="edit" aspectratio="t"/>
            <w10:wrap type="none"/>
            <w10:anchorlock/>
          </v:shape>
          <o:OLEObject Type="Embed" ProgID="AutoCAD.Drawing.23" ShapeID="_x0000_i1026" DrawAspect="Content" ObjectID="_1468075726" r:id="rId10">
            <o:LockedField>false</o:LockedField>
          </o:OLEObject>
        </w:object>
      </w:r>
    </w:p>
    <w:p w14:paraId="1801CFDB">
      <w:pPr>
        <w:jc w:val="center"/>
        <w:rPr>
          <w:rFonts w:hint="eastAsia"/>
          <w:sz w:val="22"/>
          <w:szCs w:val="28"/>
        </w:rPr>
      </w:pPr>
      <w:r>
        <w:rPr>
          <w:rFonts w:hint="eastAsia"/>
          <w:sz w:val="22"/>
          <w:szCs w:val="28"/>
        </w:rPr>
        <w:t>图</w:t>
      </w:r>
      <w:r>
        <w:rPr>
          <w:rFonts w:hint="eastAsia"/>
          <w:sz w:val="22"/>
          <w:szCs w:val="28"/>
          <w:lang w:eastAsia="zh-CN"/>
        </w:rPr>
        <w:t>9</w:t>
      </w:r>
      <w:r>
        <w:rPr>
          <w:rFonts w:hint="eastAsia"/>
          <w:sz w:val="22"/>
          <w:szCs w:val="28"/>
          <w:lang w:val="en-US" w:eastAsia="zh-CN"/>
        </w:rPr>
        <w:t xml:space="preserve">.3.4   </w:t>
      </w:r>
      <w:r>
        <w:rPr>
          <w:rFonts w:hint="eastAsia"/>
          <w:sz w:val="22"/>
          <w:szCs w:val="28"/>
        </w:rPr>
        <w:t>炉体推移过程立面示意图</w:t>
      </w:r>
    </w:p>
    <w:p w14:paraId="77FC5AEC">
      <w:pPr>
        <w:numPr>
          <w:ilvl w:val="-1"/>
          <w:numId w:val="0"/>
        </w:numPr>
        <w:spacing w:line="240" w:lineRule="auto"/>
        <w:ind w:firstLine="0" w:firstLineChars="0"/>
        <w:jc w:val="center"/>
        <w:rPr>
          <w:rFonts w:hint="eastAsia" w:ascii="仿宋" w:hAnsi="仿宋" w:cs="宋体"/>
          <w:color w:val="000000"/>
          <w:sz w:val="18"/>
          <w:szCs w:val="18"/>
          <w:lang w:eastAsia="zh-CN"/>
        </w:rPr>
      </w:pPr>
      <w:r>
        <w:rPr>
          <w:rFonts w:hint="eastAsia" w:ascii="仿宋" w:hAnsi="仿宋" w:cs="宋体"/>
          <w:color w:val="000000"/>
          <w:sz w:val="18"/>
          <w:szCs w:val="18"/>
          <w:lang w:val="en-US" w:eastAsia="zh-CN"/>
        </w:rPr>
        <w:t>1-</w:t>
      </w:r>
      <w:r>
        <w:rPr>
          <w:rFonts w:hint="eastAsia" w:ascii="仿宋" w:hAnsi="仿宋" w:cs="宋体"/>
          <w:color w:val="000000"/>
          <w:sz w:val="18"/>
          <w:szCs w:val="18"/>
        </w:rPr>
        <w:t>推移平台基础</w:t>
      </w:r>
      <w:r>
        <w:rPr>
          <w:rFonts w:hint="eastAsia" w:ascii="仿宋" w:hAnsi="仿宋" w:cs="宋体"/>
          <w:color w:val="000000"/>
          <w:sz w:val="18"/>
          <w:szCs w:val="18"/>
          <w:lang w:eastAsia="zh-CN"/>
        </w:rPr>
        <w:t>；</w:t>
      </w:r>
      <w:r>
        <w:rPr>
          <w:rFonts w:hint="eastAsia" w:ascii="仿宋" w:hAnsi="仿宋" w:cs="宋体"/>
          <w:color w:val="000000"/>
          <w:sz w:val="18"/>
          <w:szCs w:val="18"/>
        </w:rPr>
        <w:t>2-推移钢梁</w:t>
      </w:r>
      <w:r>
        <w:rPr>
          <w:rFonts w:hint="eastAsia" w:ascii="仿宋" w:hAnsi="仿宋" w:cs="宋体"/>
          <w:color w:val="000000"/>
          <w:sz w:val="18"/>
          <w:szCs w:val="18"/>
          <w:lang w:eastAsia="zh-CN"/>
        </w:rPr>
        <w:t>；</w:t>
      </w:r>
      <w:r>
        <w:rPr>
          <w:rFonts w:hint="eastAsia" w:ascii="仿宋" w:hAnsi="仿宋" w:cs="宋体"/>
          <w:color w:val="000000"/>
          <w:sz w:val="18"/>
          <w:szCs w:val="18"/>
        </w:rPr>
        <w:t>3-新炉体下部分</w:t>
      </w:r>
      <w:r>
        <w:rPr>
          <w:rFonts w:hint="eastAsia" w:ascii="仿宋" w:hAnsi="仿宋" w:cs="宋体"/>
          <w:color w:val="000000"/>
          <w:sz w:val="18"/>
          <w:szCs w:val="18"/>
          <w:lang w:eastAsia="zh-CN"/>
        </w:rPr>
        <w:t>；</w:t>
      </w:r>
      <w:r>
        <w:rPr>
          <w:rFonts w:hint="eastAsia" w:ascii="仿宋" w:hAnsi="仿宋" w:cs="宋体"/>
          <w:color w:val="000000"/>
          <w:sz w:val="18"/>
          <w:szCs w:val="18"/>
        </w:rPr>
        <w:t>4-旧炉体</w:t>
      </w:r>
      <w:r>
        <w:rPr>
          <w:rFonts w:hint="eastAsia" w:ascii="仿宋" w:hAnsi="仿宋" w:cs="宋体"/>
          <w:color w:val="000000"/>
          <w:sz w:val="18"/>
          <w:szCs w:val="18"/>
          <w:lang w:eastAsia="zh-CN"/>
        </w:rPr>
        <w:t>；</w:t>
      </w:r>
      <w:r>
        <w:rPr>
          <w:rFonts w:hint="eastAsia" w:ascii="仿宋" w:hAnsi="仿宋" w:cs="宋体"/>
          <w:color w:val="000000"/>
          <w:sz w:val="18"/>
          <w:szCs w:val="18"/>
        </w:rPr>
        <w:t>5-液压同步提升装置</w:t>
      </w:r>
      <w:r>
        <w:rPr>
          <w:rFonts w:hint="eastAsia" w:ascii="仿宋" w:hAnsi="仿宋" w:cs="宋体"/>
          <w:color w:val="000000"/>
          <w:sz w:val="18"/>
          <w:szCs w:val="18"/>
          <w:lang w:eastAsia="zh-CN"/>
        </w:rPr>
        <w:t>；</w:t>
      </w:r>
    </w:p>
    <w:p w14:paraId="600D54F7">
      <w:pPr>
        <w:numPr>
          <w:ilvl w:val="0"/>
          <w:numId w:val="4"/>
        </w:numPr>
        <w:spacing w:line="240" w:lineRule="auto"/>
        <w:ind w:firstLine="0" w:firstLineChars="0"/>
        <w:jc w:val="center"/>
        <w:rPr>
          <w:rFonts w:hint="eastAsia" w:ascii="仿宋" w:hAnsi="仿宋" w:cs="宋体"/>
          <w:color w:val="000000"/>
          <w:sz w:val="18"/>
          <w:szCs w:val="18"/>
          <w:lang w:eastAsia="zh-CN"/>
        </w:rPr>
      </w:pPr>
      <w:r>
        <w:rPr>
          <w:rFonts w:hint="eastAsia" w:ascii="仿宋" w:hAnsi="仿宋" w:cs="宋体"/>
          <w:color w:val="000000"/>
          <w:sz w:val="18"/>
          <w:szCs w:val="18"/>
        </w:rPr>
        <w:t>液压顶撑装置</w:t>
      </w:r>
      <w:r>
        <w:rPr>
          <w:rFonts w:hint="eastAsia" w:ascii="仿宋" w:hAnsi="仿宋" w:cs="宋体"/>
          <w:color w:val="000000"/>
          <w:sz w:val="18"/>
          <w:szCs w:val="18"/>
          <w:lang w:eastAsia="zh-CN"/>
        </w:rPr>
        <w:t>；</w:t>
      </w:r>
      <w:r>
        <w:rPr>
          <w:rFonts w:hint="eastAsia" w:ascii="仿宋" w:hAnsi="仿宋" w:cs="宋体"/>
          <w:color w:val="000000"/>
          <w:sz w:val="18"/>
          <w:szCs w:val="18"/>
        </w:rPr>
        <w:t>7-液压顶撑系统(液压站及液压缸)</w:t>
      </w:r>
      <w:r>
        <w:rPr>
          <w:rFonts w:hint="eastAsia" w:ascii="仿宋" w:hAnsi="仿宋" w:cs="宋体"/>
          <w:color w:val="000000"/>
          <w:sz w:val="18"/>
          <w:szCs w:val="18"/>
          <w:lang w:eastAsia="zh-CN"/>
        </w:rPr>
        <w:t>；</w:t>
      </w:r>
      <w:r>
        <w:rPr>
          <w:rFonts w:hint="eastAsia" w:ascii="仿宋" w:hAnsi="仿宋" w:cs="宋体"/>
          <w:color w:val="000000"/>
          <w:sz w:val="18"/>
          <w:szCs w:val="18"/>
        </w:rPr>
        <w:t>8-</w:t>
      </w:r>
      <w:r>
        <w:rPr>
          <w:rFonts w:hint="eastAsia" w:ascii="仿宋" w:hAnsi="仿宋" w:cs="宋体"/>
          <w:color w:val="000000"/>
          <w:sz w:val="18"/>
          <w:szCs w:val="18"/>
          <w:lang w:val="en-US" w:eastAsia="zh-CN"/>
        </w:rPr>
        <w:t>重力坦克</w:t>
      </w:r>
      <w:r>
        <w:rPr>
          <w:rFonts w:hint="eastAsia" w:ascii="仿宋" w:hAnsi="仿宋" w:cs="宋体"/>
          <w:color w:val="000000"/>
          <w:sz w:val="18"/>
          <w:szCs w:val="18"/>
          <w:lang w:eastAsia="zh-CN"/>
        </w:rPr>
        <w:t>；</w:t>
      </w:r>
      <w:r>
        <w:rPr>
          <w:rFonts w:hint="eastAsia" w:ascii="仿宋" w:hAnsi="仿宋" w:cs="宋体"/>
          <w:color w:val="000000"/>
          <w:sz w:val="18"/>
          <w:szCs w:val="18"/>
        </w:rPr>
        <w:t>9-新炉体下部分基础钢平台</w:t>
      </w:r>
      <w:r>
        <w:rPr>
          <w:rFonts w:hint="eastAsia" w:ascii="仿宋" w:hAnsi="仿宋" w:cs="宋体"/>
          <w:color w:val="000000"/>
          <w:sz w:val="18"/>
          <w:szCs w:val="18"/>
          <w:lang w:eastAsia="zh-CN"/>
        </w:rPr>
        <w:t>；</w:t>
      </w:r>
    </w:p>
    <w:p w14:paraId="552E8B52">
      <w:pPr>
        <w:numPr>
          <w:ilvl w:val="0"/>
          <w:numId w:val="5"/>
        </w:numPr>
        <w:spacing w:line="240" w:lineRule="auto"/>
        <w:ind w:firstLine="0" w:firstLineChars="0"/>
        <w:jc w:val="center"/>
        <w:rPr>
          <w:rFonts w:hint="eastAsia" w:ascii="仿宋" w:hAnsi="仿宋" w:cs="宋体"/>
          <w:color w:val="000000"/>
          <w:sz w:val="18"/>
          <w:szCs w:val="18"/>
          <w:lang w:val="en-US" w:eastAsia="zh-CN"/>
        </w:rPr>
      </w:pPr>
      <w:r>
        <w:rPr>
          <w:rFonts w:hint="eastAsia" w:ascii="仿宋" w:hAnsi="仿宋" w:cs="宋体"/>
          <w:color w:val="000000"/>
          <w:sz w:val="18"/>
          <w:szCs w:val="18"/>
        </w:rPr>
        <w:t>新炉体上部分</w:t>
      </w:r>
      <w:r>
        <w:rPr>
          <w:rFonts w:hint="eastAsia" w:ascii="仿宋" w:hAnsi="仿宋" w:cs="宋体"/>
          <w:color w:val="000000"/>
          <w:sz w:val="18"/>
          <w:szCs w:val="18"/>
          <w:lang w:eastAsia="zh-CN"/>
        </w:rPr>
        <w:t>；</w:t>
      </w:r>
      <w:r>
        <w:rPr>
          <w:rFonts w:hint="eastAsia" w:ascii="仿宋" w:hAnsi="仿宋" w:cs="宋体"/>
          <w:color w:val="000000"/>
          <w:sz w:val="18"/>
          <w:szCs w:val="18"/>
          <w:lang w:val="en-US" w:eastAsia="zh-CN"/>
        </w:rPr>
        <w:t>11-</w:t>
      </w:r>
      <w:r>
        <w:rPr>
          <w:rFonts w:hint="eastAsia" w:ascii="仿宋" w:hAnsi="仿宋" w:cs="宋体"/>
          <w:color w:val="000000"/>
          <w:sz w:val="18"/>
          <w:szCs w:val="18"/>
          <w:lang w:val="en-US" w:eastAsia="zh"/>
          <w:woUserID w:val="1"/>
        </w:rPr>
        <w:t>钢轨</w:t>
      </w:r>
      <w:r>
        <w:rPr>
          <w:rFonts w:hint="eastAsia" w:ascii="仿宋" w:hAnsi="仿宋" w:cs="宋体"/>
          <w:color w:val="000000"/>
          <w:sz w:val="18"/>
          <w:szCs w:val="18"/>
          <w:lang w:val="en-US" w:eastAsia="zh-CN"/>
        </w:rPr>
        <w:t>；12-</w:t>
      </w:r>
      <w:r>
        <w:rPr>
          <w:rFonts w:hint="eastAsia" w:ascii="仿宋" w:hAnsi="仿宋" w:cs="宋体"/>
          <w:color w:val="000000"/>
          <w:sz w:val="18"/>
          <w:szCs w:val="18"/>
          <w:lang w:val="en-US" w:eastAsia="zh"/>
          <w:woUserID w:val="1"/>
        </w:rPr>
        <w:t>炉本体框架</w:t>
      </w:r>
    </w:p>
    <w:p w14:paraId="62A3608A">
      <w:pPr>
        <w:rPr>
          <w:sz w:val="27"/>
          <w:szCs w:val="30"/>
        </w:rPr>
      </w:pPr>
    </w:p>
    <w:p w14:paraId="7A2FB015">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9</w:t>
      </w:r>
      <w:r>
        <w:rPr>
          <w:rFonts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rPr>
        <w:t>3</w:t>
      </w:r>
      <w:r>
        <w:rPr>
          <w:rFonts w:asciiTheme="minorEastAsia" w:hAnsiTheme="minorEastAsia" w:eastAsia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新炉体推至炉基中心就位后，在检测炉体位置正确之后，</w:t>
      </w:r>
      <w:r>
        <w:rPr>
          <w:rFonts w:hint="eastAsia" w:asciiTheme="minorEastAsia" w:hAnsiTheme="minorEastAsia" w:eastAsiaTheme="minorEastAsia"/>
          <w:color w:val="000000" w:themeColor="text1"/>
          <w:sz w:val="21"/>
          <w:szCs w:val="21"/>
          <w:lang w:eastAsia="zh"/>
          <w14:textFill>
            <w14:solidFill>
              <w14:schemeClr w14:val="tx1"/>
            </w14:solidFill>
          </w14:textFill>
          <w:woUserID w:val="2"/>
        </w:rPr>
        <w:t>拆除炉体边缘</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2"/>
        </w:rPr>
        <w:t>重力坦克</w:t>
      </w:r>
      <w:r>
        <w:rPr>
          <w:rFonts w:hint="eastAsia" w:asciiTheme="minorEastAsia" w:hAnsiTheme="minorEastAsia" w:eastAsiaTheme="minorEastAsia"/>
          <w:color w:val="000000" w:themeColor="text1"/>
          <w:sz w:val="21"/>
          <w:szCs w:val="21"/>
          <w:lang w:eastAsia="zh"/>
          <w14:textFill>
            <w14:solidFill>
              <w14:schemeClr w14:val="tx1"/>
            </w14:solidFill>
          </w14:textFill>
          <w:woUserID w:val="2"/>
        </w:rPr>
        <w:t>，</w:t>
      </w:r>
      <w:r>
        <w:rPr>
          <w:rFonts w:hint="eastAsia" w:asciiTheme="minorEastAsia" w:hAnsiTheme="minorEastAsia" w:eastAsiaTheme="minorEastAsia"/>
          <w:color w:val="000000" w:themeColor="text1"/>
          <w:sz w:val="21"/>
          <w:szCs w:val="21"/>
          <w14:textFill>
            <w14:solidFill>
              <w14:schemeClr w14:val="tx1"/>
            </w14:solidFill>
          </w14:textFill>
        </w:rPr>
        <w:t>交土建进行炉底浇注。</w:t>
      </w:r>
    </w:p>
    <w:p w14:paraId="28D9B5FF">
      <w:pPr>
        <w:spacing w:line="360" w:lineRule="auto"/>
        <w:ind w:firstLine="0" w:firstLineChars="0"/>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pP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1"/>
        </w:rPr>
        <w:t>9</w:t>
      </w:r>
      <w:r>
        <w:rPr>
          <w:rFonts w:asciiTheme="minorEastAsia" w:hAnsiTheme="minorEastAsia" w:eastAsiaTheme="minorEastAsia"/>
          <w:b/>
          <w:bCs/>
          <w:color w:val="000000" w:themeColor="text1"/>
          <w:sz w:val="21"/>
          <w:szCs w:val="21"/>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en-US" w:eastAsia="zh-CN"/>
          <w14:textFill>
            <w14:solidFill>
              <w14:schemeClr w14:val="tx1"/>
            </w14:solidFill>
          </w14:textFill>
          <w:woUserID w:val="1"/>
        </w:rPr>
        <w:t>3</w:t>
      </w:r>
      <w:r>
        <w:rPr>
          <w:rFonts w:asciiTheme="minorEastAsia" w:hAnsiTheme="minorEastAsia" w:eastAsiaTheme="minorEastAsia"/>
          <w:b/>
          <w:bCs/>
          <w:color w:val="000000" w:themeColor="text1"/>
          <w:sz w:val="21"/>
          <w:szCs w:val="21"/>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eastAsia="zh"/>
          <w14:textFill>
            <w14:solidFill>
              <w14:schemeClr w14:val="tx1"/>
            </w14:solidFill>
          </w14:textFill>
          <w:woUserID w:val="2"/>
        </w:rPr>
        <w:t>6</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w:t>
      </w:r>
      <w:r>
        <w:rPr>
          <w:rFonts w:hint="eastAsia" w:cs="Times New Roman" w:asciiTheme="minorEastAsia" w:hAnsiTheme="minorEastAsia" w:eastAsiaTheme="minorEastAsia"/>
          <w:color w:val="000000" w:themeColor="text1"/>
          <w:kern w:val="2"/>
          <w:sz w:val="21"/>
          <w:szCs w:val="21"/>
          <w:lang w:val="en-US" w:eastAsia="zh-CN" w:bidi="ar"/>
          <w14:textFill>
            <w14:solidFill>
              <w14:schemeClr w14:val="tx1"/>
            </w14:solidFill>
          </w14:textFill>
          <w:woUserID w:val="1"/>
        </w:rPr>
        <w:t>上部炉壳炉喉钢砖待上部炉壳提升与下部炉壳焊接后进行安装。</w:t>
      </w:r>
    </w:p>
    <w:p w14:paraId="626E75CA">
      <w:pPr>
        <w:pStyle w:val="3"/>
        <w:keepNext w:val="0"/>
        <w:keepLines w:val="0"/>
        <w:ind w:firstLine="0" w:firstLineChars="0"/>
        <w:jc w:val="center"/>
        <w:rPr>
          <w:rFonts w:asciiTheme="minorEastAsia" w:hAnsiTheme="minorEastAsia" w:eastAsiaTheme="minorEastAsia"/>
          <w:color w:val="000000" w:themeColor="text1"/>
          <w:sz w:val="28"/>
          <w:szCs w:val="28"/>
          <w:lang w:eastAsia="zh-CN"/>
          <w14:textFill>
            <w14:solidFill>
              <w14:schemeClr w14:val="tx1"/>
            </w14:solidFill>
          </w14:textFill>
        </w:rPr>
      </w:pPr>
      <w:bookmarkStart w:id="719" w:name="_Toc1802845796"/>
      <w:bookmarkStart w:id="720" w:name="_Toc16208"/>
      <w:bookmarkStart w:id="721" w:name="_Toc1431142674"/>
      <w:bookmarkStart w:id="722" w:name="_Toc157622957"/>
      <w:bookmarkStart w:id="723" w:name="_Toc25719"/>
      <w:bookmarkStart w:id="724" w:name="_Toc9873"/>
      <w:bookmarkStart w:id="725" w:name="_Toc11827"/>
      <w:bookmarkStart w:id="726" w:name="_Toc219816830"/>
      <w:bookmarkStart w:id="727" w:name="_Toc963476955"/>
      <w:bookmarkStart w:id="728" w:name="_Toc16875"/>
      <w:bookmarkStart w:id="729" w:name="_Toc857229087"/>
      <w:bookmarkStart w:id="730" w:name="_Toc14916"/>
      <w:bookmarkStart w:id="731" w:name="_Toc20968"/>
      <w:bookmarkStart w:id="732" w:name="_Toc21889"/>
      <w:bookmarkStart w:id="733" w:name="_Toc2067156410"/>
      <w:bookmarkStart w:id="734" w:name="_Toc25825"/>
      <w:bookmarkStart w:id="735" w:name="_Toc1084731292"/>
      <w:bookmarkStart w:id="736" w:name="_Toc28344"/>
      <w:bookmarkStart w:id="737" w:name="_Toc3980"/>
      <w:bookmarkStart w:id="738" w:name="_Toc1169009704"/>
      <w:bookmarkStart w:id="739" w:name="_Toc13974"/>
      <w:bookmarkStart w:id="740" w:name="_Toc1013522620"/>
      <w:bookmarkStart w:id="741" w:name="_Toc13466"/>
      <w:bookmarkStart w:id="742" w:name="_Toc9147"/>
      <w:bookmarkStart w:id="743" w:name="_Toc694573733"/>
      <w:bookmarkStart w:id="744" w:name="_Toc16744"/>
      <w:bookmarkStart w:id="745" w:name="_Toc15557"/>
      <w:bookmarkStart w:id="746" w:name="_Toc24580"/>
      <w:bookmarkStart w:id="747" w:name="_Toc32052"/>
      <w:bookmarkStart w:id="748" w:name="_Toc658061529"/>
      <w:bookmarkStart w:id="749" w:name="_Toc562129168"/>
      <w:bookmarkStart w:id="750" w:name="_Toc759895682"/>
      <w:r>
        <w:rPr>
          <w:rFonts w:hint="eastAsia" w:asciiTheme="minorEastAsia" w:hAnsiTheme="minorEastAsia" w:eastAsiaTheme="minorEastAsia"/>
          <w:color w:val="000000" w:themeColor="text1"/>
          <w:sz w:val="28"/>
          <w:szCs w:val="28"/>
          <w:lang w:eastAsia="zh"/>
          <w14:textFill>
            <w14:solidFill>
              <w14:schemeClr w14:val="tx1"/>
            </w14:solidFill>
          </w14:textFill>
          <w:woUserID w:val="1"/>
        </w:rPr>
        <w:t>9</w:t>
      </w:r>
      <w:r>
        <w:rPr>
          <w:rFonts w:hint="eastAsia" w:asciiTheme="minorEastAsia" w:hAnsiTheme="minorEastAsia" w:eastAsiaTheme="minorEastAsia"/>
          <w:color w:val="000000" w:themeColor="text1"/>
          <w:sz w:val="28"/>
          <w:szCs w:val="28"/>
          <w:lang w:eastAsia="zh-CN"/>
          <w14:textFill>
            <w14:solidFill>
              <w14:schemeClr w14:val="tx1"/>
            </w14:solidFill>
          </w14:textFill>
          <w:woUserID w:val="1"/>
        </w:rPr>
        <w:t>.</w:t>
      </w:r>
      <w:r>
        <w:rPr>
          <w:rFonts w:hint="eastAsia" w:asciiTheme="minorEastAsia" w:hAnsiTheme="minorEastAsia" w:eastAsiaTheme="minorEastAsia"/>
          <w:color w:val="000000" w:themeColor="text1"/>
          <w:sz w:val="28"/>
          <w:szCs w:val="28"/>
          <w:lang w:eastAsia="zh"/>
          <w14:textFill>
            <w14:solidFill>
              <w14:schemeClr w14:val="tx1"/>
            </w14:solidFill>
          </w14:textFill>
          <w:woUserID w:val="1"/>
        </w:rPr>
        <w:t>4</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提升及</w:t>
      </w:r>
      <w:r>
        <w:rPr>
          <w:rFonts w:hint="eastAsia" w:asciiTheme="minorEastAsia" w:hAnsiTheme="minorEastAsia" w:eastAsiaTheme="minorEastAsia"/>
          <w:color w:val="000000" w:themeColor="text1"/>
          <w:sz w:val="28"/>
          <w:szCs w:val="28"/>
          <w:lang w:eastAsia="zh-CN"/>
          <w14:textFill>
            <w14:solidFill>
              <w14:schemeClr w14:val="tx1"/>
            </w14:solidFill>
          </w14:textFill>
        </w:rPr>
        <w:t>滑移装置拆除与主体恢复</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14:paraId="22E2179D">
      <w:pPr>
        <w:keepNext w:val="0"/>
        <w:keepLines w:val="0"/>
        <w:widowControl/>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b w:val="0"/>
          <w:bCs w:val="0"/>
          <w:color w:val="000000" w:themeColor="text1"/>
          <w:kern w:val="2"/>
          <w:sz w:val="21"/>
          <w:szCs w:val="21"/>
          <w:lang w:val="zh-CN" w:eastAsia="zh-CN" w:bidi="ar"/>
          <w14:textFill>
            <w14:solidFill>
              <w14:schemeClr w14:val="tx1"/>
            </w14:solidFill>
          </w14:textFill>
          <w:woUserID w:val="0"/>
        </w:rPr>
      </w:pP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9</w:t>
      </w:r>
      <w:r>
        <w:rPr>
          <w:rFonts w:asciiTheme="minorEastAsia" w:hAnsiTheme="minorEastAsia" w:eastAsiaTheme="minorEastAsia"/>
          <w:b/>
          <w:bCs/>
          <w:color w:val="000000" w:themeColor="text1"/>
          <w:sz w:val="21"/>
          <w:szCs w:val="21"/>
          <w:lang w:val="zh-CN"/>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4</w:t>
      </w:r>
      <w:r>
        <w:rPr>
          <w:rFonts w:asciiTheme="minorEastAsia" w:hAnsiTheme="minorEastAsia" w:eastAsiaTheme="minorEastAsia"/>
          <w:b/>
          <w:bCs/>
          <w:color w:val="000000" w:themeColor="text1"/>
          <w:sz w:val="21"/>
          <w:szCs w:val="21"/>
          <w:lang w:val="zh-CN"/>
          <w14:textFill>
            <w14:solidFill>
              <w14:schemeClr w14:val="tx1"/>
            </w14:solidFill>
          </w14:textFill>
          <w:woUserID w:val="1"/>
        </w:rPr>
        <w:t>.</w:t>
      </w:r>
      <w:r>
        <w:rPr>
          <w:rFonts w:hint="eastAsia" w:asciiTheme="minorEastAsia" w:hAnsiTheme="minorEastAsia" w:eastAsiaTheme="minorEastAsia"/>
          <w:b/>
          <w:bCs/>
          <w:color w:val="000000" w:themeColor="text1"/>
          <w:sz w:val="21"/>
          <w:szCs w:val="21"/>
          <w:lang w:val="zh-CN"/>
          <w14:textFill>
            <w14:solidFill>
              <w14:schemeClr w14:val="tx1"/>
            </w14:solidFill>
          </w14:textFill>
          <w:woUserID w:val="1"/>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1"/>
        </w:rPr>
        <w:t xml:space="preserve">  </w:t>
      </w:r>
      <w:r>
        <w:rPr>
          <w:rFonts w:hint="eastAsia" w:cs="Times New Roman" w:asciiTheme="minorEastAsia" w:hAnsiTheme="minorEastAsia" w:eastAsiaTheme="minorEastAsia"/>
          <w:b w:val="0"/>
          <w:bCs w:val="0"/>
          <w:color w:val="000000" w:themeColor="text1"/>
          <w:kern w:val="2"/>
          <w:sz w:val="21"/>
          <w:szCs w:val="21"/>
          <w:lang w:val="zh-CN" w:eastAsia="zh-CN" w:bidi="ar"/>
          <w14:textFill>
            <w14:solidFill>
              <w14:schemeClr w14:val="tx1"/>
            </w14:solidFill>
          </w14:textFill>
          <w:woUserID w:val="0"/>
        </w:rPr>
        <w:t>液压提升系统设备同步卸载，至钢绞线完全松弛；拆除液压提升系统设备及相关临时措施，完成炉壳结构的整体提升安装。</w:t>
      </w:r>
    </w:p>
    <w:p w14:paraId="7C20C901">
      <w:pPr>
        <w:keepNext w:val="0"/>
        <w:keepLines w:val="0"/>
        <w:widowControl/>
        <w:suppressLineNumbers w:val="0"/>
        <w:spacing w:before="0" w:beforeAutospacing="0" w:after="0" w:afterAutospacing="0" w:line="360" w:lineRule="auto"/>
        <w:ind w:left="0" w:right="0" w:firstLine="0" w:firstLineChars="0"/>
        <w:jc w:val="both"/>
        <w:rPr>
          <w:rFonts w:hint="eastAsia" w:cs="Times New Roman" w:asciiTheme="minorEastAsia" w:hAnsiTheme="minorEastAsia" w:eastAsiaTheme="minorEastAsia"/>
          <w:b w:val="0"/>
          <w:bCs w:val="0"/>
          <w:color w:val="000000" w:themeColor="text1"/>
          <w:kern w:val="2"/>
          <w:sz w:val="21"/>
          <w:szCs w:val="21"/>
          <w:lang w:val="zh-CN"/>
          <w14:textFill>
            <w14:solidFill>
              <w14:schemeClr w14:val="tx1"/>
            </w14:solidFill>
          </w14:textFill>
          <w:woUserID w:val="0"/>
        </w:rPr>
      </w:pPr>
      <w:r>
        <w:rPr>
          <w:rFonts w:hint="eastAsia" w:cs="Times New Roman" w:asciiTheme="minorEastAsia" w:hAnsiTheme="minorEastAsia" w:eastAsiaTheme="minorEastAsia"/>
          <w:b/>
          <w:bCs/>
          <w:color w:val="000000" w:themeColor="text1"/>
          <w:kern w:val="2"/>
          <w:sz w:val="21"/>
          <w:szCs w:val="21"/>
          <w:lang w:val="zh-CN" w:eastAsia="zh" w:bidi="ar"/>
          <w14:textFill>
            <w14:solidFill>
              <w14:schemeClr w14:val="tx1"/>
            </w14:solidFill>
          </w14:textFill>
          <w:woUserID w:val="1"/>
        </w:rPr>
        <w:t>9.4.2</w:t>
      </w:r>
      <w:r>
        <w:rPr>
          <w:rFonts w:hint="eastAsia" w:cs="Times New Roman" w:asciiTheme="minorEastAsia" w:hAnsiTheme="minorEastAsia" w:eastAsiaTheme="minorEastAsia"/>
          <w:b w:val="0"/>
          <w:bCs w:val="0"/>
          <w:color w:val="000000" w:themeColor="text1"/>
          <w:kern w:val="2"/>
          <w:sz w:val="21"/>
          <w:szCs w:val="21"/>
          <w:lang w:val="zh-CN" w:eastAsia="zh" w:bidi="ar"/>
          <w14:textFill>
            <w14:solidFill>
              <w14:schemeClr w14:val="tx1"/>
            </w14:solidFill>
          </w14:textFill>
          <w:woUserID w:val="2"/>
        </w:rPr>
        <w:t xml:space="preserve">  </w:t>
      </w:r>
      <w:r>
        <w:rPr>
          <w:rFonts w:hint="eastAsia" w:cs="Times New Roman" w:asciiTheme="minorEastAsia" w:hAnsiTheme="minorEastAsia" w:eastAsiaTheme="minorEastAsia"/>
          <w:b w:val="0"/>
          <w:bCs w:val="0"/>
          <w:color w:val="000000" w:themeColor="text1"/>
          <w:kern w:val="2"/>
          <w:sz w:val="21"/>
          <w:szCs w:val="21"/>
          <w:lang w:val="zh-CN" w:eastAsia="zh-CN" w:bidi="ar"/>
          <w14:textFill>
            <w14:solidFill>
              <w14:schemeClr w14:val="tx1"/>
            </w14:solidFill>
          </w14:textFill>
          <w:woUserID w:val="0"/>
        </w:rPr>
        <w:t xml:space="preserve"> </w:t>
      </w:r>
      <w:r>
        <w:rPr>
          <w:rFonts w:hint="eastAsia" w:cs="Times New Roman" w:asciiTheme="minorEastAsia" w:hAnsiTheme="minorEastAsia" w:eastAsiaTheme="minorEastAsia"/>
          <w:color w:val="000000" w:themeColor="text1"/>
          <w:kern w:val="2"/>
          <w:sz w:val="21"/>
          <w:szCs w:val="21"/>
          <w:lang w:val="zh-CN" w:eastAsia="zh-CN" w:bidi="ar"/>
          <w14:textFill>
            <w14:solidFill>
              <w14:schemeClr w14:val="tx1"/>
            </w14:solidFill>
          </w14:textFill>
          <w:woUserID w:val="0"/>
        </w:rPr>
        <w:t>炉壳安装完成后，进行卸载工作。按计算的提升载荷为基准，调整泵站频率，放慢下降速度，密切监控计算机控制系统中的压力和位移值。单独卸载异常点，直至钢绞线彻底松弛。</w:t>
      </w:r>
    </w:p>
    <w:p w14:paraId="0837A8D2">
      <w:pPr>
        <w:spacing w:line="360" w:lineRule="auto"/>
        <w:rPr>
          <w:rFonts w:asciiTheme="minorEastAsia" w:hAnsiTheme="minorEastAsia" w:eastAsiaTheme="minorEastAsia"/>
          <w:color w:val="000000" w:themeColor="text1"/>
          <w:sz w:val="21"/>
          <w:szCs w:val="21"/>
          <w:lang w:val="zh-CN"/>
          <w14:textFill>
            <w14:solidFill>
              <w14:schemeClr w14:val="tx1"/>
            </w14:solidFill>
          </w14:textFill>
        </w:rPr>
      </w:pP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9</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4</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zh-CN"/>
          <w14:textFill>
            <w14:solidFill>
              <w14:schemeClr w14:val="tx1"/>
            </w14:solidFill>
          </w14:textFill>
        </w:rPr>
        <w:t>滑移装置横移至新建位置后，先检测新建炉体结构是否稳定及安装就位</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准确</w:t>
      </w:r>
      <w:r>
        <w:rPr>
          <w:rFonts w:hint="eastAsia" w:asciiTheme="minorEastAsia" w:hAnsiTheme="minorEastAsia" w:eastAsiaTheme="minorEastAsia"/>
          <w:color w:val="000000" w:themeColor="text1"/>
          <w:sz w:val="21"/>
          <w:szCs w:val="21"/>
          <w:lang w:val="zh-CN"/>
          <w14:textFill>
            <w14:solidFill>
              <w14:schemeClr w14:val="tx1"/>
            </w14:solidFill>
          </w14:textFill>
        </w:rPr>
        <w:t>，方可进行下步施工。</w:t>
      </w:r>
    </w:p>
    <w:p w14:paraId="19AF71A3">
      <w:pPr>
        <w:spacing w:line="360" w:lineRule="auto"/>
        <w:rPr>
          <w:rFonts w:asciiTheme="minorEastAsia" w:hAnsiTheme="minorEastAsia" w:eastAsiaTheme="minorEastAsia"/>
          <w:color w:val="000000" w:themeColor="text1"/>
          <w:sz w:val="21"/>
          <w:szCs w:val="21"/>
          <w:lang w:val="zh-CN"/>
          <w14:textFill>
            <w14:solidFill>
              <w14:schemeClr w14:val="tx1"/>
            </w14:solidFill>
          </w14:textFill>
        </w:rPr>
      </w:pP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2"/>
        </w:rPr>
        <w:t>9</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rPr>
        <w:t>4</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zh-CN"/>
          <w14:textFill>
            <w14:solidFill>
              <w14:schemeClr w14:val="tx1"/>
            </w14:solidFill>
          </w14:textFill>
        </w:rPr>
        <w:t>滑移装置拆除在拆除推进装置时，首先保证主体结构推进位置准确。</w:t>
      </w:r>
    </w:p>
    <w:p w14:paraId="6EE5CD02">
      <w:pPr>
        <w:spacing w:line="360" w:lineRule="auto"/>
        <w:rPr>
          <w:rFonts w:asciiTheme="minorEastAsia" w:hAnsiTheme="minorEastAsia" w:eastAsiaTheme="minorEastAsia"/>
          <w:color w:val="000000" w:themeColor="text1"/>
          <w:sz w:val="21"/>
          <w:szCs w:val="21"/>
          <w:lang w:val="zh-CN"/>
          <w14:textFill>
            <w14:solidFill>
              <w14:schemeClr w14:val="tx1"/>
            </w14:solidFill>
          </w14:textFill>
        </w:rPr>
      </w:pP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2"/>
        </w:rPr>
        <w:t>9</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rPr>
        <w:t>4</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asciiTheme="minorEastAsia" w:hAnsiTheme="minorEastAsia" w:eastAsiaTheme="minorEastAsia"/>
          <w:color w:val="000000" w:themeColor="text1"/>
          <w:sz w:val="21"/>
          <w:szCs w:val="21"/>
          <w:lang w:val="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zh-CN"/>
          <w14:textFill>
            <w14:solidFill>
              <w14:schemeClr w14:val="tx1"/>
            </w14:solidFill>
          </w14:textFill>
        </w:rPr>
        <w:t>滑移装置拆除时安装先装的装置后拆，后安装的装置先拆的原则。</w:t>
      </w:r>
    </w:p>
    <w:p w14:paraId="0D1B86AF">
      <w:pPr>
        <w:spacing w:line="360" w:lineRule="auto"/>
        <w:rPr>
          <w:rFonts w:asciiTheme="minorEastAsia" w:hAnsiTheme="minorEastAsia" w:eastAsiaTheme="minorEastAsia"/>
          <w:color w:val="000000" w:themeColor="text1"/>
          <w:sz w:val="21"/>
          <w:szCs w:val="21"/>
          <w:lang w:val="zh-CN"/>
          <w14:textFill>
            <w14:solidFill>
              <w14:schemeClr w14:val="tx1"/>
            </w14:solidFill>
          </w14:textFill>
        </w:rPr>
      </w:pP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2"/>
        </w:rPr>
        <w:t>9</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rPr>
        <w:t>4</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5</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zh-CN"/>
          <w14:textFill>
            <w14:solidFill>
              <w14:schemeClr w14:val="tx1"/>
            </w14:solidFill>
          </w14:textFill>
        </w:rPr>
        <w:t>滑移装置拆除重力坦克保证稳定性，先进行荷载的卸载，稳定后拆除重力坦克。</w:t>
      </w:r>
    </w:p>
    <w:p w14:paraId="5052DB39">
      <w:pPr>
        <w:spacing w:line="360" w:lineRule="auto"/>
        <w:rPr>
          <w:rFonts w:asciiTheme="minorEastAsia" w:hAnsiTheme="minorEastAsia" w:eastAsiaTheme="minorEastAsia"/>
          <w:color w:val="000000" w:themeColor="text1"/>
          <w:sz w:val="21"/>
          <w:szCs w:val="21"/>
          <w:lang w:val="zh-CN"/>
          <w14:textFill>
            <w14:solidFill>
              <w14:schemeClr w14:val="tx1"/>
            </w14:solidFill>
          </w14:textFill>
        </w:rPr>
      </w:pP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2"/>
        </w:rPr>
        <w:t>9</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rPr>
        <w:t>4</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6</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zh-CN"/>
          <w14:textFill>
            <w14:solidFill>
              <w14:schemeClr w14:val="tx1"/>
            </w14:solidFill>
          </w14:textFill>
        </w:rPr>
        <w:t>滑移装置的滑轨不进行拆除，与新建高炉基础一同浇筑一体。</w:t>
      </w:r>
    </w:p>
    <w:p w14:paraId="26A5820E">
      <w:pPr>
        <w:spacing w:line="360" w:lineRule="auto"/>
        <w:rPr>
          <w:rFonts w:asciiTheme="minorEastAsia" w:hAnsiTheme="minorEastAsia" w:eastAsiaTheme="minorEastAsia"/>
          <w:color w:val="000000" w:themeColor="text1"/>
          <w:sz w:val="21"/>
          <w:szCs w:val="21"/>
          <w:lang w:val="zh-CN"/>
          <w14:textFill>
            <w14:solidFill>
              <w14:schemeClr w14:val="tx1"/>
            </w14:solidFill>
          </w14:textFill>
        </w:rPr>
      </w:pP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2"/>
        </w:rPr>
        <w:t>9</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en-US" w:eastAsia="zh"/>
          <w14:textFill>
            <w14:solidFill>
              <w14:schemeClr w14:val="tx1"/>
            </w14:solidFill>
          </w14:textFill>
        </w:rPr>
        <w:t>4</w:t>
      </w:r>
      <w:r>
        <w:rPr>
          <w:rFonts w:asciiTheme="minorEastAsia" w:hAnsiTheme="minorEastAsia" w:eastAsiaTheme="minorEastAsia"/>
          <w:b/>
          <w:bCs/>
          <w:color w:val="000000" w:themeColor="text1"/>
          <w:sz w:val="21"/>
          <w:szCs w:val="21"/>
          <w:lang w:val="zh-CN"/>
          <w14:textFill>
            <w14:solidFill>
              <w14:schemeClr w14:val="tx1"/>
            </w14:solidFill>
          </w14:textFill>
        </w:rPr>
        <w:t>.</w:t>
      </w:r>
      <w:r>
        <w:rPr>
          <w:rFonts w:hint="eastAsia" w:asciiTheme="minorEastAsia" w:hAnsiTheme="minorEastAsia" w:eastAsiaTheme="minorEastAsia"/>
          <w:b/>
          <w:bCs/>
          <w:color w:val="000000" w:themeColor="text1"/>
          <w:sz w:val="21"/>
          <w:szCs w:val="21"/>
          <w:lang w:val="zh-CN" w:eastAsia="zh"/>
          <w14:textFill>
            <w14:solidFill>
              <w14:schemeClr w14:val="tx1"/>
            </w14:solidFill>
          </w14:textFill>
          <w:woUserID w:val="1"/>
        </w:rPr>
        <w:t>7</w:t>
      </w:r>
      <w:r>
        <w:rPr>
          <w:rFonts w:asciiTheme="minorEastAsia" w:hAnsiTheme="minorEastAsia" w:eastAsiaTheme="minorEastAsia"/>
          <w:color w:val="000000" w:themeColor="text1"/>
          <w:sz w:val="21"/>
          <w:szCs w:val="21"/>
          <w:lang w:val="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lang w:val="zh-CN"/>
          <w14:textFill>
            <w14:solidFill>
              <w14:schemeClr w14:val="tx1"/>
            </w14:solidFill>
          </w14:textFill>
        </w:rPr>
        <w:t>新建炉体设备与旧炉体设备相关联管道进行恢复，从标高、管径、材料型号、管道走向进行复核，确保恢复设备与原设备相符</w:t>
      </w:r>
      <w:r>
        <w:rPr>
          <w:rFonts w:hint="eastAsia" w:asciiTheme="minorEastAsia" w:hAnsiTheme="minorEastAsia" w:eastAsiaTheme="minorEastAsia"/>
          <w:color w:val="000000" w:themeColor="text1"/>
          <w:sz w:val="21"/>
          <w:szCs w:val="21"/>
          <w:lang w:val="zh-CN" w:eastAsia="zh"/>
          <w14:textFill>
            <w14:solidFill>
              <w14:schemeClr w14:val="tx1"/>
            </w14:solidFill>
          </w14:textFill>
          <w:woUserID w:val="2"/>
        </w:rPr>
        <w:t>，施工及验收</w:t>
      </w:r>
      <w:r>
        <w:rPr>
          <w:rFonts w:hint="eastAsia" w:cs="Times New Roman" w:asciiTheme="minorEastAsia" w:hAnsiTheme="minorEastAsia" w:eastAsiaTheme="minorEastAsia"/>
          <w:i w:val="0"/>
          <w:iCs w:val="0"/>
          <w:caps w:val="0"/>
          <w:color w:val="000000" w:themeColor="text1"/>
          <w:spacing w:val="0"/>
          <w:sz w:val="21"/>
          <w:szCs w:val="21"/>
          <w:shd w:val="clear"/>
          <w:lang w:eastAsia="zh" w:bidi="ar"/>
          <w14:textFill>
            <w14:solidFill>
              <w14:schemeClr w14:val="tx1"/>
            </w14:solidFill>
          </w14:textFill>
          <w:woUserID w:val="2"/>
        </w:rPr>
        <w:t>应符合</w:t>
      </w:r>
      <w:r>
        <w:rPr>
          <w:rFonts w:hint="eastAsia" w:asciiTheme="minorEastAsia" w:hAnsiTheme="minorEastAsia" w:eastAsiaTheme="minorEastAsia"/>
          <w:color w:val="000000" w:themeColor="text1"/>
          <w:sz w:val="21"/>
          <w:szCs w:val="21"/>
          <w:lang w:val="zh-CN" w:eastAsia="zh"/>
          <w14:textFill>
            <w14:solidFill>
              <w14:schemeClr w14:val="tx1"/>
            </w14:solidFill>
          </w14:textFill>
          <w:woUserID w:val="2"/>
        </w:rPr>
        <w:t>《</w:t>
      </w:r>
      <w:r>
        <w:rPr>
          <w:rFonts w:ascii="Arial" w:hAnsi="Arial" w:eastAsia="Arial" w:cs="Arial"/>
          <w:i w:val="0"/>
          <w:iCs w:val="0"/>
          <w:caps w:val="0"/>
          <w:spacing w:val="0"/>
          <w:sz w:val="21"/>
          <w:szCs w:val="21"/>
          <w:shd w:val="clear" w:fill="FFFFFF"/>
          <w:woUserID w:val="2"/>
        </w:rPr>
        <w:t> </w:t>
      </w:r>
      <w:r>
        <w:rPr>
          <w:rFonts w:hint="eastAsia" w:ascii="Arial" w:hAnsi="Arial" w:eastAsia="Arial" w:cs="Arial"/>
          <w:i w:val="0"/>
          <w:iCs w:val="0"/>
          <w:caps w:val="0"/>
          <w:spacing w:val="0"/>
          <w:sz w:val="21"/>
          <w:szCs w:val="21"/>
          <w:shd w:val="clear" w:fill="FFFFFF"/>
          <w:lang w:eastAsia="zh"/>
          <w:woUserID w:val="2"/>
        </w:rPr>
        <w:t>机械设备安装工程施工及验收通用规范</w:t>
      </w:r>
      <w:r>
        <w:rPr>
          <w:rFonts w:hint="default" w:ascii="Arial" w:hAnsi="Arial" w:eastAsia="Arial" w:cs="Arial"/>
          <w:i w:val="0"/>
          <w:iCs w:val="0"/>
          <w:caps w:val="0"/>
          <w:spacing w:val="0"/>
          <w:sz w:val="21"/>
          <w:szCs w:val="21"/>
          <w:shd w:val="clear" w:fill="FFFFFF"/>
          <w:woUserID w:val="2"/>
        </w:rPr>
        <w:t xml:space="preserve">》GB </w:t>
      </w:r>
      <w:r>
        <w:rPr>
          <w:rFonts w:hint="eastAsia" w:ascii="Arial" w:hAnsi="Arial" w:eastAsia="Arial" w:cs="Arial"/>
          <w:i w:val="0"/>
          <w:iCs w:val="0"/>
          <w:caps w:val="0"/>
          <w:spacing w:val="0"/>
          <w:sz w:val="21"/>
          <w:szCs w:val="21"/>
          <w:shd w:val="clear" w:fill="FFFFFF"/>
          <w:lang w:eastAsia="zh"/>
          <w:woUserID w:val="2"/>
        </w:rPr>
        <w:t>50231</w:t>
      </w:r>
      <w:r>
        <w:rPr>
          <w:rFonts w:hint="default" w:ascii="Arial" w:hAnsi="Arial" w:eastAsia="Arial" w:cs="Arial"/>
          <w:i w:val="0"/>
          <w:iCs w:val="0"/>
          <w:caps w:val="0"/>
          <w:spacing w:val="0"/>
          <w:sz w:val="21"/>
          <w:szCs w:val="21"/>
          <w:shd w:val="clear" w:fill="FFFFFF"/>
          <w:woUserID w:val="2"/>
        </w:rPr>
        <w:t>要求。</w:t>
      </w:r>
    </w:p>
    <w:p w14:paraId="4D3321FC">
      <w:pPr>
        <w:spacing w:line="360" w:lineRule="auto"/>
        <w:rPr>
          <w:rFonts w:hint="eastAsia" w:asciiTheme="minorEastAsia" w:hAnsiTheme="minorEastAsia" w:eastAsiaTheme="minorEastAsia"/>
          <w:color w:val="000000" w:themeColor="text1"/>
          <w:sz w:val="21"/>
          <w:szCs w:val="21"/>
          <w:lang w:val="en-US"/>
          <w14:textFill>
            <w14:solidFill>
              <w14:schemeClr w14:val="tx1"/>
            </w14:solidFill>
          </w14:textFill>
        </w:rPr>
      </w:pPr>
      <w:r>
        <w:rPr>
          <w:rFonts w:hint="eastAsia" w:asciiTheme="minorEastAsia" w:hAnsiTheme="minorEastAsia" w:eastAsiaTheme="minorEastAsia"/>
          <w:b w:val="0"/>
          <w:bCs w:val="0"/>
          <w:color w:val="000000" w:themeColor="text1"/>
          <w:sz w:val="21"/>
          <w:szCs w:val="21"/>
          <w:lang w:val="zh-CN" w:eastAsia="zh"/>
          <w14:textFill>
            <w14:solidFill>
              <w14:schemeClr w14:val="tx1"/>
            </w14:solidFill>
          </w14:textFill>
          <w:woUserID w:val="0"/>
        </w:rPr>
        <w:t>9</w:t>
      </w:r>
      <w:r>
        <w:rPr>
          <w:rFonts w:hint="eastAsia" w:asciiTheme="minorEastAsia" w:hAnsiTheme="minorEastAsia" w:eastAsiaTheme="minorEastAsia"/>
          <w:b w:val="0"/>
          <w:bCs w:val="0"/>
          <w:color w:val="000000" w:themeColor="text1"/>
          <w:sz w:val="21"/>
          <w:szCs w:val="21"/>
          <w:lang w:val="zh-CN"/>
          <w14:textFill>
            <w14:solidFill>
              <w14:schemeClr w14:val="tx1"/>
            </w14:solidFill>
          </w14:textFill>
        </w:rPr>
        <w:t>.</w:t>
      </w:r>
      <w:r>
        <w:rPr>
          <w:rFonts w:hint="eastAsia" w:asciiTheme="minorEastAsia" w:hAnsiTheme="minorEastAsia" w:eastAsiaTheme="minorEastAsia"/>
          <w:b w:val="0"/>
          <w:bCs w:val="0"/>
          <w:color w:val="000000" w:themeColor="text1"/>
          <w:sz w:val="21"/>
          <w:szCs w:val="21"/>
          <w:lang w:val="zh-CN" w:eastAsia="zh"/>
          <w14:textFill>
            <w14:solidFill>
              <w14:schemeClr w14:val="tx1"/>
            </w14:solidFill>
          </w14:textFill>
          <w:woUserID w:val="0"/>
        </w:rPr>
        <w:t>4</w:t>
      </w:r>
      <w:r>
        <w:rPr>
          <w:rFonts w:hint="eastAsia" w:asciiTheme="minorEastAsia" w:hAnsiTheme="minorEastAsia" w:eastAsiaTheme="minorEastAsia"/>
          <w:b w:val="0"/>
          <w:bCs w:val="0"/>
          <w:color w:val="000000" w:themeColor="text1"/>
          <w:sz w:val="21"/>
          <w:szCs w:val="21"/>
          <w:lang w:val="zh-CN"/>
          <w14:textFill>
            <w14:solidFill>
              <w14:schemeClr w14:val="tx1"/>
            </w14:solidFill>
          </w14:textFill>
        </w:rPr>
        <w:t>.</w:t>
      </w:r>
      <w:r>
        <w:rPr>
          <w:rFonts w:hint="eastAsia" w:asciiTheme="minorEastAsia" w:hAnsiTheme="minorEastAsia" w:eastAsiaTheme="minorEastAsia"/>
          <w:b w:val="0"/>
          <w:bCs w:val="0"/>
          <w:color w:val="000000" w:themeColor="text1"/>
          <w:sz w:val="21"/>
          <w:szCs w:val="21"/>
          <w:lang w:val="zh-CN" w:eastAsia="zh"/>
          <w14:textFill>
            <w14:solidFill>
              <w14:schemeClr w14:val="tx1"/>
            </w14:solidFill>
          </w14:textFill>
          <w:woUserID w:val="0"/>
        </w:rPr>
        <w:t xml:space="preserve">8 </w:t>
      </w:r>
      <w:r>
        <w:rPr>
          <w:rFonts w:hint="eastAsia" w:asciiTheme="minorEastAsia" w:hAnsiTheme="minorEastAsia" w:eastAsiaTheme="minorEastAsia"/>
          <w:color w:val="000000" w:themeColor="text1"/>
          <w:sz w:val="21"/>
          <w:szCs w:val="21"/>
          <w:lang w:val="zh-CN"/>
          <w14:textFill>
            <w14:solidFill>
              <w14:schemeClr w14:val="tx1"/>
            </w14:solidFill>
          </w14:textFill>
        </w:rPr>
        <w:t xml:space="preserve"> </w:t>
      </w:r>
      <w:r>
        <w:rPr>
          <w:rFonts w:hint="eastAsia" w:cs="Times New Roman" w:asciiTheme="minorEastAsia" w:hAnsiTheme="minorEastAsia" w:eastAsiaTheme="minorEastAsia"/>
          <w:color w:val="000000" w:themeColor="text1"/>
          <w:kern w:val="2"/>
          <w:sz w:val="21"/>
          <w:szCs w:val="21"/>
          <w:lang w:val="zh-CN" w:eastAsia="zh-CN" w:bidi="ar"/>
          <w14:textFill>
            <w14:solidFill>
              <w14:schemeClr w14:val="tx1"/>
            </w14:solidFill>
          </w14:textFill>
          <w:woUserID w:val="0"/>
        </w:rPr>
        <w:t>炉体冷却系统</w:t>
      </w:r>
      <w:r>
        <w:rPr>
          <w:rFonts w:hint="eastAsia" w:cs="Times New Roman" w:asciiTheme="minorEastAsia" w:hAnsiTheme="minorEastAsia" w:eastAsiaTheme="minorEastAsia"/>
          <w:color w:val="000000" w:themeColor="text1"/>
          <w:kern w:val="2"/>
          <w:sz w:val="21"/>
          <w:szCs w:val="21"/>
          <w:lang w:val="zh-CN" w:eastAsia="zh" w:bidi="ar"/>
          <w14:textFill>
            <w14:solidFill>
              <w14:schemeClr w14:val="tx1"/>
            </w14:solidFill>
          </w14:textFill>
          <w:woUserID w:val="0"/>
        </w:rPr>
        <w:t>、</w:t>
      </w:r>
      <w:r>
        <w:rPr>
          <w:rFonts w:hint="eastAsia" w:cs="Times New Roman" w:asciiTheme="minorEastAsia" w:hAnsiTheme="minorEastAsia" w:eastAsiaTheme="minorEastAsia"/>
          <w:b w:val="0"/>
          <w:bCs w:val="0"/>
          <w:color w:val="000000" w:themeColor="text1"/>
          <w:kern w:val="2"/>
          <w:sz w:val="21"/>
          <w:szCs w:val="21"/>
          <w:lang w:val="zh-CN" w:eastAsia="zh-CN" w:bidi="ar"/>
          <w14:textFill>
            <w14:solidFill>
              <w14:schemeClr w14:val="tx1"/>
            </w14:solidFill>
          </w14:textFill>
          <w:woUserID w:val="0"/>
        </w:rPr>
        <w:t>风口平台和出铁场系统</w:t>
      </w:r>
      <w:r>
        <w:rPr>
          <w:rFonts w:hint="eastAsia" w:cs="Times New Roman" w:asciiTheme="minorEastAsia" w:hAnsiTheme="minorEastAsia" w:eastAsiaTheme="minorEastAsia"/>
          <w:b w:val="0"/>
          <w:bCs w:val="0"/>
          <w:color w:val="000000" w:themeColor="text1"/>
          <w:kern w:val="2"/>
          <w:sz w:val="21"/>
          <w:szCs w:val="21"/>
          <w:lang w:val="zh-CN" w:eastAsia="zh" w:bidi="ar"/>
          <w14:textFill>
            <w14:solidFill>
              <w14:schemeClr w14:val="tx1"/>
            </w14:solidFill>
          </w14:textFill>
          <w:woUserID w:val="0"/>
        </w:rPr>
        <w:t>与炉本体安装</w:t>
      </w:r>
      <w:r>
        <w:rPr>
          <w:rFonts w:hint="eastAsia" w:cs="Times New Roman" w:asciiTheme="minorEastAsia" w:hAnsiTheme="minorEastAsia" w:eastAsiaTheme="minorEastAsia"/>
          <w:color w:val="000000" w:themeColor="text1"/>
          <w:kern w:val="2"/>
          <w:sz w:val="21"/>
          <w:szCs w:val="21"/>
          <w:lang w:val="zh-CN" w:eastAsia="zh" w:bidi="ar"/>
          <w14:textFill>
            <w14:solidFill>
              <w14:schemeClr w14:val="tx1"/>
            </w14:solidFill>
          </w14:textFill>
          <w:woUserID w:val="0"/>
        </w:rPr>
        <w:t>及验收应符合《</w:t>
      </w:r>
      <w:r>
        <w:rPr>
          <w:rFonts w:hint="eastAsia" w:cs="Times New Roman" w:asciiTheme="minorEastAsia" w:hAnsiTheme="minorEastAsia" w:eastAsiaTheme="minorEastAsia"/>
          <w:i w:val="0"/>
          <w:iCs w:val="0"/>
          <w:caps w:val="0"/>
          <w:color w:val="000000" w:themeColor="text1"/>
          <w:spacing w:val="0"/>
          <w:sz w:val="21"/>
          <w:szCs w:val="21"/>
          <w:shd w:val="clear" w:fill="auto"/>
          <w:lang w:val="zh-CN"/>
          <w14:textFill>
            <w14:solidFill>
              <w14:schemeClr w14:val="tx1"/>
            </w14:solidFill>
          </w14:textFill>
          <w:woUserID w:val="0"/>
        </w:rPr>
        <w:t> 炼铁机械设备安装规范》GB 50679要求</w:t>
      </w:r>
      <w:r>
        <w:rPr>
          <w:rFonts w:hint="eastAsia" w:cs="Times New Roman" w:asciiTheme="minorEastAsia" w:hAnsiTheme="minorEastAsia" w:eastAsiaTheme="minorEastAsia"/>
          <w:b w:val="0"/>
          <w:bCs w:val="0"/>
          <w:color w:val="000000" w:themeColor="text1"/>
          <w:kern w:val="2"/>
          <w:sz w:val="21"/>
          <w:szCs w:val="21"/>
          <w:lang w:val="en-US" w:eastAsia="zh-CN" w:bidi="ar"/>
          <w14:textFill>
            <w14:solidFill>
              <w14:schemeClr w14:val="tx1"/>
            </w14:solidFill>
          </w14:textFill>
          <w:woUserID w:val="0"/>
        </w:rPr>
        <w:t>，</w:t>
      </w:r>
      <w:r>
        <w:rPr>
          <w:rFonts w:hint="eastAsia" w:asciiTheme="minorEastAsia" w:hAnsiTheme="minorEastAsia" w:eastAsiaTheme="minorEastAsia"/>
          <w:color w:val="000000" w:themeColor="text1"/>
          <w:sz w:val="21"/>
          <w:szCs w:val="21"/>
          <w:lang w:val="en-US"/>
          <w14:textFill>
            <w14:solidFill>
              <w14:schemeClr w14:val="tx1"/>
            </w14:solidFill>
          </w14:textFill>
        </w:rPr>
        <w:t>对恢复完成的设备进行修复监测，需要进行试验的按照</w:t>
      </w: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0"/>
        </w:rPr>
        <w:t>相关规范进行试验</w:t>
      </w:r>
      <w:r>
        <w:rPr>
          <w:rFonts w:hint="eastAsia" w:asciiTheme="minorEastAsia" w:hAnsiTheme="minorEastAsia" w:eastAsiaTheme="minorEastAsia"/>
          <w:color w:val="000000" w:themeColor="text1"/>
          <w:sz w:val="21"/>
          <w:szCs w:val="21"/>
          <w:lang w:val="en-US"/>
          <w14:textFill>
            <w14:solidFill>
              <w14:schemeClr w14:val="tx1"/>
            </w14:solidFill>
          </w14:textFill>
        </w:rPr>
        <w:t>。</w:t>
      </w:r>
    </w:p>
    <w:p w14:paraId="43893A18">
      <w:pPr>
        <w:spacing w:line="360" w:lineRule="auto"/>
        <w:rPr>
          <w:rFonts w:hint="eastAsia" w:asciiTheme="minorEastAsia" w:hAnsiTheme="minorEastAsia" w:eastAsiaTheme="minorEastAsia"/>
          <w:color w:val="000000" w:themeColor="text1"/>
          <w:szCs w:val="21"/>
          <w:lang w:val="zh-CN"/>
          <w14:textFill>
            <w14:solidFill>
              <w14:schemeClr w14:val="tx1"/>
            </w14:solidFill>
          </w14:textFill>
          <w:woUserID w:val="0"/>
        </w:rPr>
      </w:pPr>
      <w:r>
        <w:rPr>
          <w:rFonts w:hint="eastAsia" w:asciiTheme="minorEastAsia" w:hAnsiTheme="minorEastAsia" w:eastAsiaTheme="minorEastAsia"/>
          <w:color w:val="000000" w:themeColor="text1"/>
          <w:sz w:val="21"/>
          <w:szCs w:val="21"/>
          <w:lang w:val="en-US" w:eastAsia="zh-CN"/>
          <w14:textFill>
            <w14:solidFill>
              <w14:schemeClr w14:val="tx1"/>
            </w14:solidFill>
          </w14:textFill>
          <w:woUserID w:val="0"/>
        </w:rPr>
        <w:t xml:space="preserve">9.4.9 </w:t>
      </w:r>
      <w:r>
        <w:rPr>
          <w:rFonts w:hint="eastAsia" w:cs="Times New Roman" w:asciiTheme="minorEastAsia" w:hAnsiTheme="minorEastAsia" w:eastAsiaTheme="minorEastAsia"/>
          <w:color w:val="000000" w:themeColor="text1"/>
          <w:kern w:val="2"/>
          <w:sz w:val="21"/>
          <w:szCs w:val="21"/>
          <w:highlight w:val="none"/>
          <w:lang w:val="zh-CN" w:eastAsia="zh-CN" w:bidi="ar"/>
          <w14:textFill>
            <w14:solidFill>
              <w14:schemeClr w14:val="tx1"/>
            </w14:solidFill>
          </w14:textFill>
          <w:woUserID w:val="0"/>
        </w:rPr>
        <w:t>主体钢结构</w:t>
      </w:r>
      <w:r>
        <w:rPr>
          <w:rFonts w:hint="eastAsia" w:cs="Times New Roman" w:asciiTheme="minorEastAsia" w:hAnsiTheme="minorEastAsia" w:eastAsiaTheme="minorEastAsia"/>
          <w:color w:val="000000" w:themeColor="text1"/>
          <w:kern w:val="2"/>
          <w:sz w:val="21"/>
          <w:szCs w:val="21"/>
          <w:lang w:val="zh-CN" w:eastAsia="zh" w:bidi="ar"/>
          <w14:textFill>
            <w14:solidFill>
              <w14:schemeClr w14:val="tx1"/>
            </w14:solidFill>
          </w14:textFill>
          <w:woUserID w:val="2"/>
        </w:rPr>
        <w:t>恢复</w:t>
      </w:r>
      <w:r>
        <w:rPr>
          <w:rFonts w:hint="eastAsia" w:cs="Times New Roman" w:asciiTheme="minorEastAsia" w:hAnsiTheme="minorEastAsia" w:eastAsiaTheme="minorEastAsia"/>
          <w:color w:val="000000" w:themeColor="text1"/>
          <w:kern w:val="2"/>
          <w:sz w:val="21"/>
          <w:szCs w:val="21"/>
          <w:highlight w:val="none"/>
          <w:lang w:val="zh-CN" w:eastAsia="zh-CN" w:bidi="ar"/>
          <w14:textFill>
            <w14:solidFill>
              <w14:schemeClr w14:val="tx1"/>
            </w14:solidFill>
          </w14:textFill>
          <w:woUserID w:val="0"/>
        </w:rPr>
        <w:t>施工及验收</w:t>
      </w:r>
      <w:r>
        <w:rPr>
          <w:rFonts w:hint="eastAsia" w:cs="Times New Roman" w:asciiTheme="minorEastAsia" w:hAnsiTheme="minorEastAsia" w:eastAsiaTheme="minorEastAsia"/>
          <w:color w:val="000000" w:themeColor="text1"/>
          <w:kern w:val="2"/>
          <w:sz w:val="21"/>
          <w:szCs w:val="21"/>
          <w:lang w:val="zh-CN" w:eastAsia="zh-CN" w:bidi="ar"/>
          <w14:textFill>
            <w14:solidFill>
              <w14:schemeClr w14:val="tx1"/>
            </w14:solidFill>
          </w14:textFill>
          <w:woUserID w:val="0"/>
        </w:rPr>
        <w:t>应符合</w:t>
      </w:r>
      <w:r>
        <w:rPr>
          <w:rFonts w:hint="eastAsia" w:cs="Times New Roman" w:asciiTheme="minorEastAsia" w:hAnsiTheme="minorEastAsia" w:eastAsiaTheme="minorEastAsia"/>
          <w:i w:val="0"/>
          <w:iCs w:val="0"/>
          <w:caps w:val="0"/>
          <w:color w:val="000000" w:themeColor="text1"/>
          <w:spacing w:val="0"/>
          <w:sz w:val="21"/>
          <w:szCs w:val="21"/>
          <w:shd w:val="clear" w:fill="auto"/>
          <w:lang w:val="zh-CN" w:bidi="ar"/>
          <w14:textFill>
            <w14:solidFill>
              <w14:schemeClr w14:val="tx1"/>
            </w14:solidFill>
          </w14:textFill>
          <w:woUserID w:val="0"/>
        </w:rPr>
        <w:t>《钢结构通用规范》GB55006</w:t>
      </w:r>
      <w:r>
        <w:rPr>
          <w:rFonts w:hint="eastAsia" w:cs="Times New Roman" w:asciiTheme="minorEastAsia" w:hAnsiTheme="minorEastAsia" w:eastAsiaTheme="minorEastAsia"/>
          <w:i w:val="0"/>
          <w:iCs w:val="0"/>
          <w:caps w:val="0"/>
          <w:color w:val="000000" w:themeColor="text1"/>
          <w:spacing w:val="0"/>
          <w:sz w:val="21"/>
          <w:szCs w:val="21"/>
          <w:shd w:val="clear" w:fill="auto"/>
          <w:lang w:val="zh-CN" w:eastAsia="zh-CN" w:bidi="ar"/>
          <w14:textFill>
            <w14:solidFill>
              <w14:schemeClr w14:val="tx1"/>
            </w14:solidFill>
          </w14:textFill>
          <w:woUserID w:val="0"/>
        </w:rPr>
        <w:t>、《钢结构工程施工质量验收标准》GB50205</w:t>
      </w:r>
      <w:r>
        <w:rPr>
          <w:rFonts w:hint="eastAsia" w:cs="Times New Roman" w:asciiTheme="minorEastAsia" w:hAnsiTheme="minorEastAsia" w:eastAsiaTheme="minorEastAsia"/>
          <w:i w:val="0"/>
          <w:iCs w:val="0"/>
          <w:caps w:val="0"/>
          <w:color w:val="000000" w:themeColor="text1"/>
          <w:spacing w:val="0"/>
          <w:sz w:val="21"/>
          <w:szCs w:val="21"/>
          <w:u w:val="none"/>
          <w:shd w:val="clear"/>
          <w:lang w:val="zh-CN" w:eastAsia="zh-CN" w:bidi="ar"/>
          <w14:textFill>
            <w14:solidFill>
              <w14:schemeClr w14:val="tx1"/>
            </w14:solidFill>
          </w14:textFill>
          <w:woUserID w:val="0"/>
        </w:rPr>
        <w:t>要求。</w:t>
      </w:r>
    </w:p>
    <w:p w14:paraId="127AC96B">
      <w:pPr>
        <w:spacing w:line="360" w:lineRule="auto"/>
        <w:rPr>
          <w:rFonts w:hint="eastAsia" w:asciiTheme="minorEastAsia" w:hAnsiTheme="minorEastAsia" w:eastAsiaTheme="minorEastAsia"/>
          <w:color w:val="000000" w:themeColor="text1"/>
          <w:sz w:val="21"/>
          <w:szCs w:val="21"/>
          <w:lang w:val="zh-CN" w:eastAsia="zh"/>
          <w14:textFill>
            <w14:solidFill>
              <w14:schemeClr w14:val="tx1"/>
            </w14:solidFill>
          </w14:textFill>
          <w:woUserID w:val="0"/>
        </w:rPr>
      </w:pPr>
    </w:p>
    <w:p w14:paraId="25BB08AF">
      <w:pPr>
        <w:pStyle w:val="2"/>
        <w:keepNext w:val="0"/>
        <w:keepLines w:val="0"/>
        <w:jc w:val="center"/>
        <w:rPr>
          <w:rFonts w:asciiTheme="minorEastAsia" w:hAnsiTheme="minorEastAsia" w:eastAsiaTheme="minorEastAsia"/>
          <w:color w:val="000000" w:themeColor="text1"/>
          <w:sz w:val="28"/>
          <w:szCs w:val="28"/>
          <w14:textFill>
            <w14:solidFill>
              <w14:schemeClr w14:val="tx1"/>
            </w14:solidFill>
          </w14:textFill>
        </w:rPr>
      </w:pPr>
      <w:bookmarkStart w:id="751" w:name="_Toc2021076355"/>
      <w:bookmarkStart w:id="752" w:name="_Toc391339957"/>
      <w:bookmarkStart w:id="753" w:name="_Toc385371676"/>
      <w:bookmarkStart w:id="754" w:name="_Toc22258"/>
      <w:bookmarkStart w:id="755" w:name="_Toc1158"/>
      <w:bookmarkStart w:id="756" w:name="_Toc1381601167"/>
      <w:bookmarkStart w:id="757" w:name="_Toc1826765725"/>
      <w:bookmarkStart w:id="758" w:name="_Toc21476"/>
      <w:bookmarkStart w:id="759" w:name="_Toc26121"/>
      <w:bookmarkStart w:id="760" w:name="_Toc294420294"/>
      <w:bookmarkStart w:id="761" w:name="_Toc4652"/>
      <w:bookmarkStart w:id="762" w:name="_Toc8667"/>
      <w:bookmarkStart w:id="763" w:name="_Toc1504143189"/>
      <w:bookmarkStart w:id="764" w:name="_Toc23017"/>
      <w:bookmarkStart w:id="765" w:name="_Toc26865"/>
      <w:bookmarkStart w:id="766" w:name="_Toc1853610631"/>
      <w:bookmarkStart w:id="767" w:name="_Toc23643"/>
      <w:bookmarkStart w:id="768" w:name="_Toc146195000"/>
      <w:bookmarkStart w:id="769" w:name="_Toc26210"/>
      <w:bookmarkStart w:id="770" w:name="_Toc12759"/>
      <w:bookmarkStart w:id="771" w:name="_Toc8017"/>
      <w:bookmarkStart w:id="772" w:name="_Toc24622"/>
      <w:bookmarkStart w:id="773" w:name="_Toc16427"/>
      <w:bookmarkStart w:id="774" w:name="_Toc1974481072"/>
      <w:bookmarkStart w:id="775" w:name="_Toc26326"/>
      <w:bookmarkStart w:id="776" w:name="_Toc1207403583"/>
      <w:bookmarkStart w:id="777" w:name="_Toc1840188830"/>
      <w:bookmarkStart w:id="778" w:name="_Toc117387198"/>
      <w:bookmarkStart w:id="779" w:name="_Toc16730"/>
      <w:bookmarkStart w:id="780" w:name="_Toc453010081"/>
      <w:bookmarkStart w:id="781" w:name="_Toc27481"/>
      <w:bookmarkStart w:id="782" w:name="_Toc23576"/>
      <w:r>
        <w:rPr>
          <w:rFonts w:hint="eastAsia" w:asciiTheme="minorEastAsia" w:hAnsiTheme="minorEastAsia" w:eastAsiaTheme="minorEastAsia"/>
          <w:color w:val="000000" w:themeColor="text1"/>
          <w:sz w:val="28"/>
          <w:szCs w:val="28"/>
          <w:lang w:eastAsia="zh"/>
          <w14:textFill>
            <w14:solidFill>
              <w14:schemeClr w14:val="tx1"/>
            </w14:solidFill>
          </w14:textFill>
        </w:rPr>
        <w:t>10</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asciiTheme="minorEastAsia" w:hAnsiTheme="minorEastAsia" w:eastAsiaTheme="minorEastAsia"/>
          <w:color w:val="000000" w:themeColor="text1"/>
          <w:sz w:val="28"/>
          <w:szCs w:val="28"/>
          <w14:textFill>
            <w14:solidFill>
              <w14:schemeClr w14:val="tx1"/>
            </w14:solidFill>
          </w14:textFill>
        </w:rPr>
        <w:t>信息化与智能建造</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14:paraId="332432AE">
      <w:pPr>
        <w:pStyle w:val="3"/>
        <w:keepNext w:val="0"/>
        <w:keepLines w:val="0"/>
        <w:ind w:firstLine="0" w:firstLineChars="0"/>
        <w:jc w:val="center"/>
        <w:rPr>
          <w:rFonts w:asciiTheme="minorEastAsia" w:hAnsiTheme="minorEastAsia" w:eastAsiaTheme="minorEastAsia"/>
          <w:color w:val="000000" w:themeColor="text1"/>
          <w:sz w:val="28"/>
          <w:szCs w:val="28"/>
          <w14:textFill>
            <w14:solidFill>
              <w14:schemeClr w14:val="tx1"/>
            </w14:solidFill>
          </w14:textFill>
        </w:rPr>
      </w:pPr>
      <w:bookmarkStart w:id="783" w:name="_Toc2010923415"/>
      <w:bookmarkStart w:id="784" w:name="_Toc1367461453"/>
      <w:bookmarkStart w:id="785" w:name="_Toc1612025066"/>
      <w:bookmarkStart w:id="786" w:name="_Toc13848"/>
      <w:bookmarkStart w:id="787" w:name="_Toc2116274835"/>
      <w:bookmarkStart w:id="788" w:name="_Toc248684343"/>
      <w:bookmarkStart w:id="789" w:name="_Toc26930"/>
      <w:bookmarkStart w:id="790" w:name="_Toc20018"/>
      <w:bookmarkStart w:id="791" w:name="_Toc26185"/>
      <w:bookmarkStart w:id="792" w:name="_Toc30839"/>
      <w:bookmarkStart w:id="793" w:name="_Toc9962"/>
      <w:bookmarkStart w:id="794" w:name="_Toc20559"/>
      <w:bookmarkStart w:id="795" w:name="_Toc4760546"/>
      <w:bookmarkStart w:id="796" w:name="_Toc9958"/>
      <w:bookmarkStart w:id="797" w:name="_Toc776572286"/>
      <w:bookmarkStart w:id="798" w:name="_Toc128280605"/>
      <w:bookmarkStart w:id="799" w:name="_Toc9132"/>
      <w:bookmarkStart w:id="800" w:name="_Toc1788635192"/>
      <w:bookmarkStart w:id="801" w:name="_Toc5540"/>
      <w:bookmarkStart w:id="802" w:name="_Toc14855"/>
      <w:bookmarkStart w:id="803" w:name="_Toc4641"/>
      <w:bookmarkStart w:id="804" w:name="_Toc4819"/>
      <w:bookmarkStart w:id="805" w:name="_Toc2071049057"/>
      <w:bookmarkStart w:id="806" w:name="_Toc6263"/>
      <w:bookmarkStart w:id="807" w:name="_Toc19837"/>
      <w:bookmarkStart w:id="808" w:name="_Toc253651340"/>
      <w:bookmarkStart w:id="809" w:name="_Toc20700"/>
      <w:bookmarkStart w:id="810" w:name="_Toc8010"/>
      <w:bookmarkStart w:id="811" w:name="_Toc439982233"/>
      <w:bookmarkStart w:id="812" w:name="_Toc1203089895"/>
      <w:bookmarkStart w:id="813" w:name="_Toc1622117465"/>
      <w:bookmarkStart w:id="814" w:name="_Toc26492"/>
      <w:r>
        <w:rPr>
          <w:rFonts w:hint="eastAsia" w:asciiTheme="minorEastAsia" w:hAnsiTheme="minorEastAsia" w:eastAsiaTheme="minorEastAsia"/>
          <w:color w:val="000000" w:themeColor="text1"/>
          <w:sz w:val="28"/>
          <w:szCs w:val="28"/>
          <w:lang w:eastAsia="zh"/>
          <w14:textFill>
            <w14:solidFill>
              <w14:schemeClr w14:val="tx1"/>
            </w14:solidFill>
          </w14:textFill>
        </w:rPr>
        <w:t>10</w:t>
      </w:r>
      <w:r>
        <w:rPr>
          <w:rFonts w:asciiTheme="minorEastAsia" w:hAnsiTheme="minorEastAsia" w:eastAsiaTheme="minorEastAsia"/>
          <w:color w:val="000000" w:themeColor="text1"/>
          <w:sz w:val="28"/>
          <w:szCs w:val="28"/>
          <w14:textFill>
            <w14:solidFill>
              <w14:schemeClr w14:val="tx1"/>
            </w14:solidFill>
          </w14:textFill>
        </w:rPr>
        <w:t>.1</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asciiTheme="minorEastAsia" w:hAnsiTheme="minorEastAsia" w:eastAsiaTheme="minorEastAsia"/>
          <w:color w:val="000000" w:themeColor="text1"/>
          <w:sz w:val="28"/>
          <w:szCs w:val="28"/>
          <w14:textFill>
            <w14:solidFill>
              <w14:schemeClr w14:val="tx1"/>
            </w14:solidFill>
          </w14:textFill>
        </w:rPr>
        <w:t>一般规定</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7D418C78">
      <w:pPr>
        <w:spacing w:line="360" w:lineRule="auto"/>
        <w:ind w:firstLine="420" w:firstLineChars="200"/>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施工模型信息，包括深化设计、施工模拟、预加工、进度管理、成本管理等成果交付参照为国家标准《建筑信息模型施工应用标准》GB/T</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51235。</w:t>
      </w:r>
    </w:p>
    <w:p w14:paraId="55218FD4">
      <w:pPr>
        <w:pStyle w:val="3"/>
        <w:keepNext w:val="0"/>
        <w:keepLines w:val="0"/>
        <w:ind w:firstLine="0" w:firstLineChars="0"/>
        <w:jc w:val="center"/>
        <w:rPr>
          <w:rFonts w:asciiTheme="minorEastAsia" w:hAnsiTheme="minorEastAsia" w:eastAsiaTheme="minorEastAsia"/>
          <w:color w:val="000000" w:themeColor="text1"/>
          <w:sz w:val="28"/>
          <w:szCs w:val="28"/>
          <w14:textFill>
            <w14:solidFill>
              <w14:schemeClr w14:val="tx1"/>
            </w14:solidFill>
          </w14:textFill>
        </w:rPr>
      </w:pPr>
      <w:bookmarkStart w:id="815" w:name="_Toc1310214102"/>
      <w:bookmarkStart w:id="816" w:name="_Toc1180788129"/>
      <w:bookmarkStart w:id="817" w:name="_Toc1167578170"/>
      <w:bookmarkStart w:id="818" w:name="_Toc12029"/>
      <w:bookmarkStart w:id="819" w:name="_Toc19514"/>
      <w:bookmarkStart w:id="820" w:name="_Toc143929353"/>
      <w:bookmarkStart w:id="821" w:name="_Toc31031"/>
      <w:bookmarkStart w:id="822" w:name="_Toc1810116618"/>
      <w:bookmarkStart w:id="823" w:name="_Toc10753"/>
      <w:bookmarkStart w:id="824" w:name="_Toc10879"/>
      <w:bookmarkStart w:id="825" w:name="_Toc7491"/>
      <w:bookmarkStart w:id="826" w:name="_Toc372736848"/>
      <w:bookmarkStart w:id="827" w:name="_Toc1630294272"/>
      <w:bookmarkStart w:id="828" w:name="_Toc13258"/>
      <w:bookmarkStart w:id="829" w:name="_Toc898701804"/>
      <w:bookmarkStart w:id="830" w:name="_Toc16418"/>
      <w:bookmarkStart w:id="831" w:name="_Toc1375"/>
      <w:bookmarkStart w:id="832" w:name="_Toc20032"/>
      <w:bookmarkStart w:id="833" w:name="_Toc23974"/>
      <w:bookmarkStart w:id="834" w:name="_Toc1365110728"/>
      <w:bookmarkStart w:id="835" w:name="_Toc29180"/>
      <w:bookmarkStart w:id="836" w:name="_Toc13695"/>
      <w:bookmarkStart w:id="837" w:name="_Toc25484"/>
      <w:bookmarkStart w:id="838" w:name="_Toc28987"/>
      <w:bookmarkStart w:id="839" w:name="_Toc1359390043"/>
      <w:bookmarkStart w:id="840" w:name="_Toc14325"/>
      <w:bookmarkStart w:id="841" w:name="_Toc6088365"/>
      <w:bookmarkStart w:id="842" w:name="_Toc20056"/>
      <w:bookmarkStart w:id="843" w:name="_Toc18108"/>
      <w:bookmarkStart w:id="844" w:name="_Toc1183832338"/>
      <w:bookmarkStart w:id="845" w:name="_Toc150236371"/>
      <w:bookmarkStart w:id="846" w:name="_Toc2071651447"/>
      <w:r>
        <w:rPr>
          <w:rFonts w:hint="eastAsia" w:asciiTheme="minorEastAsia" w:hAnsiTheme="minorEastAsia" w:eastAsiaTheme="minorEastAsia"/>
          <w:color w:val="000000" w:themeColor="text1"/>
          <w:sz w:val="28"/>
          <w:szCs w:val="28"/>
          <w:lang w:eastAsia="zh"/>
          <w14:textFill>
            <w14:solidFill>
              <w14:schemeClr w14:val="tx1"/>
            </w14:solidFill>
          </w14:textFill>
          <w:woUserID w:val="1"/>
        </w:rPr>
        <w:t>10</w:t>
      </w:r>
      <w:r>
        <w:rPr>
          <w:rFonts w:asciiTheme="minorEastAsia" w:hAnsiTheme="minorEastAsia" w:eastAsiaTheme="minorEastAsia"/>
          <w:color w:val="000000" w:themeColor="text1"/>
          <w:sz w:val="28"/>
          <w:szCs w:val="28"/>
          <w14:textFill>
            <w14:solidFill>
              <w14:schemeClr w14:val="tx1"/>
            </w14:solidFill>
          </w14:textFill>
        </w:rPr>
        <w:t>.2</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 xml:space="preserve">  </w:t>
      </w:r>
      <w:r>
        <w:rPr>
          <w:rFonts w:asciiTheme="minorEastAsia" w:hAnsiTheme="minorEastAsia" w:eastAsiaTheme="minorEastAsia"/>
          <w:color w:val="000000" w:themeColor="text1"/>
          <w:sz w:val="28"/>
          <w:szCs w:val="28"/>
          <w14:textFill>
            <w14:solidFill>
              <w14:schemeClr w14:val="tx1"/>
            </w14:solidFill>
          </w14:textFill>
        </w:rPr>
        <w:t>BIM</w:t>
      </w:r>
      <w:r>
        <w:rPr>
          <w:rFonts w:hint="eastAsia" w:asciiTheme="minorEastAsia" w:hAnsiTheme="minorEastAsia" w:eastAsiaTheme="minorEastAsia"/>
          <w:color w:val="000000" w:themeColor="text1"/>
          <w:sz w:val="28"/>
          <w:szCs w:val="28"/>
          <w:lang w:eastAsia="zh-CN"/>
          <w14:textFill>
            <w14:solidFill>
              <w14:schemeClr w14:val="tx1"/>
            </w14:solidFill>
          </w14:textFill>
        </w:rPr>
        <w:t>信息化建立</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14:paraId="1B549D6A">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项目策划，根据项目工程概况，确定项目涉及到的专业体系，结合施工条件工期等信息，分析项目施工难点，针对每个专业施工难点做相应的项目策划及人员组织。在策划阶段规定各专业模型详细等级，针对模型几何尺寸、技术信息、产品信息、维修信息、构件命名规则、模型拆分原则、定义系统颜色等内容进行详尽策划，在模型检查阶段对专业检查内容，检查单位、检查要点、参与检查单位、检查频率做详细部署。在应用阶段规定模型应用目标、建立信息录入标准、确定协同层级及方式、确定成果交付形式。</w:t>
      </w:r>
    </w:p>
    <w:p w14:paraId="17C3BCC4">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软硬件配置，智能建造软硬件配置与选型</w:t>
      </w:r>
      <w:r>
        <w:rPr>
          <w:rFonts w:hint="eastAsia" w:asciiTheme="minorEastAsia" w:hAnsiTheme="minorEastAsia" w:eastAsia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根据工程专业需求和特点，合理选择智能建造软硬件配置，确保能够有效地满足项目数据整合及互通传递，实现成交付果指导现场施工。</w:t>
      </w:r>
    </w:p>
    <w:p w14:paraId="7EFD83E2">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asciiTheme="minorEastAsia" w:hAnsiTheme="minorEastAsia" w:eastAsiaTheme="minorEastAsia"/>
          <w:b/>
          <w:bCs/>
          <w:color w:val="000000" w:themeColor="text1"/>
          <w:sz w:val="21"/>
          <w:szCs w:val="21"/>
          <w14:textFill>
            <w14:solidFill>
              <w14:schemeClr w14:val="tx1"/>
            </w14:solidFill>
          </w14:textFill>
        </w:rPr>
        <w:t>.2.3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项目协同，根据各专业参与人及专业特性划分权限、确定工作范围，各参与人独立完成相应设计，过程中可查看其他参与工作，最后将成果同步到统一服务器。同时，各参与人也可通过更新本地文件的方式集中存储工作进度。现在多专业共同使用同一储存数据方式对模型数据协同交换，项目模型的搭建规模和模型文件大小的划分在策划阶段规定详细。</w:t>
      </w:r>
    </w:p>
    <w:p w14:paraId="49FDC109">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建模阶段，为了方便后期对不同类型的构件模型筛选、查看、管理，在建模前对模型零、构件划分不同层级等级等信息，通过多层次信息的交叉保证设计人员数据统一性。</w:t>
      </w:r>
    </w:p>
    <w:p w14:paraId="5013C8DC">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.2.5</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拆分验算，在施工前对拆除构件的相邻体系做结构安全性验算，分析最危险变形边缘，设计临时支撑体系，保证临时支撑加固原有结构后再拆除需要检修、维护、扩建部分结构，保证拆除原有结构体系，剩余结构的安全稳定性，为项目施工过程的顺利进行做数据支撑。</w:t>
      </w:r>
    </w:p>
    <w:p w14:paraId="4156EB8A">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.2.6</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滑移体系设计建模，通过软件模拟拆除部分及扩建部分模型重量，设计滑移平台及轨道形式，通过构件中零件截面验算，保证滑移体系在承重过程中的安全性，验算材料截面的可靠性。</w:t>
      </w:r>
    </w:p>
    <w:p w14:paraId="5E68A9D6">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.2.7</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仿真模拟，建立无风险环境：通过安全地评估不同的场景及滑移体系。帮助大体积重量的维修、扩建结构体系探索最安全、经济、有效的施工方案合理做出正确的施工选择。</w:t>
      </w:r>
    </w:p>
    <w:p w14:paraId="45A50013">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.2.8</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场地布置，通过模拟地形环境、建筑周边环境、构件重量数据、合理划分施工区域和材料堆放场地。根据各施工阶段合理布置施工道路，保证材料运输道路环通通畅，施工方便，减少对专业工种施工干扰，规划各种生产设施布置便于施工生产安排，且满足安全消防，劳动保护的要求，临设布置尽量。</w:t>
      </w:r>
    </w:p>
    <w:p w14:paraId="22DBFCDB">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.2.9</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进度管理，对构件制作、安装、进场等信息进行进度跟踪，有效地控制施工各方对构件施工进度需求，帮助施工人员准确了解施工任务的执行情况，以及最终的完成时间。</w:t>
      </w:r>
    </w:p>
    <w:p w14:paraId="60E07C52">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.2.10</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设计深化，对临时支撑体系及滑移轨道平台体系钢结构部分进行力学分析，分析结构在不同荷载情况下的受力性能。对构件连接方式、材料型号等进行三维建模，出具详细的构件尺寸及位置关系、重量信息，对建筑物的钢结构进行细致和完善的出图指导施工现场，提高结构的性能和经济效益，确保结构在施工和使用过程中的安全性和稳定性。</w:t>
      </w:r>
    </w:p>
    <w:p w14:paraId="39893737">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.2.11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数字化加工制作，将模型数据导入自动切割机器，多轴数控管子相贯线切割机的数控控制界面以图形与数据结合,操作便捷制作精度到，大大提高构件制作精度及制作效率。</w:t>
      </w:r>
    </w:p>
    <w:p w14:paraId="538DFECC">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.2.12</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成本管理，使用模型直接生成所需材料的名称、数量和尺寸等信息，而且这些信息将始终与设计保持一致。在设计出现变更时，该变更将自动反映到所有相关的材料明细表中， 形成了具有资源和成本信息的预算信息模型。并自动提取构件的清单类型和工程量（如体积、质量、面积、长度等）等信息，自动计算构件的资源用量及成本，用以指导实际材料物资的采购。</w:t>
      </w:r>
    </w:p>
    <w:p w14:paraId="7FAA13D6">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.2.13</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安全管理，模型中集成了所有建筑构性及施工方案的信息，建筑本身的相关信息作为一个相对静态的基础数据库，为施工过程中危害因素和危险源识别提供了全面而详尽的信息平台。而施工方案配合进度计划则形成了一个相对动态的基础信息库，通过对施工过程的模拟，找出施工过程中的危险区域、施工空间冲突等安全隐患，提前制定相应安全措施，从最大程度上排除安全隐患，保障施工人员的人生财产安全，减小损失产生的几率。</w:t>
      </w:r>
    </w:p>
    <w:p w14:paraId="5EE61AF4">
      <w:pPr>
        <w:spacing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.2.14</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预拼装模拟，模拟预拼装技术钢结构工程中.通过全站仪打点测量控制点的三维坐标,用计算机进行数据拟合的方式,更好地控制构件的尺寸精度.现场安装达到了实体预拼装的效果,提高了钢构件制作的尺寸精度。</w:t>
      </w:r>
    </w:p>
    <w:p w14:paraId="754A97CE">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b/>
          <w:bCs/>
          <w:color w:val="000000" w:themeColor="text1"/>
          <w:sz w:val="21"/>
          <w:szCs w:val="21"/>
          <w:lang w:eastAsia="zh"/>
          <w14:textFill>
            <w14:solidFill>
              <w14:schemeClr w14:val="tx1"/>
            </w14:solidFill>
          </w14:textFill>
        </w:rPr>
        <w:t>10</w:t>
      </w:r>
      <w:r>
        <w:rPr>
          <w:rFonts w:hint="eastAsia" w:asciiTheme="minorEastAsia" w:hAnsiTheme="minorEastAsia" w:eastAsiaTheme="minorEastAsia"/>
          <w:b/>
          <w:bCs/>
          <w:color w:val="000000" w:themeColor="text1"/>
          <w:sz w:val="21"/>
          <w:szCs w:val="21"/>
          <w14:textFill>
            <w14:solidFill>
              <w14:schemeClr w14:val="tx1"/>
            </w14:solidFill>
          </w14:textFill>
        </w:rPr>
        <w:t>.2.15</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1"/>
          <w:szCs w:val="21"/>
          <w14:textFill>
            <w14:solidFill>
              <w14:schemeClr w14:val="tx1"/>
            </w14:solidFill>
          </w14:textFill>
        </w:rPr>
        <w:t>运维管理，运用智能建造技术将施工设备和构件制作安装队伍、设备厂家资质信息、使用人等资源的关联到模型数据上，从工程完成竣工验收之后到拆除的过程中，正常地使用和维修管理情况下，对项目从设计到施工到使用的数据进行整合留存。</w:t>
      </w:r>
    </w:p>
    <w:p w14:paraId="08DCBC9A">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p>
    <w:p w14:paraId="2A0EEB75">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p>
    <w:p w14:paraId="3CB8CC27">
      <w:pPr>
        <w:spacing w:line="360" w:lineRule="auto"/>
        <w:rPr>
          <w:rFonts w:hint="eastAsia" w:asciiTheme="minorEastAsia" w:hAnsiTheme="minorEastAsia" w:eastAsiaTheme="minorEastAsia"/>
          <w:color w:val="000000" w:themeColor="text1"/>
          <w:sz w:val="21"/>
          <w:szCs w:val="21"/>
          <w14:textFill>
            <w14:solidFill>
              <w14:schemeClr w14:val="tx1"/>
            </w14:solidFill>
          </w14:textFill>
        </w:rPr>
      </w:pPr>
    </w:p>
    <w:p w14:paraId="2E1D4B5A">
      <w:pPr>
        <w:spacing w:line="360" w:lineRule="auto"/>
        <w:rPr>
          <w:rFonts w:hint="eastAsia" w:ascii="Times New Roman" w:hAnsi="Times New Roman" w:eastAsia="黑体"/>
          <w:b/>
          <w:bCs/>
          <w:color w:val="auto"/>
          <w:sz w:val="28"/>
          <w:szCs w:val="28"/>
        </w:rPr>
      </w:pPr>
    </w:p>
    <w:p w14:paraId="19F1B98C">
      <w:pPr>
        <w:spacing w:line="360" w:lineRule="auto"/>
        <w:rPr>
          <w:rFonts w:hint="eastAsia" w:ascii="Times New Roman" w:hAnsi="Times New Roman" w:eastAsia="黑体"/>
          <w:b/>
          <w:bCs/>
          <w:color w:val="auto"/>
          <w:sz w:val="28"/>
          <w:szCs w:val="28"/>
        </w:rPr>
      </w:pPr>
    </w:p>
    <w:p w14:paraId="295D95BE">
      <w:pPr>
        <w:spacing w:line="360" w:lineRule="auto"/>
        <w:rPr>
          <w:rFonts w:hint="eastAsia" w:ascii="Times New Roman" w:hAnsi="Times New Roman" w:eastAsia="黑体"/>
          <w:b/>
          <w:bCs/>
          <w:color w:val="auto"/>
          <w:sz w:val="28"/>
          <w:szCs w:val="28"/>
        </w:rPr>
      </w:pPr>
    </w:p>
    <w:p w14:paraId="0D197240">
      <w:pPr>
        <w:spacing w:line="360" w:lineRule="auto"/>
        <w:rPr>
          <w:rFonts w:hint="eastAsia" w:ascii="Times New Roman" w:hAnsi="Times New Roman" w:eastAsia="黑体"/>
          <w:b/>
          <w:bCs/>
          <w:color w:val="auto"/>
          <w:sz w:val="28"/>
          <w:szCs w:val="28"/>
        </w:rPr>
      </w:pPr>
    </w:p>
    <w:p w14:paraId="53E7C35A">
      <w:pPr>
        <w:spacing w:line="360" w:lineRule="auto"/>
        <w:rPr>
          <w:rFonts w:hint="eastAsia" w:ascii="Times New Roman" w:hAnsi="Times New Roman" w:eastAsia="黑体"/>
          <w:b/>
          <w:bCs/>
          <w:color w:val="auto"/>
          <w:sz w:val="28"/>
          <w:szCs w:val="28"/>
        </w:rPr>
      </w:pPr>
    </w:p>
    <w:p w14:paraId="036B81FE">
      <w:pPr>
        <w:spacing w:line="360" w:lineRule="auto"/>
        <w:rPr>
          <w:rFonts w:hint="eastAsia" w:ascii="Times New Roman" w:hAnsi="Times New Roman" w:eastAsia="黑体"/>
          <w:b/>
          <w:bCs/>
          <w:color w:val="auto"/>
          <w:sz w:val="28"/>
          <w:szCs w:val="28"/>
        </w:rPr>
      </w:pPr>
    </w:p>
    <w:p w14:paraId="4E6C73DA">
      <w:pPr>
        <w:spacing w:line="360" w:lineRule="auto"/>
        <w:rPr>
          <w:rFonts w:hint="eastAsia" w:ascii="Times New Roman" w:hAnsi="Times New Roman" w:eastAsia="黑体"/>
          <w:b/>
          <w:bCs/>
          <w:color w:val="auto"/>
          <w:sz w:val="28"/>
          <w:szCs w:val="28"/>
        </w:rPr>
      </w:pPr>
    </w:p>
    <w:p w14:paraId="03658AE5">
      <w:pPr>
        <w:spacing w:line="360" w:lineRule="auto"/>
        <w:rPr>
          <w:rFonts w:hint="eastAsia" w:ascii="Times New Roman" w:hAnsi="Times New Roman" w:eastAsia="黑体"/>
          <w:b/>
          <w:bCs/>
          <w:color w:val="auto"/>
          <w:sz w:val="28"/>
          <w:szCs w:val="28"/>
        </w:rPr>
      </w:pPr>
    </w:p>
    <w:p w14:paraId="632E9211">
      <w:pPr>
        <w:spacing w:line="360" w:lineRule="auto"/>
        <w:rPr>
          <w:rFonts w:hint="eastAsia" w:ascii="Times New Roman" w:hAnsi="Times New Roman" w:eastAsia="黑体"/>
          <w:b/>
          <w:bCs/>
          <w:color w:val="auto"/>
          <w:sz w:val="28"/>
          <w:szCs w:val="28"/>
        </w:rPr>
      </w:pPr>
    </w:p>
    <w:p w14:paraId="329AF01B">
      <w:pPr>
        <w:spacing w:line="360" w:lineRule="auto"/>
        <w:rPr>
          <w:rFonts w:hint="eastAsia" w:ascii="Times New Roman" w:hAnsi="Times New Roman" w:eastAsia="黑体"/>
          <w:b/>
          <w:bCs/>
          <w:color w:val="auto"/>
          <w:sz w:val="28"/>
          <w:szCs w:val="28"/>
        </w:rPr>
      </w:pPr>
    </w:p>
    <w:p w14:paraId="2E98FFC2">
      <w:pPr>
        <w:spacing w:line="360" w:lineRule="auto"/>
        <w:rPr>
          <w:rFonts w:hint="eastAsia" w:ascii="Times New Roman" w:hAnsi="Times New Roman" w:eastAsia="黑体"/>
          <w:b/>
          <w:bCs/>
          <w:color w:val="auto"/>
          <w:sz w:val="28"/>
          <w:szCs w:val="28"/>
        </w:rPr>
      </w:pPr>
    </w:p>
    <w:p w14:paraId="3C85F5EB">
      <w:pPr>
        <w:spacing w:line="360" w:lineRule="auto"/>
        <w:rPr>
          <w:rFonts w:hint="eastAsia" w:ascii="Times New Roman" w:hAnsi="Times New Roman" w:eastAsia="黑体"/>
          <w:b/>
          <w:bCs/>
          <w:color w:val="auto"/>
          <w:sz w:val="28"/>
          <w:szCs w:val="28"/>
        </w:rPr>
      </w:pPr>
    </w:p>
    <w:p w14:paraId="098F05CA">
      <w:pPr>
        <w:spacing w:line="360" w:lineRule="auto"/>
        <w:rPr>
          <w:rFonts w:hint="eastAsia" w:ascii="Times New Roman" w:hAnsi="Times New Roman" w:eastAsia="黑体"/>
          <w:b/>
          <w:bCs/>
          <w:color w:val="auto"/>
          <w:sz w:val="28"/>
          <w:szCs w:val="28"/>
        </w:rPr>
      </w:pPr>
    </w:p>
    <w:p w14:paraId="4E08913B">
      <w:pPr>
        <w:spacing w:line="360" w:lineRule="auto"/>
        <w:rPr>
          <w:rFonts w:hint="eastAsia" w:ascii="Times New Roman" w:hAnsi="Times New Roman" w:eastAsia="黑体"/>
          <w:b/>
          <w:bCs/>
          <w:color w:val="auto"/>
          <w:sz w:val="28"/>
          <w:szCs w:val="28"/>
        </w:rPr>
      </w:pPr>
    </w:p>
    <w:p w14:paraId="2EC14175">
      <w:pPr>
        <w:spacing w:line="360" w:lineRule="auto"/>
        <w:rPr>
          <w:rFonts w:hint="eastAsia" w:ascii="Times New Roman" w:hAnsi="Times New Roman" w:eastAsia="黑体"/>
          <w:b/>
          <w:bCs/>
          <w:color w:val="auto"/>
          <w:sz w:val="28"/>
          <w:szCs w:val="28"/>
        </w:rPr>
      </w:pPr>
    </w:p>
    <w:p w14:paraId="32AFCF3A">
      <w:pPr>
        <w:spacing w:line="360" w:lineRule="auto"/>
        <w:rPr>
          <w:rFonts w:hint="eastAsia" w:ascii="Times New Roman" w:hAnsi="Times New Roman" w:eastAsia="黑体"/>
          <w:b/>
          <w:bCs/>
          <w:color w:val="auto"/>
          <w:sz w:val="28"/>
          <w:szCs w:val="28"/>
        </w:rPr>
      </w:pPr>
    </w:p>
    <w:p w14:paraId="3F169A03">
      <w:pPr>
        <w:spacing w:line="360" w:lineRule="auto"/>
        <w:rPr>
          <w:rFonts w:hint="eastAsia" w:ascii="Times New Roman" w:hAnsi="Times New Roman" w:eastAsia="黑体"/>
          <w:b/>
          <w:bCs/>
          <w:color w:val="auto"/>
          <w:sz w:val="28"/>
          <w:szCs w:val="28"/>
        </w:rPr>
      </w:pPr>
    </w:p>
    <w:p w14:paraId="37860665">
      <w:pPr>
        <w:pStyle w:val="2"/>
        <w:keepNext w:val="0"/>
        <w:keepLines w:val="0"/>
        <w:spacing w:before="156" w:beforeLines="50" w:after="156" w:afterLines="50"/>
        <w:jc w:val="center"/>
        <w:outlineLvl w:val="0"/>
        <w:rPr>
          <w:rFonts w:hint="eastAsia" w:cs="Times New Roman" w:asciiTheme="minorEastAsia" w:hAnsiTheme="minorEastAsia" w:eastAsiaTheme="minorEastAsia"/>
          <w:b/>
          <w:bCs/>
          <w:color w:val="000000" w:themeColor="text1"/>
          <w:sz w:val="28"/>
          <w:szCs w:val="28"/>
          <w14:textFill>
            <w14:solidFill>
              <w14:schemeClr w14:val="tx1"/>
            </w14:solidFill>
          </w14:textFill>
        </w:rPr>
      </w:pPr>
      <w:bookmarkStart w:id="847" w:name="_Toc1461120162"/>
      <w:bookmarkStart w:id="848" w:name="_Toc22329"/>
      <w:bookmarkStart w:id="849" w:name="_Toc1431178721"/>
      <w:bookmarkStart w:id="850" w:name="_Toc5880"/>
      <w:bookmarkStart w:id="851" w:name="_Toc15468"/>
      <w:bookmarkStart w:id="852" w:name="_Toc20542"/>
      <w:bookmarkStart w:id="853" w:name="_Toc32631"/>
      <w:bookmarkStart w:id="854" w:name="_Toc19016"/>
      <w:bookmarkStart w:id="855" w:name="_Toc521"/>
      <w:bookmarkStart w:id="856" w:name="_Toc9865"/>
      <w:bookmarkStart w:id="857" w:name="_Toc1341128319"/>
      <w:bookmarkStart w:id="858" w:name="_Toc1316712860"/>
      <w:bookmarkStart w:id="859" w:name="_Toc677454696"/>
      <w:bookmarkStart w:id="860" w:name="_Toc1442009721"/>
      <w:bookmarkStart w:id="861" w:name="_Toc16014"/>
      <w:bookmarkStart w:id="862" w:name="_Toc1638962288"/>
      <w:bookmarkStart w:id="863" w:name="_Toc26963"/>
      <w:bookmarkStart w:id="864" w:name="_Toc21879"/>
      <w:bookmarkStart w:id="865" w:name="_Toc35807473"/>
      <w:bookmarkStart w:id="866" w:name="_Toc12433"/>
      <w:bookmarkStart w:id="867" w:name="_Toc5945"/>
      <w:bookmarkStart w:id="868" w:name="_Toc2110473105"/>
      <w:bookmarkStart w:id="869" w:name="_Toc16676604"/>
      <w:bookmarkStart w:id="870" w:name="_Toc959930350"/>
      <w:bookmarkStart w:id="871" w:name="_Toc18334"/>
      <w:bookmarkStart w:id="872" w:name="_Toc15635"/>
      <w:bookmarkStart w:id="873" w:name="_Toc1801854426"/>
      <w:bookmarkStart w:id="874" w:name="_Toc24410"/>
      <w:bookmarkStart w:id="875" w:name="_Toc2132319720"/>
      <w:bookmarkStart w:id="876" w:name="_Toc1374191857"/>
      <w:bookmarkStart w:id="877" w:name="_Toc14784"/>
      <w:r>
        <w:rPr>
          <w:rFonts w:hint="eastAsia" w:cs="Times New Roman" w:asciiTheme="minorEastAsia" w:hAnsiTheme="minorEastAsia" w:eastAsiaTheme="minorEastAsia"/>
          <w:b/>
          <w:bCs/>
          <w:color w:val="000000" w:themeColor="text1"/>
          <w:sz w:val="28"/>
          <w:szCs w:val="28"/>
          <w14:textFill>
            <w14:solidFill>
              <w14:schemeClr w14:val="tx1"/>
            </w14:solidFill>
          </w14:textFill>
        </w:rPr>
        <w:t>本</w:t>
      </w:r>
      <w:r>
        <w:rPr>
          <w:rFonts w:hint="default" w:cs="Times New Roman" w:asciiTheme="minorEastAsia" w:hAnsiTheme="minorEastAsia" w:eastAsiaTheme="minorEastAsia"/>
          <w:b/>
          <w:bCs/>
          <w:color w:val="000000" w:themeColor="text1"/>
          <w:sz w:val="28"/>
          <w:szCs w:val="28"/>
          <w14:textFill>
            <w14:solidFill>
              <w14:schemeClr w14:val="tx1"/>
            </w14:solidFill>
          </w14:textFill>
        </w:rPr>
        <w:t>标准用词说明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14:paraId="6AB04620">
      <w:pPr>
        <w:spacing w:line="360" w:lineRule="auto"/>
        <w:ind w:firstLine="420" w:firstLineChars="200"/>
        <w:rPr>
          <w:rFonts w:hint="eastAsia"/>
          <w:szCs w:val="21"/>
        </w:rPr>
      </w:pPr>
      <w:r>
        <w:rPr>
          <w:rFonts w:hint="default"/>
          <w:szCs w:val="21"/>
        </w:rPr>
        <w:t xml:space="preserve">1  </w:t>
      </w:r>
      <w:r>
        <w:rPr>
          <w:rFonts w:hint="eastAsia"/>
          <w:szCs w:val="21"/>
        </w:rPr>
        <w:t>为便于在执行本标准条文时区别对待，对要求严格程度不同的用词说明如下：</w:t>
      </w:r>
    </w:p>
    <w:p w14:paraId="02149248">
      <w:pPr>
        <w:spacing w:line="360" w:lineRule="auto"/>
        <w:ind w:firstLine="735" w:firstLineChars="350"/>
        <w:rPr>
          <w:rFonts w:hint="eastAsia"/>
          <w:szCs w:val="21"/>
        </w:rPr>
      </w:pPr>
      <w:r>
        <w:rPr>
          <w:rFonts w:hint="eastAsia"/>
          <w:szCs w:val="21"/>
        </w:rPr>
        <w:t>1）表示很严格，非这样做不可的：</w:t>
      </w:r>
    </w:p>
    <w:p w14:paraId="48E652CF">
      <w:pPr>
        <w:spacing w:line="360" w:lineRule="auto"/>
        <w:ind w:firstLine="1050" w:firstLineChars="500"/>
        <w:rPr>
          <w:rFonts w:hint="eastAsia"/>
          <w:szCs w:val="21"/>
        </w:rPr>
      </w:pPr>
      <w:r>
        <w:rPr>
          <w:rFonts w:hint="eastAsia"/>
          <w:szCs w:val="21"/>
        </w:rPr>
        <w:t>正面词采用“必须”，反面词采用“严禁”；</w:t>
      </w:r>
    </w:p>
    <w:p w14:paraId="7885762D">
      <w:pPr>
        <w:spacing w:line="360" w:lineRule="auto"/>
        <w:ind w:firstLine="735" w:firstLineChars="350"/>
        <w:rPr>
          <w:rFonts w:hint="eastAsia"/>
          <w:szCs w:val="21"/>
        </w:rPr>
      </w:pPr>
      <w:r>
        <w:rPr>
          <w:rFonts w:hint="eastAsia"/>
          <w:szCs w:val="21"/>
        </w:rPr>
        <w:t>2）表示严格，在正常情况下均应这样做的：</w:t>
      </w:r>
    </w:p>
    <w:p w14:paraId="2DAEAB31">
      <w:pPr>
        <w:spacing w:line="360" w:lineRule="auto"/>
        <w:ind w:firstLine="1050" w:firstLineChars="500"/>
        <w:rPr>
          <w:rFonts w:hint="eastAsia"/>
          <w:szCs w:val="21"/>
        </w:rPr>
      </w:pPr>
      <w:r>
        <w:rPr>
          <w:rFonts w:hint="eastAsia"/>
          <w:szCs w:val="21"/>
        </w:rPr>
        <w:t>正面词采用“应”，反面词采用“不应”或“不得”；</w:t>
      </w:r>
    </w:p>
    <w:p w14:paraId="716A2BDF">
      <w:pPr>
        <w:spacing w:line="360" w:lineRule="auto"/>
        <w:ind w:firstLine="735" w:firstLineChars="350"/>
        <w:rPr>
          <w:rFonts w:hint="eastAsia"/>
          <w:szCs w:val="21"/>
        </w:rPr>
      </w:pPr>
      <w:r>
        <w:rPr>
          <w:rFonts w:hint="eastAsia"/>
          <w:szCs w:val="21"/>
        </w:rPr>
        <w:t>3）表示允许稍有选择，在条件许可时首先应这样做的：</w:t>
      </w:r>
    </w:p>
    <w:p w14:paraId="41D049E4">
      <w:pPr>
        <w:spacing w:line="360" w:lineRule="auto"/>
        <w:ind w:firstLine="1050" w:firstLineChars="500"/>
        <w:rPr>
          <w:rFonts w:hint="eastAsia"/>
          <w:szCs w:val="21"/>
        </w:rPr>
      </w:pPr>
      <w:r>
        <w:rPr>
          <w:rFonts w:hint="eastAsia"/>
          <w:szCs w:val="21"/>
        </w:rPr>
        <w:t>正面词采用“宜”，反面词采用“不宜”；</w:t>
      </w:r>
    </w:p>
    <w:p w14:paraId="71E6F0DD">
      <w:pPr>
        <w:spacing w:line="360" w:lineRule="auto"/>
        <w:ind w:firstLine="735" w:firstLineChars="350"/>
        <w:rPr>
          <w:rFonts w:hint="eastAsia"/>
          <w:szCs w:val="21"/>
        </w:rPr>
      </w:pPr>
      <w:r>
        <w:rPr>
          <w:rFonts w:hint="eastAsia"/>
          <w:szCs w:val="21"/>
        </w:rPr>
        <w:t>4）表示有选择，在一定条件下可以这样做的，采用“可”。</w:t>
      </w:r>
    </w:p>
    <w:p w14:paraId="794A30F7">
      <w:pPr>
        <w:spacing w:line="360" w:lineRule="auto"/>
        <w:ind w:firstLine="420" w:firstLineChars="200"/>
        <w:rPr>
          <w:rFonts w:hint="eastAsia" w:ascii="Times New Roman" w:hAnsi="Times New Roman" w:eastAsia="宋体" w:cs="Times New Roman"/>
          <w:szCs w:val="21"/>
        </w:rPr>
        <w:sectPr>
          <w:footerReference r:id="rId3" w:type="default"/>
          <w:pgSz w:w="11906" w:h="16838"/>
          <w:pgMar w:top="1440" w:right="1797" w:bottom="1440" w:left="1797" w:header="851" w:footer="992" w:gutter="0"/>
          <w:cols w:space="0" w:num="1"/>
          <w:rtlGutter w:val="0"/>
          <w:docGrid w:type="lines" w:linePitch="312" w:charSpace="0"/>
        </w:sectPr>
      </w:pPr>
      <w:r>
        <w:rPr>
          <w:rFonts w:hint="default"/>
          <w:szCs w:val="21"/>
        </w:rPr>
        <w:t>2  本标准中指明应按其他有关标准执行的写法为：“应符合……的规定”或“应按……执行”</w:t>
      </w:r>
    </w:p>
    <w:p w14:paraId="677CBEFF">
      <w:pPr>
        <w:pStyle w:val="2"/>
        <w:keepNext w:val="0"/>
        <w:keepLines w:val="0"/>
        <w:spacing w:before="156" w:beforeLines="50" w:after="156" w:afterLines="50"/>
        <w:jc w:val="center"/>
        <w:outlineLvl w:val="0"/>
        <w:rPr>
          <w:rFonts w:hint="eastAsia" w:cs="Times New Roman" w:asciiTheme="minorEastAsia" w:hAnsiTheme="minorEastAsia" w:eastAsiaTheme="minorEastAsia"/>
          <w:b/>
          <w:bCs/>
          <w:color w:val="000000" w:themeColor="text1"/>
          <w:sz w:val="28"/>
          <w:szCs w:val="28"/>
          <w:lang w:val="en-US" w:eastAsia="zh-CN"/>
          <w14:textFill>
            <w14:solidFill>
              <w14:schemeClr w14:val="tx1"/>
            </w14:solidFill>
          </w14:textFill>
        </w:rPr>
      </w:pPr>
      <w:bookmarkStart w:id="878" w:name="_Toc603901345"/>
      <w:bookmarkStart w:id="879" w:name="_Toc21860"/>
      <w:bookmarkStart w:id="880" w:name="_Toc1630949781"/>
      <w:bookmarkStart w:id="881" w:name="_Toc702578019"/>
      <w:bookmarkStart w:id="882" w:name="_Toc16468"/>
      <w:bookmarkStart w:id="883" w:name="_Toc394001521"/>
      <w:bookmarkStart w:id="884" w:name="_Toc24553"/>
      <w:bookmarkStart w:id="885" w:name="_Toc876633951"/>
      <w:bookmarkStart w:id="886" w:name="_Toc23802"/>
      <w:bookmarkStart w:id="887" w:name="_Toc1247052875"/>
      <w:bookmarkStart w:id="888" w:name="_Toc1062820699"/>
      <w:bookmarkStart w:id="889" w:name="_Toc26213"/>
      <w:bookmarkStart w:id="890" w:name="_Toc1872078793"/>
      <w:bookmarkStart w:id="891" w:name="_Toc27306"/>
      <w:bookmarkStart w:id="892" w:name="_Toc11714"/>
      <w:bookmarkStart w:id="893" w:name="_Toc18946"/>
      <w:bookmarkStart w:id="894" w:name="_Toc897027174"/>
      <w:bookmarkStart w:id="895" w:name="_Toc21016"/>
      <w:bookmarkStart w:id="896" w:name="_Toc27676"/>
      <w:bookmarkStart w:id="897" w:name="_Toc632293194"/>
      <w:bookmarkStart w:id="898" w:name="_Toc19678"/>
      <w:bookmarkStart w:id="899" w:name="_Toc869044240"/>
      <w:bookmarkStart w:id="900" w:name="_Toc6517"/>
      <w:bookmarkStart w:id="901" w:name="_Toc32602"/>
      <w:bookmarkStart w:id="902" w:name="_Toc326578081"/>
      <w:bookmarkStart w:id="903" w:name="_Toc22705"/>
      <w:bookmarkStart w:id="904" w:name="_Toc19717"/>
      <w:bookmarkStart w:id="905" w:name="_Toc1820914572"/>
      <w:bookmarkStart w:id="906" w:name="_Toc300345455"/>
      <w:r>
        <w:rPr>
          <w:rFonts w:hint="eastAsia" w:cs="Times New Roman" w:asciiTheme="minorEastAsia" w:hAnsiTheme="minorEastAsia" w:eastAsiaTheme="minorEastAsia"/>
          <w:b/>
          <w:bCs/>
          <w:color w:val="000000" w:themeColor="text1"/>
          <w:sz w:val="28"/>
          <w:szCs w:val="28"/>
          <w:lang w:val="en-US" w:eastAsia="zh-CN"/>
          <w14:textFill>
            <w14:solidFill>
              <w14:schemeClr w14:val="tx1"/>
            </w14:solidFill>
          </w14:textFill>
        </w:rPr>
        <w:t>引用</w:t>
      </w:r>
      <w:r>
        <w:rPr>
          <w:rFonts w:hint="eastAsia" w:cs="Times New Roman" w:asciiTheme="minorEastAsia" w:hAnsiTheme="minorEastAsia" w:eastAsiaTheme="minorEastAsia"/>
          <w:b/>
          <w:bCs/>
          <w:color w:val="000000" w:themeColor="text1"/>
          <w:sz w:val="28"/>
          <w:szCs w:val="28"/>
          <w14:textFill>
            <w14:solidFill>
              <w14:schemeClr w14:val="tx1"/>
            </w14:solidFill>
          </w14:textFill>
        </w:rPr>
        <w:t>标准</w:t>
      </w:r>
      <w:r>
        <w:rPr>
          <w:rFonts w:hint="eastAsia" w:cs="Times New Roman" w:asciiTheme="minorEastAsia" w:hAnsiTheme="minorEastAsia" w:eastAsiaTheme="minorEastAsia"/>
          <w:b/>
          <w:bCs/>
          <w:color w:val="000000" w:themeColor="text1"/>
          <w:sz w:val="28"/>
          <w:szCs w:val="28"/>
          <w:lang w:val="en-US" w:eastAsia="zh-CN"/>
          <w14:textFill>
            <w14:solidFill>
              <w14:schemeClr w14:val="tx1"/>
            </w14:solidFill>
          </w14:textFill>
        </w:rPr>
        <w:t>名录</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14:paraId="2666C305">
      <w:pPr>
        <w:keepNext w:val="0"/>
        <w:keepLines w:val="0"/>
        <w:widowControl/>
        <w:suppressLineNumbers w:val="0"/>
        <w:spacing w:line="360" w:lineRule="auto"/>
        <w:ind w:firstLine="420" w:firstLineChars="200"/>
        <w:jc w:val="left"/>
        <w:rPr>
          <w:rFonts w:hint="eastAsia" w:ascii="仿宋_GB2312" w:hAnsi="宋体"/>
          <w:szCs w:val="30"/>
        </w:rPr>
      </w:pPr>
      <w:r>
        <w:rPr>
          <w:rFonts w:hint="eastAsia" w:ascii="仿宋_GB2312" w:hAnsi="宋体" w:eastAsia="宋体" w:cs="Times New Roman"/>
          <w:color w:val="auto"/>
          <w:kern w:val="2"/>
          <w:sz w:val="21"/>
          <w:szCs w:val="30"/>
          <w:lang w:val="en-US" w:eastAsia="zh-CN" w:bidi="ar"/>
        </w:rPr>
        <w:t>本导则引用下列标准。其中，注日期的，仅对该日期对应的版本适用本导则</w:t>
      </w:r>
      <w:r>
        <w:rPr>
          <w:rFonts w:hint="eastAsia" w:ascii="仿宋_GB2312" w:hAnsi="宋体" w:cs="Times New Roman"/>
          <w:kern w:val="2"/>
          <w:sz w:val="21"/>
          <w:szCs w:val="30"/>
          <w:lang w:val="en-US" w:eastAsia="zh-CN" w:bidi="ar"/>
        </w:rPr>
        <w:t>；</w:t>
      </w:r>
      <w:r>
        <w:rPr>
          <w:rFonts w:hint="eastAsia" w:ascii="仿宋_GB2312" w:hAnsi="宋体" w:eastAsia="宋体" w:cs="Times New Roman"/>
          <w:color w:val="auto"/>
          <w:kern w:val="2"/>
          <w:sz w:val="21"/>
          <w:szCs w:val="30"/>
          <w:lang w:val="en-US" w:eastAsia="zh-CN" w:bidi="ar"/>
        </w:rPr>
        <w:t>不注日期的，其最新版适用于本</w:t>
      </w:r>
      <w:r>
        <w:rPr>
          <w:rFonts w:hint="eastAsia" w:ascii="仿宋_GB2312" w:hAnsi="宋体" w:cs="Times New Roman"/>
          <w:kern w:val="2"/>
          <w:sz w:val="21"/>
          <w:szCs w:val="30"/>
          <w:lang w:val="en-US" w:eastAsia="zh-CN" w:bidi="ar"/>
        </w:rPr>
        <w:t>标准</w:t>
      </w:r>
      <w:r>
        <w:rPr>
          <w:rFonts w:hint="eastAsia" w:ascii="仿宋_GB2312" w:hAnsi="宋体" w:eastAsia="宋体" w:cs="Times New Roman"/>
          <w:color w:val="auto"/>
          <w:kern w:val="2"/>
          <w:sz w:val="21"/>
          <w:szCs w:val="30"/>
          <w:lang w:val="en-US" w:eastAsia="zh-CN" w:bidi="ar"/>
        </w:rPr>
        <w:t xml:space="preserve">。 </w:t>
      </w:r>
    </w:p>
    <w:p w14:paraId="4EBF3A31">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《建筑地基基础设计规范》GB</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50007</w:t>
      </w:r>
    </w:p>
    <w:p w14:paraId="2081B5AD">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《混凝土结构设计规范》GB</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50010</w:t>
      </w:r>
    </w:p>
    <w:p w14:paraId="1B922BFF">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w:t>
      </w:r>
      <w:r>
        <w:rPr>
          <w:rFonts w:hint="eastAsia" w:ascii="仿宋_GB2312" w:hAnsi="宋体" w:eastAsia="宋体"/>
          <w:color w:val="auto"/>
          <w:sz w:val="21"/>
          <w:szCs w:val="30"/>
          <w:lang w:eastAsia="zh-CN" w:bidi="ar"/>
        </w:rPr>
        <w:t>建筑地基基础工程施工质量验收标准</w:t>
      </w:r>
      <w:r>
        <w:rPr>
          <w:rFonts w:hint="eastAsia" w:ascii="仿宋_GB2312" w:hAnsi="宋体" w:eastAsia="宋体"/>
          <w:color w:val="auto"/>
          <w:sz w:val="21"/>
          <w:szCs w:val="30"/>
          <w:lang w:bidi="ar"/>
        </w:rPr>
        <w:t>》GB 50202</w:t>
      </w:r>
    </w:p>
    <w:p w14:paraId="191B1FCB">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《混凝土结构工程施工质量验收规范》GB 50204</w:t>
      </w:r>
    </w:p>
    <w:p w14:paraId="2F09C058">
      <w:pPr>
        <w:keepNext w:val="0"/>
        <w:keepLines w:val="0"/>
        <w:widowControl/>
        <w:suppressLineNumbers w:val="0"/>
        <w:pBdr>
          <w:top w:val="none" w:color="auto" w:sz="0" w:space="0"/>
          <w:left w:val="none" w:color="auto" w:sz="0" w:space="0"/>
          <w:right w:val="none" w:color="auto" w:sz="0" w:space="0"/>
        </w:pBdr>
        <w:shd w:val="clear" w:fill="auto"/>
        <w:snapToGrid/>
        <w:spacing w:before="0" w:beforeAutospacing="0" w:after="0" w:afterAutospacing="0" w:line="360" w:lineRule="auto"/>
        <w:ind w:left="0" w:right="0" w:firstLine="420" w:firstLineChars="200"/>
        <w:jc w:val="left"/>
        <w:rPr>
          <w:rFonts w:hint="eastAsia" w:ascii="仿宋_GB2312" w:hAnsi="宋体" w:eastAsia="宋体" w:cs="Times New Roman"/>
          <w:i w:val="0"/>
          <w:iCs w:val="0"/>
          <w:caps w:val="0"/>
          <w:color w:val="auto"/>
          <w:spacing w:val="0"/>
          <w:sz w:val="21"/>
          <w:szCs w:val="30"/>
          <w:u w:val="none"/>
          <w:shd w:val="clear" w:fill="auto"/>
          <w:lang w:eastAsia="zh-CN" w:bidi="ar"/>
          <w:woUserID w:val="0"/>
        </w:rPr>
      </w:pPr>
      <w:r>
        <w:rPr>
          <w:rFonts w:hint="eastAsia" w:ascii="仿宋_GB2312" w:hAnsi="宋体" w:eastAsia="宋体" w:cs="Times New Roman"/>
          <w:color w:val="auto"/>
          <w:kern w:val="2"/>
          <w:sz w:val="21"/>
          <w:szCs w:val="30"/>
          <w:lang w:val="en-US" w:eastAsia="zh-CN" w:bidi="ar"/>
          <w:woUserID w:val="0"/>
        </w:rPr>
        <w:t>《</w:t>
      </w:r>
      <w:r>
        <w:rPr>
          <w:rFonts w:hint="eastAsia" w:ascii="仿宋_GB2312" w:hAnsi="宋体" w:eastAsia="宋体" w:cs="Times New Roman"/>
          <w:i w:val="0"/>
          <w:iCs w:val="0"/>
          <w:caps w:val="0"/>
          <w:color w:val="auto"/>
          <w:spacing w:val="0"/>
          <w:sz w:val="21"/>
          <w:szCs w:val="30"/>
          <w:u w:val="none"/>
          <w:shd w:val="clear" w:fill="auto"/>
          <w:lang w:eastAsia="zh-CN" w:bidi="ar"/>
          <w:woUserID w:val="0"/>
        </w:rPr>
        <w:fldChar w:fldCharType="begin"/>
      </w:r>
      <w:r>
        <w:rPr>
          <w:rFonts w:hint="eastAsia" w:ascii="仿宋_GB2312" w:hAnsi="宋体" w:eastAsia="宋体" w:cs="Times New Roman"/>
          <w:i w:val="0"/>
          <w:iCs w:val="0"/>
          <w:caps w:val="0"/>
          <w:color w:val="auto"/>
          <w:spacing w:val="0"/>
          <w:sz w:val="21"/>
          <w:szCs w:val="30"/>
          <w:u w:val="none"/>
          <w:shd w:val="clear" w:fill="auto"/>
          <w:lang w:eastAsia="zh-CN" w:bidi="ar"/>
          <w:woUserID w:val="0"/>
        </w:rPr>
        <w:instrText xml:space="preserve"> HYPERLINK "https://www.so.com/link?m=wN7EqujJhatsX7kOT184q+6OgnJZMVBeYOvN/noS8hrnh+iF4VQML5unMkQFS3MSeptiypuKQT26JihkDc4N5ElS67G7eox+WQQKrNe3AMyB80RXbKNZepRTz/ggSkGCdoKhY9hTqTyVf0WW29GJwJQ==" \t "_blank" </w:instrText>
      </w:r>
      <w:r>
        <w:rPr>
          <w:rFonts w:hint="eastAsia" w:ascii="仿宋_GB2312" w:hAnsi="宋体" w:eastAsia="宋体" w:cs="Times New Roman"/>
          <w:i w:val="0"/>
          <w:iCs w:val="0"/>
          <w:caps w:val="0"/>
          <w:color w:val="auto"/>
          <w:spacing w:val="0"/>
          <w:sz w:val="21"/>
          <w:szCs w:val="30"/>
          <w:u w:val="none"/>
          <w:shd w:val="clear" w:fill="auto"/>
          <w:lang w:eastAsia="zh-CN" w:bidi="ar"/>
          <w:woUserID w:val="0"/>
        </w:rPr>
        <w:fldChar w:fldCharType="separate"/>
      </w:r>
      <w:r>
        <w:rPr>
          <w:rStyle w:val="16"/>
          <w:rFonts w:hint="eastAsia" w:ascii="仿宋_GB2312" w:hAnsi="宋体" w:eastAsia="宋体" w:cs="Times New Roman"/>
          <w:i w:val="0"/>
          <w:iCs w:val="0"/>
          <w:caps w:val="0"/>
          <w:color w:val="auto"/>
          <w:spacing w:val="0"/>
          <w:sz w:val="21"/>
          <w:szCs w:val="30"/>
          <w:u w:val="none"/>
          <w:shd w:val="clear" w:fill="auto"/>
          <w:lang w:eastAsia="zh-CN" w:bidi="ar"/>
          <w:woUserID w:val="0"/>
        </w:rPr>
        <w:t>工业炉砌筑工程施工与验收规范</w:t>
      </w:r>
      <w:r>
        <w:rPr>
          <w:rFonts w:hint="eastAsia" w:ascii="仿宋_GB2312" w:hAnsi="宋体" w:eastAsia="宋体" w:cs="Times New Roman"/>
          <w:i w:val="0"/>
          <w:iCs w:val="0"/>
          <w:caps w:val="0"/>
          <w:color w:val="auto"/>
          <w:spacing w:val="0"/>
          <w:sz w:val="21"/>
          <w:szCs w:val="30"/>
          <w:u w:val="none"/>
          <w:shd w:val="clear"/>
          <w:lang w:eastAsia="zh-CN" w:bidi="ar"/>
          <w:woUserID w:val="0"/>
        </w:rPr>
        <w:t>》</w:t>
      </w:r>
      <w:r>
        <w:rPr>
          <w:rStyle w:val="16"/>
          <w:rFonts w:hint="eastAsia" w:ascii="仿宋_GB2312" w:hAnsi="宋体" w:eastAsia="宋体" w:cs="Times New Roman"/>
          <w:i w:val="0"/>
          <w:iCs w:val="0"/>
          <w:caps w:val="0"/>
          <w:color w:val="auto"/>
          <w:spacing w:val="0"/>
          <w:sz w:val="21"/>
          <w:szCs w:val="30"/>
          <w:u w:val="none"/>
          <w:shd w:val="clear" w:fill="auto"/>
          <w:lang w:eastAsia="zh-CN" w:bidi="ar"/>
          <w:woUserID w:val="0"/>
        </w:rPr>
        <w:t>GB</w:t>
      </w:r>
      <w:r>
        <w:rPr>
          <w:rStyle w:val="16"/>
          <w:rFonts w:hint="eastAsia" w:ascii="仿宋_GB2312" w:hAnsi="宋体" w:eastAsia="宋体" w:cs="Times New Roman"/>
          <w:i w:val="0"/>
          <w:iCs w:val="0"/>
          <w:caps w:val="0"/>
          <w:color w:val="auto"/>
          <w:spacing w:val="0"/>
          <w:sz w:val="21"/>
          <w:szCs w:val="30"/>
          <w:u w:val="none"/>
          <w:shd w:val="clear" w:fill="auto"/>
          <w:lang w:val="en-US" w:eastAsia="zh-CN" w:bidi="ar"/>
          <w:woUserID w:val="0"/>
        </w:rPr>
        <w:t xml:space="preserve"> </w:t>
      </w:r>
      <w:r>
        <w:rPr>
          <w:rStyle w:val="16"/>
          <w:rFonts w:hint="eastAsia" w:ascii="仿宋_GB2312" w:hAnsi="宋体" w:eastAsia="宋体" w:cs="Times New Roman"/>
          <w:i w:val="0"/>
          <w:iCs w:val="0"/>
          <w:caps w:val="0"/>
          <w:color w:val="auto"/>
          <w:spacing w:val="0"/>
          <w:sz w:val="21"/>
          <w:szCs w:val="30"/>
          <w:u w:val="none"/>
          <w:shd w:val="clear" w:fill="auto"/>
          <w:lang w:eastAsia="zh-CN" w:bidi="ar"/>
          <w:woUserID w:val="0"/>
        </w:rPr>
        <w:t>50211</w:t>
      </w:r>
      <w:r>
        <w:rPr>
          <w:rFonts w:hint="eastAsia" w:ascii="仿宋_GB2312" w:hAnsi="宋体" w:eastAsia="宋体" w:cs="Times New Roman"/>
          <w:i w:val="0"/>
          <w:iCs w:val="0"/>
          <w:caps w:val="0"/>
          <w:color w:val="auto"/>
          <w:spacing w:val="0"/>
          <w:sz w:val="21"/>
          <w:szCs w:val="30"/>
          <w:u w:val="none"/>
          <w:shd w:val="clear" w:fill="auto"/>
          <w:lang w:eastAsia="zh-CN" w:bidi="ar"/>
          <w:woUserID w:val="0"/>
        </w:rPr>
        <w:fldChar w:fldCharType="end"/>
      </w:r>
    </w:p>
    <w:p w14:paraId="1E74AB6F">
      <w:pPr>
        <w:spacing w:line="360" w:lineRule="auto"/>
        <w:ind w:firstLine="420" w:firstLineChars="200"/>
        <w:rPr>
          <w:rFonts w:hint="eastAsia" w:ascii="仿宋_GB2312" w:hAnsi="宋体" w:eastAsia="宋体" w:cs="Times New Roman"/>
          <w:i w:val="0"/>
          <w:iCs w:val="0"/>
          <w:caps w:val="0"/>
          <w:color w:val="auto"/>
          <w:spacing w:val="0"/>
          <w:sz w:val="21"/>
          <w:szCs w:val="30"/>
          <w:shd w:val="clear"/>
          <w:lang w:eastAsia="zh-CN" w:bidi="ar"/>
          <w:woUserID w:val="0"/>
        </w:rPr>
      </w:pPr>
      <w:r>
        <w:rPr>
          <w:rFonts w:hint="eastAsia" w:ascii="仿宋_GB2312" w:hAnsi="宋体" w:eastAsia="宋体"/>
          <w:color w:val="auto"/>
          <w:sz w:val="21"/>
          <w:szCs w:val="30"/>
          <w:lang w:val="zh-CN" w:eastAsia="zh-CN" w:bidi="ar"/>
          <w:woUserID w:val="0"/>
        </w:rPr>
        <w:t>《</w:t>
      </w:r>
      <w:r>
        <w:rPr>
          <w:rFonts w:hint="eastAsia" w:ascii="仿宋_GB2312" w:hAnsi="宋体" w:eastAsia="宋体" w:cs="Times New Roman"/>
          <w:i w:val="0"/>
          <w:iCs w:val="0"/>
          <w:caps w:val="0"/>
          <w:spacing w:val="0"/>
          <w:sz w:val="21"/>
          <w:szCs w:val="30"/>
          <w:shd w:val="clear" w:fill="auto"/>
          <w:lang w:eastAsia="zh-CN" w:bidi="ar"/>
          <w:woUserID w:val="0"/>
        </w:rPr>
        <w:t>机械设备安装工程施工及验收</w:t>
      </w:r>
      <w:r>
        <w:rPr>
          <w:rFonts w:hint="eastAsia" w:ascii="仿宋_GB2312" w:hAnsi="宋体" w:eastAsia="宋体" w:cs="Times New Roman"/>
          <w:i w:val="0"/>
          <w:iCs w:val="0"/>
          <w:caps w:val="0"/>
          <w:color w:val="auto"/>
          <w:spacing w:val="0"/>
          <w:sz w:val="21"/>
          <w:szCs w:val="30"/>
          <w:shd w:val="clear"/>
          <w:lang w:eastAsia="zh-CN" w:bidi="ar"/>
          <w:woUserID w:val="0"/>
        </w:rPr>
        <w:t>通用规范》GB 50231</w:t>
      </w:r>
    </w:p>
    <w:p w14:paraId="196077D5">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《大体积混凝土施工标准</w:t>
      </w:r>
      <w:r>
        <w:rPr>
          <w:rFonts w:hint="eastAsia" w:ascii="仿宋_GB2312" w:hAnsi="宋体" w:eastAsia="宋体"/>
          <w:color w:val="auto"/>
          <w:sz w:val="21"/>
          <w:szCs w:val="30"/>
          <w:lang w:eastAsia="zh-CN" w:bidi="ar"/>
        </w:rPr>
        <w:t>》</w:t>
      </w:r>
      <w:r>
        <w:rPr>
          <w:rFonts w:hint="eastAsia" w:ascii="仿宋_GB2312" w:hAnsi="宋体" w:eastAsia="宋体"/>
          <w:color w:val="auto"/>
          <w:sz w:val="21"/>
          <w:szCs w:val="30"/>
          <w:lang w:val="en-US" w:eastAsia="zh-CN" w:bidi="ar"/>
        </w:rPr>
        <w:t xml:space="preserve">GB </w:t>
      </w:r>
      <w:r>
        <w:rPr>
          <w:rFonts w:hint="eastAsia" w:ascii="仿宋_GB2312" w:hAnsi="宋体" w:eastAsia="宋体"/>
          <w:color w:val="auto"/>
          <w:sz w:val="21"/>
          <w:szCs w:val="30"/>
          <w:lang w:bidi="ar"/>
        </w:rPr>
        <w:t>50496</w:t>
      </w:r>
    </w:p>
    <w:p w14:paraId="76EB56E0">
      <w:pPr>
        <w:spacing w:line="360" w:lineRule="auto"/>
        <w:ind w:firstLine="420" w:firstLineChars="200"/>
        <w:rPr>
          <w:rFonts w:hint="eastAsia" w:ascii="仿宋_GB2312" w:hAnsi="宋体" w:eastAsia="宋体" w:cs="Times New Roman"/>
          <w:color w:val="auto"/>
          <w:kern w:val="2"/>
          <w:sz w:val="21"/>
          <w:szCs w:val="30"/>
          <w:lang w:val="en-US" w:eastAsia="zh-CN" w:bidi="ar"/>
          <w:woUserID w:val="0"/>
        </w:rPr>
      </w:pPr>
      <w:r>
        <w:rPr>
          <w:rFonts w:hint="eastAsia" w:ascii="仿宋_GB2312" w:hAnsi="宋体" w:eastAsia="宋体" w:cs="Times New Roman"/>
          <w:kern w:val="2"/>
          <w:sz w:val="21"/>
          <w:szCs w:val="30"/>
          <w:lang w:val="en-US" w:eastAsia="zh-CN" w:bidi="ar"/>
          <w:woUserID w:val="0"/>
        </w:rPr>
        <w:t>《钢结构焊接规范》GB</w:t>
      </w:r>
      <w:r>
        <w:rPr>
          <w:rFonts w:hint="eastAsia" w:ascii="仿宋_GB2312" w:hAnsi="宋体" w:cs="Times New Roman"/>
          <w:color w:val="auto"/>
          <w:kern w:val="2"/>
          <w:sz w:val="21"/>
          <w:szCs w:val="30"/>
          <w:lang w:val="en-US" w:eastAsia="zh" w:bidi="ar"/>
          <w:woUserID w:val="0"/>
        </w:rPr>
        <w:t xml:space="preserve"> </w:t>
      </w:r>
      <w:r>
        <w:rPr>
          <w:rFonts w:hint="eastAsia" w:ascii="仿宋_GB2312" w:hAnsi="宋体" w:eastAsia="宋体" w:cs="Times New Roman"/>
          <w:kern w:val="2"/>
          <w:sz w:val="21"/>
          <w:szCs w:val="30"/>
          <w:lang w:val="en-US" w:eastAsia="zh-CN" w:bidi="ar"/>
          <w:woUserID w:val="0"/>
        </w:rPr>
        <w:t>50661</w:t>
      </w:r>
    </w:p>
    <w:p w14:paraId="13680491">
      <w:pPr>
        <w:spacing w:line="360" w:lineRule="auto"/>
        <w:ind w:firstLine="420" w:firstLineChars="200"/>
        <w:rPr>
          <w:rFonts w:hint="eastAsia" w:ascii="仿宋_GB2312" w:hAnsi="宋体" w:eastAsia="宋体" w:cs="Times New Roman"/>
          <w:kern w:val="2"/>
          <w:sz w:val="21"/>
          <w:szCs w:val="30"/>
          <w:lang w:val="en-US" w:eastAsia="zh-CN" w:bidi="ar"/>
          <w:woUserID w:val="0"/>
        </w:rPr>
      </w:pPr>
      <w:r>
        <w:rPr>
          <w:rFonts w:hint="eastAsia" w:ascii="仿宋_GB2312" w:hAnsi="宋体" w:eastAsia="宋体" w:cs="Times New Roman"/>
          <w:color w:val="auto"/>
          <w:kern w:val="2"/>
          <w:sz w:val="21"/>
          <w:szCs w:val="30"/>
          <w:lang w:val="en-US" w:eastAsia="zh-CN" w:bidi="ar"/>
          <w:woUserID w:val="0"/>
        </w:rPr>
        <w:t>《</w:t>
      </w:r>
      <w:r>
        <w:rPr>
          <w:rFonts w:hint="eastAsia" w:ascii="仿宋_GB2312" w:hAnsi="宋体" w:eastAsia="宋体" w:cs="Times New Roman"/>
          <w:i w:val="0"/>
          <w:iCs w:val="0"/>
          <w:caps w:val="0"/>
          <w:spacing w:val="0"/>
          <w:kern w:val="2"/>
          <w:sz w:val="21"/>
          <w:szCs w:val="30"/>
          <w:shd w:val="clear" w:fill="auto"/>
          <w:lang w:val="en-US" w:eastAsia="zh-CN" w:bidi="ar"/>
          <w:woUserID w:val="0"/>
        </w:rPr>
        <w:t>炼铁机械设备安装规范》GB 50679</w:t>
      </w:r>
    </w:p>
    <w:p w14:paraId="68B5F690">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《钢结构用高强度大六角头螺栓》GB/T</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1228</w:t>
      </w:r>
    </w:p>
    <w:p w14:paraId="726782AE">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《钢结构用高强度大六角螺母》GB/T 1229</w:t>
      </w:r>
    </w:p>
    <w:p w14:paraId="1C34F079">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《钢结构用高强度垫圈》GB/T</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1230</w:t>
      </w:r>
    </w:p>
    <w:p w14:paraId="1035F972">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《钢结构用高强度大六角头螺栓、大六角螺母、垫圈技术条件》GB/T</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1231</w:t>
      </w:r>
    </w:p>
    <w:p w14:paraId="67C082B3">
      <w:pPr>
        <w:widowControl/>
        <w:spacing w:line="360" w:lineRule="auto"/>
        <w:ind w:firstLine="420" w:firstLineChars="200"/>
        <w:jc w:val="left"/>
        <w:rPr>
          <w:rFonts w:hint="eastAsia" w:ascii="仿宋_GB2312" w:hAnsi="宋体" w:eastAsia="宋体"/>
          <w:b w:val="0"/>
          <w:bCs w:val="0"/>
          <w:color w:val="auto"/>
          <w:sz w:val="21"/>
          <w:szCs w:val="30"/>
          <w:lang w:bidi="ar"/>
        </w:rPr>
      </w:pPr>
      <w:r>
        <w:rPr>
          <w:rFonts w:hint="eastAsia" w:ascii="仿宋_GB2312" w:hAnsi="宋体" w:eastAsia="宋体"/>
          <w:b w:val="0"/>
          <w:bCs w:val="0"/>
          <w:color w:val="auto"/>
          <w:sz w:val="21"/>
          <w:szCs w:val="30"/>
          <w:lang w:bidi="ar"/>
        </w:rPr>
        <w:t>《非合金钢及细晶粒钢焊条</w:t>
      </w:r>
      <w:r>
        <w:rPr>
          <w:rFonts w:hint="eastAsia" w:ascii="仿宋_GB2312" w:hAnsi="宋体" w:eastAsia="宋体"/>
          <w:b w:val="0"/>
          <w:bCs w:val="0"/>
          <w:color w:val="auto"/>
          <w:sz w:val="21"/>
          <w:szCs w:val="30"/>
          <w:lang w:eastAsia="zh-CN" w:bidi="ar"/>
        </w:rPr>
        <w:t>》</w:t>
      </w:r>
      <w:r>
        <w:rPr>
          <w:rFonts w:hint="eastAsia" w:ascii="仿宋_GB2312" w:hAnsi="宋体" w:eastAsia="宋体"/>
          <w:b w:val="0"/>
          <w:bCs w:val="0"/>
          <w:color w:val="auto"/>
          <w:sz w:val="21"/>
          <w:szCs w:val="30"/>
          <w:lang w:bidi="ar"/>
        </w:rPr>
        <w:t>GB/T</w:t>
      </w:r>
      <w:r>
        <w:rPr>
          <w:rFonts w:hint="eastAsia" w:ascii="仿宋_GB2312" w:hAnsi="宋体" w:eastAsia="宋体"/>
          <w:b w:val="0"/>
          <w:bCs w:val="0"/>
          <w:color w:val="auto"/>
          <w:sz w:val="21"/>
          <w:szCs w:val="30"/>
          <w:lang w:val="en-US" w:eastAsia="zh-CN" w:bidi="ar"/>
        </w:rPr>
        <w:t xml:space="preserve"> </w:t>
      </w:r>
      <w:r>
        <w:rPr>
          <w:rFonts w:hint="eastAsia" w:ascii="仿宋_GB2312" w:hAnsi="宋体" w:eastAsia="宋体"/>
          <w:b w:val="0"/>
          <w:bCs w:val="0"/>
          <w:color w:val="auto"/>
          <w:sz w:val="21"/>
          <w:szCs w:val="30"/>
          <w:lang w:bidi="ar"/>
        </w:rPr>
        <w:t>5117</w:t>
      </w:r>
    </w:p>
    <w:p w14:paraId="4A7A15C2">
      <w:pPr>
        <w:widowControl/>
        <w:spacing w:line="360" w:lineRule="auto"/>
        <w:ind w:firstLine="420" w:firstLineChars="200"/>
        <w:jc w:val="left"/>
        <w:rPr>
          <w:rFonts w:hint="eastAsia" w:ascii="仿宋_GB2312" w:hAnsi="宋体" w:eastAsia="宋体"/>
          <w:b w:val="0"/>
          <w:bCs w:val="0"/>
          <w:color w:val="auto"/>
          <w:sz w:val="21"/>
          <w:szCs w:val="30"/>
          <w:lang w:bidi="ar"/>
        </w:rPr>
      </w:pPr>
      <w:r>
        <w:rPr>
          <w:rFonts w:hint="eastAsia" w:ascii="仿宋_GB2312" w:hAnsi="宋体" w:eastAsia="宋体"/>
          <w:b w:val="0"/>
          <w:bCs w:val="0"/>
          <w:color w:val="auto"/>
          <w:sz w:val="21"/>
          <w:szCs w:val="30"/>
          <w:lang w:bidi="ar"/>
        </w:rPr>
        <w:t>《热强钢焊条》GB/T</w:t>
      </w:r>
      <w:r>
        <w:rPr>
          <w:rFonts w:hint="eastAsia" w:ascii="仿宋_GB2312" w:hAnsi="宋体" w:eastAsia="宋体"/>
          <w:b w:val="0"/>
          <w:bCs w:val="0"/>
          <w:color w:val="auto"/>
          <w:sz w:val="21"/>
          <w:szCs w:val="30"/>
          <w:lang w:val="en-US" w:eastAsia="zh-CN" w:bidi="ar"/>
        </w:rPr>
        <w:t xml:space="preserve"> </w:t>
      </w:r>
      <w:r>
        <w:rPr>
          <w:rFonts w:hint="eastAsia" w:ascii="仿宋_GB2312" w:hAnsi="宋体" w:eastAsia="宋体"/>
          <w:b w:val="0"/>
          <w:bCs w:val="0"/>
          <w:color w:val="auto"/>
          <w:sz w:val="21"/>
          <w:szCs w:val="30"/>
          <w:lang w:bidi="ar"/>
        </w:rPr>
        <w:t>5118</w:t>
      </w:r>
    </w:p>
    <w:p w14:paraId="610A32BE">
      <w:pPr>
        <w:widowControl/>
        <w:spacing w:line="360" w:lineRule="auto"/>
        <w:ind w:firstLine="420" w:firstLineChars="200"/>
        <w:jc w:val="left"/>
        <w:rPr>
          <w:rFonts w:hint="eastAsia" w:ascii="仿宋_GB2312" w:hAnsi="宋体" w:eastAsia="宋体"/>
          <w:b w:val="0"/>
          <w:bCs w:val="0"/>
          <w:color w:val="auto"/>
          <w:sz w:val="21"/>
          <w:szCs w:val="30"/>
          <w:lang w:bidi="ar"/>
        </w:rPr>
      </w:pPr>
      <w:r>
        <w:rPr>
          <w:rFonts w:hint="eastAsia" w:ascii="仿宋_GB2312" w:hAnsi="宋体" w:eastAsia="宋体"/>
          <w:b w:val="0"/>
          <w:bCs w:val="0"/>
          <w:color w:val="auto"/>
          <w:sz w:val="21"/>
          <w:szCs w:val="30"/>
          <w:lang w:bidi="ar"/>
        </w:rPr>
        <w:t>《埋弧焊用非合金钢及细晶粒钢实心焊丝、药芯焊丝和焊丝-焊剂组合分类要求》GB/T 5293</w:t>
      </w:r>
    </w:p>
    <w:p w14:paraId="54471669">
      <w:pPr>
        <w:widowControl/>
        <w:spacing w:line="360" w:lineRule="auto"/>
        <w:ind w:firstLine="420" w:firstLineChars="200"/>
        <w:jc w:val="left"/>
        <w:rPr>
          <w:rFonts w:hint="eastAsia" w:ascii="仿宋_GB2312" w:hAnsi="宋体" w:eastAsia="宋体"/>
          <w:b w:val="0"/>
          <w:bCs w:val="0"/>
          <w:color w:val="auto"/>
          <w:sz w:val="21"/>
          <w:szCs w:val="30"/>
          <w:lang w:bidi="ar"/>
          <w:woUserID w:val="0"/>
        </w:rPr>
      </w:pPr>
      <w:r>
        <w:rPr>
          <w:rFonts w:hint="eastAsia" w:ascii="仿宋_GB2312" w:hAnsi="宋体" w:eastAsia="宋体"/>
          <w:b w:val="0"/>
          <w:bCs w:val="0"/>
          <w:color w:val="auto"/>
          <w:sz w:val="21"/>
          <w:szCs w:val="30"/>
          <w:lang w:bidi="ar"/>
          <w:woUserID w:val="0"/>
        </w:rPr>
        <w:t>《熔化极体保护电弧焊用非合金钢及细晶粒钢实心焊丝》GB/T 8110</w:t>
      </w:r>
    </w:p>
    <w:p w14:paraId="447FA90C">
      <w:pPr>
        <w:widowControl/>
        <w:spacing w:line="360" w:lineRule="auto"/>
        <w:ind w:firstLine="420" w:firstLineChars="200"/>
        <w:jc w:val="left"/>
        <w:rPr>
          <w:rFonts w:hint="eastAsia" w:ascii="仿宋_GB2312" w:hAnsi="宋体" w:eastAsia="宋体"/>
          <w:b w:val="0"/>
          <w:bCs w:val="0"/>
          <w:color w:val="auto"/>
          <w:sz w:val="21"/>
          <w:szCs w:val="30"/>
          <w:lang w:bidi="ar"/>
        </w:rPr>
      </w:pPr>
      <w:r>
        <w:rPr>
          <w:rFonts w:hint="eastAsia" w:ascii="仿宋_GB2312" w:hAnsi="宋体" w:eastAsia="宋体"/>
          <w:b w:val="0"/>
          <w:bCs w:val="0"/>
          <w:color w:val="auto"/>
          <w:sz w:val="21"/>
          <w:szCs w:val="30"/>
          <w:lang w:bidi="ar"/>
        </w:rPr>
        <w:t>《非合金钢及细晶粒钢药芯焊丝》GB/T 10045</w:t>
      </w:r>
    </w:p>
    <w:p w14:paraId="4A2141C1">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《埋弧焊用热强钢实心焊丝、药芯焊丝和焊丝-焊剂组合分类要求》GB/T</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12470</w:t>
      </w:r>
    </w:p>
    <w:p w14:paraId="6D425C65">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《热强钢药芯焊丝丝》GB/T</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17493</w:t>
      </w:r>
    </w:p>
    <w:p w14:paraId="40F3E0DB">
      <w:pPr>
        <w:widowControl/>
        <w:spacing w:line="360" w:lineRule="auto"/>
        <w:ind w:firstLine="420" w:firstLineChars="200"/>
        <w:jc w:val="left"/>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《钢结构工程施工质量验收规范》</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GB/T</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50205</w:t>
      </w:r>
      <w:r>
        <w:rPr>
          <w:rFonts w:hint="eastAsia" w:ascii="仿宋_GB2312" w:hAnsi="宋体" w:eastAsia="宋体"/>
          <w:color w:val="auto"/>
          <w:sz w:val="21"/>
          <w:szCs w:val="30"/>
          <w:lang w:val="en-US" w:eastAsia="zh-CN" w:bidi="ar"/>
        </w:rPr>
        <w:t xml:space="preserve"> </w:t>
      </w:r>
    </w:p>
    <w:p w14:paraId="6F646DFD">
      <w:pPr>
        <w:widowControl/>
        <w:spacing w:line="360" w:lineRule="auto"/>
        <w:ind w:firstLine="420" w:firstLineChars="200"/>
        <w:jc w:val="left"/>
        <w:rPr>
          <w:rFonts w:hint="eastAsia" w:ascii="仿宋_GB2312" w:hAnsi="宋体" w:eastAsia="宋体" w:cs="Times New Roman"/>
          <w:i w:val="0"/>
          <w:iCs w:val="0"/>
          <w:caps w:val="0"/>
          <w:color w:val="auto"/>
          <w:spacing w:val="0"/>
          <w:sz w:val="21"/>
          <w:szCs w:val="30"/>
          <w:shd w:val="clear"/>
          <w:lang w:eastAsia="zh-CN" w:bidi="ar"/>
          <w:woUserID w:val="0"/>
        </w:rPr>
      </w:pPr>
      <w:r>
        <w:rPr>
          <w:rFonts w:hint="eastAsia" w:ascii="仿宋_GB2312" w:hAnsi="宋体" w:eastAsia="宋体"/>
          <w:color w:val="auto"/>
          <w:sz w:val="21"/>
          <w:szCs w:val="30"/>
          <w:lang w:val="en-US" w:eastAsia="zh-CN" w:bidi="ar"/>
          <w:woUserID w:val="0"/>
        </w:rPr>
        <w:t>《炼铁工艺炉壳体结构技术标准》</w:t>
      </w:r>
      <w:r>
        <w:rPr>
          <w:rFonts w:hint="eastAsia" w:ascii="仿宋_GB2312" w:hAnsi="宋体" w:eastAsia="宋体" w:cs="Times New Roman"/>
          <w:i w:val="0"/>
          <w:iCs w:val="0"/>
          <w:caps w:val="0"/>
          <w:color w:val="auto"/>
          <w:spacing w:val="0"/>
          <w:sz w:val="21"/>
          <w:szCs w:val="30"/>
          <w:shd w:val="clear"/>
          <w:lang w:eastAsia="zh-CN" w:bidi="ar"/>
          <w:woUserID w:val="0"/>
        </w:rPr>
        <w:t>GB/T</w:t>
      </w:r>
      <w:r>
        <w:rPr>
          <w:rFonts w:hint="eastAsia" w:ascii="仿宋_GB2312" w:hAnsi="宋体" w:cs="Times New Roman"/>
          <w:i w:val="0"/>
          <w:iCs w:val="0"/>
          <w:caps w:val="0"/>
          <w:color w:val="auto"/>
          <w:spacing w:val="0"/>
          <w:sz w:val="21"/>
          <w:szCs w:val="30"/>
          <w:shd w:val="clear"/>
          <w:lang w:val="en-US" w:eastAsia="zh-CN" w:bidi="ar"/>
          <w:woUserID w:val="0"/>
        </w:rPr>
        <w:t xml:space="preserve"> </w:t>
      </w:r>
      <w:r>
        <w:rPr>
          <w:rFonts w:hint="eastAsia" w:ascii="仿宋_GB2312" w:hAnsi="宋体" w:eastAsia="宋体" w:cs="Times New Roman"/>
          <w:i w:val="0"/>
          <w:iCs w:val="0"/>
          <w:caps w:val="0"/>
          <w:color w:val="auto"/>
          <w:spacing w:val="0"/>
          <w:sz w:val="21"/>
          <w:szCs w:val="30"/>
          <w:shd w:val="clear"/>
          <w:lang w:eastAsia="zh-CN" w:bidi="ar"/>
          <w:woUserID w:val="0"/>
        </w:rPr>
        <w:t>50567</w:t>
      </w:r>
    </w:p>
    <w:p w14:paraId="3EF34122">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《重型结构和设备液压整体提升技术规范》GB/T</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51162</w:t>
      </w:r>
    </w:p>
    <w:p w14:paraId="7D7440EE">
      <w:pPr>
        <w:spacing w:line="360" w:lineRule="auto"/>
        <w:ind w:firstLine="420" w:firstLineChars="200"/>
        <w:rPr>
          <w:rFonts w:hint="eastAsia" w:ascii="仿宋_GB2312" w:hAnsi="宋体" w:eastAsia="宋体"/>
          <w:b w:val="0"/>
          <w:bCs w:val="0"/>
          <w:color w:val="auto"/>
          <w:sz w:val="21"/>
          <w:szCs w:val="30"/>
          <w:lang w:bidi="ar"/>
        </w:rPr>
      </w:pPr>
      <w:r>
        <w:rPr>
          <w:rFonts w:hint="eastAsia" w:ascii="仿宋_GB2312" w:hAnsi="宋体" w:eastAsia="宋体"/>
          <w:color w:val="auto"/>
          <w:sz w:val="21"/>
          <w:szCs w:val="30"/>
          <w:lang w:bidi="ar"/>
        </w:rPr>
        <w:t>《建筑信息模型施工应用标准》GB/T</w:t>
      </w:r>
      <w:r>
        <w:rPr>
          <w:rFonts w:hint="eastAsia" w:ascii="仿宋_GB2312" w:hAnsi="宋体" w:eastAsia="宋体"/>
          <w:color w:val="auto"/>
          <w:sz w:val="21"/>
          <w:szCs w:val="30"/>
          <w:lang w:val="en-US" w:eastAsia="zh-CN" w:bidi="ar"/>
        </w:rPr>
        <w:t xml:space="preserve"> </w:t>
      </w:r>
      <w:r>
        <w:rPr>
          <w:rFonts w:hint="eastAsia" w:ascii="仿宋_GB2312" w:hAnsi="宋体" w:eastAsia="宋体"/>
          <w:color w:val="auto"/>
          <w:sz w:val="21"/>
          <w:szCs w:val="30"/>
          <w:lang w:bidi="ar"/>
        </w:rPr>
        <w:t>51235</w:t>
      </w:r>
    </w:p>
    <w:p w14:paraId="3EDC31CE">
      <w:pPr>
        <w:spacing w:line="360" w:lineRule="auto"/>
        <w:ind w:firstLine="420" w:firstLineChars="200"/>
        <w:rPr>
          <w:rFonts w:hint="eastAsia" w:ascii="仿宋_GB2312" w:hAnsi="宋体" w:eastAsia="宋体"/>
          <w:color w:val="auto"/>
          <w:sz w:val="21"/>
          <w:szCs w:val="30"/>
          <w:lang w:bidi="ar"/>
        </w:rPr>
      </w:pPr>
      <w:r>
        <w:rPr>
          <w:rFonts w:hint="eastAsia" w:ascii="仿宋_GB2312" w:hAnsi="宋体" w:eastAsia="宋体"/>
          <w:color w:val="auto"/>
          <w:sz w:val="21"/>
          <w:szCs w:val="30"/>
          <w:lang w:bidi="ar"/>
        </w:rPr>
        <w:t>《建筑拆除工程安全技术规范》JGJ 147</w:t>
      </w:r>
    </w:p>
    <w:p w14:paraId="6D1B8455">
      <w:pPr>
        <w:spacing w:line="360" w:lineRule="auto"/>
        <w:ind w:firstLine="420" w:firstLineChars="200"/>
        <w:rPr>
          <w:rFonts w:hint="eastAsia" w:ascii="仿宋_GB2312" w:hAnsi="宋体" w:eastAsia="宋体" w:cs="Times New Roman"/>
          <w:i w:val="0"/>
          <w:iCs w:val="0"/>
          <w:caps w:val="0"/>
          <w:color w:val="auto"/>
          <w:spacing w:val="0"/>
          <w:sz w:val="21"/>
          <w:szCs w:val="30"/>
          <w:shd w:val="clear"/>
          <w:lang w:eastAsia="zh" w:bidi="ar"/>
          <w:woUserID w:val="0"/>
        </w:rPr>
      </w:pPr>
      <w:r>
        <w:rPr>
          <w:rFonts w:hint="eastAsia" w:ascii="仿宋_GB2312" w:hAnsi="宋体" w:eastAsia="宋体" w:cs="Times New Roman"/>
          <w:i w:val="0"/>
          <w:iCs w:val="0"/>
          <w:caps w:val="0"/>
          <w:color w:val="auto"/>
          <w:spacing w:val="0"/>
          <w:sz w:val="21"/>
          <w:szCs w:val="30"/>
          <w:shd w:val="clear"/>
          <w:lang w:eastAsia="zh" w:bidi="ar"/>
          <w:woUserID w:val="0"/>
        </w:rPr>
        <w:t>《钢结构滑移施工技术标准》T/CSCS009</w:t>
      </w:r>
    </w:p>
    <w:p w14:paraId="7BA51A19">
      <w:pPr>
        <w:spacing w:line="360" w:lineRule="auto"/>
        <w:ind w:firstLine="420" w:firstLineChars="200"/>
        <w:rPr>
          <w:rFonts w:hint="eastAsia" w:cs="Times New Roman" w:asciiTheme="minorEastAsia" w:hAnsiTheme="minorEastAsia" w:eastAsiaTheme="minorEastAsia"/>
          <w:i w:val="0"/>
          <w:iCs w:val="0"/>
          <w:caps w:val="0"/>
          <w:color w:val="000000" w:themeColor="text1"/>
          <w:spacing w:val="0"/>
          <w:sz w:val="21"/>
          <w:szCs w:val="21"/>
          <w:shd w:val="clear"/>
          <w:lang w:eastAsia="zh"/>
          <w14:textFill>
            <w14:solidFill>
              <w14:schemeClr w14:val="tx1"/>
            </w14:solidFill>
          </w14:textFill>
          <w:woUserID w:val="1"/>
        </w:rPr>
      </w:pPr>
    </w:p>
    <w:sectPr>
      <w:footerReference r:id="rId4" w:type="default"/>
      <w:footerReference r:id="rId5" w:type="even"/>
      <w:pgSz w:w="11906" w:h="16838"/>
      <w:pgMar w:top="1440" w:right="1797" w:bottom="1440" w:left="1797" w:header="851" w:footer="992" w:gutter="0"/>
      <w:pgNumType w:fmt="decimal"/>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Black">
    <w:panose1 w:val="020B0A04020102020204"/>
    <w:charset w:val="00"/>
    <w:family w:val="swiss"/>
    <w:pitch w:val="default"/>
    <w:sig w:usb0="A00002AF" w:usb1="400078FB" w:usb2="00000000" w:usb3="00000000" w:csb0="6000009F" w:csb1="DFD70000"/>
  </w:font>
  <w:font w:name="方正书宋简体">
    <w:altName w:val="黑体"/>
    <w:panose1 w:val="00000000000000000000"/>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61DB4">
    <w:pPr>
      <w:pStyle w:val="8"/>
      <w:jc w:val="right"/>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343535" cy="147955"/>
              <wp:effectExtent l="0" t="0" r="0" b="0"/>
              <wp:wrapNone/>
              <wp:docPr id="30"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343535" cy="147955"/>
                      </a:xfrm>
                      <a:prstGeom prst="rect">
                        <a:avLst/>
                      </a:prstGeom>
                      <a:noFill/>
                      <a:ln>
                        <a:noFill/>
                      </a:ln>
                      <a:effectLst/>
                    </wps:spPr>
                    <wps:txbx>
                      <w:txbxContent>
                        <w:p w14:paraId="490FB257">
                          <w:pPr>
                            <w:pStyle w:val="8"/>
                          </w:pPr>
                          <w:r>
                            <w:rPr>
                              <w:rFonts w:hint="eastAsia"/>
                            </w:rPr>
                            <w:t>·</w:t>
                          </w:r>
                          <w:r>
                            <w:fldChar w:fldCharType="begin"/>
                          </w:r>
                          <w:r>
                            <w:instrText xml:space="preserve"> PAGE  \* MERGEFORMAT </w:instrText>
                          </w:r>
                          <w:r>
                            <w:fldChar w:fldCharType="separate"/>
                          </w:r>
                          <w:r>
                            <w:t>12</w:t>
                          </w:r>
                          <w:r>
                            <w:fldChar w:fldCharType="end"/>
                          </w:r>
                          <w:r>
                            <w:rPr>
                              <w:rFonts w:hint="eastAsia"/>
                            </w:rPr>
                            <w:t>·</w:t>
                          </w:r>
                        </w:p>
                      </w:txbxContent>
                    </wps:txbx>
                    <wps:bodyPr rot="0" vert="horz" wrap="none" lIns="0" tIns="0" rIns="0" bIns="0" anchor="t" anchorCtr="0" upright="1">
                      <a:spAutoFit/>
                    </wps:bodyPr>
                  </wps:wsp>
                </a:graphicData>
              </a:graphic>
            </wp:anchor>
          </w:drawing>
        </mc:Choice>
        <mc:Fallback>
          <w:pict>
            <v:shape id="文本框 21" o:spid="_x0000_s1026" o:spt="202" type="#_x0000_t202" style="position:absolute;left:0pt;margin-top:0pt;height:11.65pt;width:27.05pt;mso-position-horizontal:outside;mso-position-horizontal-relative:margin;mso-wrap-style:none;z-index:251659264;mso-width-relative:page;mso-height-relative:page;" filled="f" stroked="f" coordsize="21600,21600" o:gfxdata="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bbqVPSAAAAAwEAAA8AAAAAAAAAAQAgAAAA&#10;IgAAAGRycy9kb3ducmV2LnhtbFBLAQIUABQAAAAIAIdO4kA71o0bEQIAABIEAAAOAAAAAAAAAAEA&#10;IAAAACEBAABkcnMvZTJvRG9jLnhtbFBLBQYAAAAABgAGAFkBAACkBQAAAAA=&#10;">
              <v:fill on="f" focussize="0,0"/>
              <v:stroke on="f"/>
              <v:imagedata o:title=""/>
              <o:lock v:ext="edit" aspectratio="f"/>
              <v:textbox inset="0mm,0mm,0mm,0mm" style="mso-fit-shape-to-text:t;">
                <w:txbxContent>
                  <w:p w14:paraId="490FB257">
                    <w:pPr>
                      <w:pStyle w:val="8"/>
                    </w:pPr>
                    <w:r>
                      <w:rPr>
                        <w:rFonts w:hint="eastAsia"/>
                      </w:rPr>
                      <w:t>·</w:t>
                    </w:r>
                    <w:r>
                      <w:fldChar w:fldCharType="begin"/>
                    </w:r>
                    <w:r>
                      <w:instrText xml:space="preserve"> PAGE  \* MERGEFORMAT </w:instrText>
                    </w:r>
                    <w:r>
                      <w:fldChar w:fldCharType="separate"/>
                    </w:r>
                    <w:r>
                      <w:t>12</w:t>
                    </w:r>
                    <w:r>
                      <w:fldChar w:fldCharType="end"/>
                    </w:r>
                    <w:r>
                      <w:rPr>
                        <w:rFonts w:hint="eastAsia"/>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51988">
    <w:pPr>
      <w:pStyle w:val="8"/>
      <w:ind w:firstLine="0" w:firstLineChars="0"/>
      <w:jc w:val="both"/>
    </w:pPr>
    <w:ins w:id="0" w:author="春晓" w:date="2025-04-28T11:49:32Z">
      <w:r>
        <w:rPr/>
        <w:fldChar w:fldCharType="begin"/>
      </w:r>
    </w:ins>
    <w:ins w:id="1" w:author="春晓" w:date="2025-04-28T11:49:32Z">
      <w:r>
        <w:rPr/>
        <w:instrText xml:space="preserve"> PAGE  \* MERGEFORMAT </w:instrText>
      </w:r>
    </w:ins>
    <w:ins w:id="2" w:author="春晓" w:date="2025-04-28T11:49:32Z">
      <w:r>
        <w:rPr/>
        <w:fldChar w:fldCharType="separate"/>
      </w:r>
    </w:ins>
    <w:ins w:id="3" w:author="春晓" w:date="2025-04-28T11:49:32Z">
      <w:r>
        <w:rPr/>
        <w:t>12</w:t>
      </w:r>
    </w:ins>
    <w:ins w:id="4" w:author="春晓" w:date="2025-04-28T11:49:32Z">
      <w:r>
        <w:rPr/>
        <w:fldChar w:fldCharType="end"/>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1B1E1">
    <w:pPr>
      <w:pStyle w:val="8"/>
    </w:pPr>
    <w:ins w:id="5" w:author="春晓" w:date="2025-04-28T11:50:55Z">
      <w:r>
        <w:rP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-25400</wp:posOffset>
                </wp:positionV>
                <wp:extent cx="343535" cy="147955"/>
                <wp:effectExtent l="0" t="0" r="0" b="0"/>
                <wp:wrapNone/>
                <wp:docPr id="8"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343535" cy="147955"/>
                        </a:xfrm>
                        <a:prstGeom prst="rect">
                          <a:avLst/>
                        </a:prstGeom>
                        <a:noFill/>
                        <a:ln>
                          <a:noFill/>
                        </a:ln>
                        <a:effectLst/>
                      </wps:spPr>
                      <wps:txbx>
                        <w:txbxContent>
                          <w:p w14:paraId="2C22FF1F">
                            <w:pPr>
                              <w:pStyle w:val="8"/>
                              <w:rPr>
                                <w:ins w:id="7" w:author="春晓" w:date="2025-04-28T11:50:55Z"/>
                              </w:rPr>
                            </w:pPr>
                            <w:ins w:id="8" w:author="春晓" w:date="2025-04-28T11:50:55Z">
                              <w:r>
                                <w:rPr>
                                  <w:rFonts w:hint="eastAsia"/>
                                </w:rPr>
                                <w:t>·</w:t>
                              </w:r>
                            </w:ins>
                            <w:ins w:id="9" w:author="春晓" w:date="2025-04-28T11:50:55Z">
                              <w:r>
                                <w:rPr/>
                                <w:fldChar w:fldCharType="begin"/>
                              </w:r>
                            </w:ins>
                            <w:ins w:id="10" w:author="春晓" w:date="2025-04-28T11:50:55Z">
                              <w:r>
                                <w:rPr/>
                                <w:instrText xml:space="preserve"> PAGE  \* MERGEFORMAT </w:instrText>
                              </w:r>
                            </w:ins>
                            <w:ins w:id="11" w:author="春晓" w:date="2025-04-28T11:50:55Z">
                              <w:r>
                                <w:rPr/>
                                <w:fldChar w:fldCharType="separate"/>
                              </w:r>
                            </w:ins>
                            <w:ins w:id="12" w:author="春晓" w:date="2025-04-28T11:50:55Z">
                              <w:r>
                                <w:rPr/>
                                <w:t>12</w:t>
                              </w:r>
                            </w:ins>
                            <w:ins w:id="13" w:author="春晓" w:date="2025-04-28T11:50:55Z">
                              <w:r>
                                <w:rPr/>
                                <w:fldChar w:fldCharType="end"/>
                              </w:r>
                            </w:ins>
                            <w:ins w:id="14" w:author="春晓" w:date="2025-04-28T11:50:55Z">
                              <w:r>
                                <w:rPr>
                                  <w:rFonts w:hint="eastAsia"/>
                                </w:rPr>
                                <w:t>·</w:t>
                              </w:r>
                            </w:ins>
                          </w:p>
                        </w:txbxContent>
                      </wps:txbx>
                      <wps:bodyPr rot="0" vert="horz" wrap="none" lIns="0" tIns="0" rIns="0" bIns="0" anchor="t" anchorCtr="0" upright="1">
                        <a:spAutoFit/>
                      </wps:bodyPr>
                    </wps:wsp>
                  </a:graphicData>
                </a:graphic>
              </wp:anchor>
            </w:drawing>
          </mc:Choice>
          <mc:Fallback>
            <w:pict>
              <v:shape id="文本框 21" o:spid="_x0000_s1026" o:spt="202" type="#_x0000_t202" style="position:absolute;left:0pt;margin-left:0pt;margin-top:-2pt;height:11.65pt;width:27.05pt;mso-position-horizontal-relative:margin;mso-wrap-style:none;z-index:251660288;mso-width-relative:page;mso-height-relative:page;" filled="f" stroked="f" coordsize="21600,21600" o:gfxdata="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FfETXTAAAABQEAAA8AAAAAAAAAAQAgAAAA&#10;IgAAAGRycy9kb3ducmV2LnhtbFBLAQIUABQAAAAIAIdO4kBCqOBREAIAABEEAAAOAAAAAAAAAAEA&#10;IAAAACIBAABkcnMvZTJvRG9jLnhtbFBLBQYAAAAABgAGAFkBAACkBQAAAAA=&#10;">
                <v:fill on="f" focussize="0,0"/>
                <v:stroke on="f"/>
                <v:imagedata o:title=""/>
                <o:lock v:ext="edit" aspectratio="f"/>
                <v:textbox inset="0mm,0mm,0mm,0mm" style="mso-fit-shape-to-text:t;">
                  <w:txbxContent>
                    <w:p w14:paraId="2C22FF1F">
                      <w:pPr>
                        <w:pStyle w:val="8"/>
                        <w:rPr>
                          <w:ins w:id="15" w:author="春晓" w:date="2025-04-28T11:50:55Z"/>
                        </w:rPr>
                      </w:pPr>
                      <w:ins w:id="16" w:author="春晓" w:date="2025-04-28T11:50:55Z">
                        <w:r>
                          <w:rPr>
                            <w:rFonts w:hint="eastAsia"/>
                          </w:rPr>
                          <w:t>·</w:t>
                        </w:r>
                      </w:ins>
                      <w:ins w:id="17" w:author="春晓" w:date="2025-04-28T11:50:55Z">
                        <w:r>
                          <w:rPr/>
                          <w:fldChar w:fldCharType="begin"/>
                        </w:r>
                      </w:ins>
                      <w:ins w:id="18" w:author="春晓" w:date="2025-04-28T11:50:55Z">
                        <w:r>
                          <w:rPr/>
                          <w:instrText xml:space="preserve"> PAGE  \* MERGEFORMAT </w:instrText>
                        </w:r>
                      </w:ins>
                      <w:ins w:id="19" w:author="春晓" w:date="2025-04-28T11:50:55Z">
                        <w:r>
                          <w:rPr/>
                          <w:fldChar w:fldCharType="separate"/>
                        </w:r>
                      </w:ins>
                      <w:ins w:id="20" w:author="春晓" w:date="2025-04-28T11:50:55Z">
                        <w:r>
                          <w:rPr/>
                          <w:t>12</w:t>
                        </w:r>
                      </w:ins>
                      <w:ins w:id="21" w:author="春晓" w:date="2025-04-28T11:50:55Z">
                        <w:r>
                          <w:rPr/>
                          <w:fldChar w:fldCharType="end"/>
                        </w:r>
                      </w:ins>
                      <w:ins w:id="22" w:author="春晓" w:date="2025-04-28T11:50:55Z">
                        <w:r>
                          <w:rPr>
                            <w:rFonts w:hint="eastAsia"/>
                          </w:rPr>
                          <w:t>·</w:t>
                        </w:r>
                      </w:ins>
                    </w:p>
                  </w:txbxContent>
                </v:textbox>
              </v:shape>
            </w:pict>
          </mc:Fallback>
        </mc:AlternateContent>
      </w:r>
    </w:ins>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792FF"/>
    <w:multiLevelType w:val="singleLevel"/>
    <w:tmpl w:val="0DD792FF"/>
    <w:lvl w:ilvl="0" w:tentative="0">
      <w:start w:val="1"/>
      <w:numFmt w:val="decimal"/>
      <w:suff w:val="space"/>
      <w:lvlText w:val="%1)"/>
      <w:lvlJc w:val="left"/>
    </w:lvl>
  </w:abstractNum>
  <w:abstractNum w:abstractNumId="1">
    <w:nsid w:val="2AFAA280"/>
    <w:multiLevelType w:val="singleLevel"/>
    <w:tmpl w:val="2AFAA280"/>
    <w:lvl w:ilvl="0" w:tentative="0">
      <w:start w:val="1"/>
      <w:numFmt w:val="decimal"/>
      <w:suff w:val="nothing"/>
      <w:lvlText w:val="%1-"/>
      <w:lvlJc w:val="left"/>
    </w:lvl>
  </w:abstractNum>
  <w:abstractNum w:abstractNumId="2">
    <w:nsid w:val="429E27BC"/>
    <w:multiLevelType w:val="singleLevel"/>
    <w:tmpl w:val="429E27BC"/>
    <w:lvl w:ilvl="0" w:tentative="0">
      <w:start w:val="6"/>
      <w:numFmt w:val="decimal"/>
      <w:suff w:val="nothing"/>
      <w:lvlText w:val="%1-"/>
      <w:lvlJc w:val="left"/>
    </w:lvl>
  </w:abstractNum>
  <w:abstractNum w:abstractNumId="3">
    <w:nsid w:val="4EFD60F7"/>
    <w:multiLevelType w:val="singleLevel"/>
    <w:tmpl w:val="4EFD60F7"/>
    <w:lvl w:ilvl="0" w:tentative="0">
      <w:start w:val="10"/>
      <w:numFmt w:val="decimal"/>
      <w:suff w:val="nothing"/>
      <w:lvlText w:val="%1-"/>
      <w:lvlJc w:val="left"/>
    </w:lvl>
  </w:abstractNum>
  <w:abstractNum w:abstractNumId="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4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0"/>
  </w:num>
  <w:num w:numId="3">
    <w:abstractNumId w:val="1"/>
  </w:num>
  <w:num w:numId="4">
    <w:abstractNumId w:val="2"/>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春晓">
    <w15:presenceInfo w15:providerId="WPS Office" w15:userId="26977187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evenAndOddHeaders w:val="1"/>
  <w:displayHorizontalDrawingGridEvery w:val="1"/>
  <w:displayVerticalDrawingGridEvery w:val="1"/>
  <w:noPunctuationKerning w:val="1"/>
  <w:characterSpacingControl w:val="doNotCompress"/>
  <w:hdrShapeDefaults>
    <o:shapelayout v:ext="edit">
      <o:idmap v:ext="edit" data="3"/>
    </o:shapelayout>
  </w:hdrShapeDefaults>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0MTk5YzQ3YWQ4ODY2MmU5MDgwY2FkNzM1OGRmMDEifQ=="/>
    <w:docVar w:name="KSO_WPS_MARK_KEY" w:val="03ec8a95-951b-401b-a782-98f6f31a3bae"/>
  </w:docVars>
  <w:rsids>
    <w:rsidRoot w:val="00A667C8"/>
    <w:rsid w:val="000369BC"/>
    <w:rsid w:val="00040463"/>
    <w:rsid w:val="00040DA9"/>
    <w:rsid w:val="00041418"/>
    <w:rsid w:val="00045B4C"/>
    <w:rsid w:val="00050DF8"/>
    <w:rsid w:val="00062CCB"/>
    <w:rsid w:val="00063597"/>
    <w:rsid w:val="00064894"/>
    <w:rsid w:val="00065183"/>
    <w:rsid w:val="00067449"/>
    <w:rsid w:val="00073ABD"/>
    <w:rsid w:val="00081D4F"/>
    <w:rsid w:val="00084D83"/>
    <w:rsid w:val="000951D9"/>
    <w:rsid w:val="00096987"/>
    <w:rsid w:val="000A0485"/>
    <w:rsid w:val="000B0B83"/>
    <w:rsid w:val="000B20A3"/>
    <w:rsid w:val="000B5BA4"/>
    <w:rsid w:val="000E2855"/>
    <w:rsid w:val="000E7805"/>
    <w:rsid w:val="000E79A9"/>
    <w:rsid w:val="000F6DCE"/>
    <w:rsid w:val="00104B2F"/>
    <w:rsid w:val="00116834"/>
    <w:rsid w:val="001307BF"/>
    <w:rsid w:val="00134813"/>
    <w:rsid w:val="00137FFB"/>
    <w:rsid w:val="001410B9"/>
    <w:rsid w:val="001469D7"/>
    <w:rsid w:val="00147FFD"/>
    <w:rsid w:val="00164BEA"/>
    <w:rsid w:val="00174621"/>
    <w:rsid w:val="001B1D3E"/>
    <w:rsid w:val="001B5BD6"/>
    <w:rsid w:val="001C3FD4"/>
    <w:rsid w:val="001E3048"/>
    <w:rsid w:val="001E5777"/>
    <w:rsid w:val="001E5810"/>
    <w:rsid w:val="001F0727"/>
    <w:rsid w:val="00202EC2"/>
    <w:rsid w:val="00214272"/>
    <w:rsid w:val="00221ED9"/>
    <w:rsid w:val="00231997"/>
    <w:rsid w:val="0024237A"/>
    <w:rsid w:val="00247046"/>
    <w:rsid w:val="00247FE4"/>
    <w:rsid w:val="0026204B"/>
    <w:rsid w:val="00267CC5"/>
    <w:rsid w:val="0027398C"/>
    <w:rsid w:val="00274230"/>
    <w:rsid w:val="002747EE"/>
    <w:rsid w:val="00283B0C"/>
    <w:rsid w:val="002902E4"/>
    <w:rsid w:val="002930A0"/>
    <w:rsid w:val="002A2136"/>
    <w:rsid w:val="002C2CB5"/>
    <w:rsid w:val="002E3322"/>
    <w:rsid w:val="002F140B"/>
    <w:rsid w:val="002F4E79"/>
    <w:rsid w:val="0030285E"/>
    <w:rsid w:val="00302D4E"/>
    <w:rsid w:val="003136D1"/>
    <w:rsid w:val="00317849"/>
    <w:rsid w:val="00335C9B"/>
    <w:rsid w:val="00340515"/>
    <w:rsid w:val="0035481E"/>
    <w:rsid w:val="0036178A"/>
    <w:rsid w:val="00362719"/>
    <w:rsid w:val="00374B0C"/>
    <w:rsid w:val="00381143"/>
    <w:rsid w:val="00386383"/>
    <w:rsid w:val="00393476"/>
    <w:rsid w:val="003A2BAE"/>
    <w:rsid w:val="003A2ED0"/>
    <w:rsid w:val="003A32F7"/>
    <w:rsid w:val="003A37EB"/>
    <w:rsid w:val="003A3998"/>
    <w:rsid w:val="003B3EE3"/>
    <w:rsid w:val="00410944"/>
    <w:rsid w:val="00444728"/>
    <w:rsid w:val="004564C7"/>
    <w:rsid w:val="00473743"/>
    <w:rsid w:val="004833EF"/>
    <w:rsid w:val="004967B1"/>
    <w:rsid w:val="004A7287"/>
    <w:rsid w:val="004E1079"/>
    <w:rsid w:val="004E2961"/>
    <w:rsid w:val="004E61F0"/>
    <w:rsid w:val="004F0BAD"/>
    <w:rsid w:val="004F7536"/>
    <w:rsid w:val="00502A40"/>
    <w:rsid w:val="005307EC"/>
    <w:rsid w:val="00544759"/>
    <w:rsid w:val="005456D0"/>
    <w:rsid w:val="0055078B"/>
    <w:rsid w:val="005535BD"/>
    <w:rsid w:val="00553CB0"/>
    <w:rsid w:val="00562EB1"/>
    <w:rsid w:val="00570AC9"/>
    <w:rsid w:val="0057583D"/>
    <w:rsid w:val="005845D3"/>
    <w:rsid w:val="00585867"/>
    <w:rsid w:val="00592E2E"/>
    <w:rsid w:val="005D6E76"/>
    <w:rsid w:val="005E00DA"/>
    <w:rsid w:val="005E3FB1"/>
    <w:rsid w:val="005F3A86"/>
    <w:rsid w:val="005F3E36"/>
    <w:rsid w:val="00605AB9"/>
    <w:rsid w:val="00610AF8"/>
    <w:rsid w:val="00613F11"/>
    <w:rsid w:val="00632232"/>
    <w:rsid w:val="006371A2"/>
    <w:rsid w:val="0064434C"/>
    <w:rsid w:val="00653897"/>
    <w:rsid w:val="0066675F"/>
    <w:rsid w:val="00676335"/>
    <w:rsid w:val="00687938"/>
    <w:rsid w:val="006A27CE"/>
    <w:rsid w:val="006D0987"/>
    <w:rsid w:val="006E14CA"/>
    <w:rsid w:val="007012BF"/>
    <w:rsid w:val="00704D20"/>
    <w:rsid w:val="007164EA"/>
    <w:rsid w:val="00727BB9"/>
    <w:rsid w:val="007337C2"/>
    <w:rsid w:val="007419DB"/>
    <w:rsid w:val="00741FC8"/>
    <w:rsid w:val="0074567F"/>
    <w:rsid w:val="00762E9E"/>
    <w:rsid w:val="00766425"/>
    <w:rsid w:val="00790060"/>
    <w:rsid w:val="007945F8"/>
    <w:rsid w:val="007A1DE5"/>
    <w:rsid w:val="007B026E"/>
    <w:rsid w:val="007B4155"/>
    <w:rsid w:val="007B5A14"/>
    <w:rsid w:val="007B7977"/>
    <w:rsid w:val="007C5937"/>
    <w:rsid w:val="007C7A98"/>
    <w:rsid w:val="007D42BD"/>
    <w:rsid w:val="007E4A3E"/>
    <w:rsid w:val="007F0E96"/>
    <w:rsid w:val="007F575C"/>
    <w:rsid w:val="007F717E"/>
    <w:rsid w:val="00800F30"/>
    <w:rsid w:val="00811E78"/>
    <w:rsid w:val="008128EF"/>
    <w:rsid w:val="00823DA5"/>
    <w:rsid w:val="00827410"/>
    <w:rsid w:val="008304CD"/>
    <w:rsid w:val="00835DD9"/>
    <w:rsid w:val="0085174D"/>
    <w:rsid w:val="00861176"/>
    <w:rsid w:val="00885110"/>
    <w:rsid w:val="0088532C"/>
    <w:rsid w:val="0088532E"/>
    <w:rsid w:val="00892D51"/>
    <w:rsid w:val="00894040"/>
    <w:rsid w:val="008946CF"/>
    <w:rsid w:val="008C6910"/>
    <w:rsid w:val="008C6A22"/>
    <w:rsid w:val="008D3C9D"/>
    <w:rsid w:val="008E32B0"/>
    <w:rsid w:val="008E34C4"/>
    <w:rsid w:val="008E429E"/>
    <w:rsid w:val="008F1B5B"/>
    <w:rsid w:val="008F38B8"/>
    <w:rsid w:val="00904E89"/>
    <w:rsid w:val="00921515"/>
    <w:rsid w:val="009254BD"/>
    <w:rsid w:val="009260FE"/>
    <w:rsid w:val="00936F47"/>
    <w:rsid w:val="00945DF4"/>
    <w:rsid w:val="009926A7"/>
    <w:rsid w:val="00992AC5"/>
    <w:rsid w:val="00997467"/>
    <w:rsid w:val="009A0A80"/>
    <w:rsid w:val="009A75A4"/>
    <w:rsid w:val="009B0F8E"/>
    <w:rsid w:val="009B1A0F"/>
    <w:rsid w:val="009D05AC"/>
    <w:rsid w:val="009D0D6A"/>
    <w:rsid w:val="009D269D"/>
    <w:rsid w:val="009D6097"/>
    <w:rsid w:val="009E7766"/>
    <w:rsid w:val="00A026F5"/>
    <w:rsid w:val="00A15B0E"/>
    <w:rsid w:val="00A36DD2"/>
    <w:rsid w:val="00A4618A"/>
    <w:rsid w:val="00A50EE6"/>
    <w:rsid w:val="00A667C8"/>
    <w:rsid w:val="00A93E30"/>
    <w:rsid w:val="00A943D4"/>
    <w:rsid w:val="00AB18F0"/>
    <w:rsid w:val="00AC0581"/>
    <w:rsid w:val="00AC3D37"/>
    <w:rsid w:val="00AE4380"/>
    <w:rsid w:val="00AF00E8"/>
    <w:rsid w:val="00AF77A4"/>
    <w:rsid w:val="00B16DCE"/>
    <w:rsid w:val="00B23B7B"/>
    <w:rsid w:val="00B30EE9"/>
    <w:rsid w:val="00B35DF9"/>
    <w:rsid w:val="00B40157"/>
    <w:rsid w:val="00B46975"/>
    <w:rsid w:val="00B46A2E"/>
    <w:rsid w:val="00B50390"/>
    <w:rsid w:val="00B53BB5"/>
    <w:rsid w:val="00B563D0"/>
    <w:rsid w:val="00B91A18"/>
    <w:rsid w:val="00B976B4"/>
    <w:rsid w:val="00BB24EF"/>
    <w:rsid w:val="00BB7D97"/>
    <w:rsid w:val="00BD1F68"/>
    <w:rsid w:val="00BD4260"/>
    <w:rsid w:val="00BE3E3E"/>
    <w:rsid w:val="00C0149B"/>
    <w:rsid w:val="00C02FB5"/>
    <w:rsid w:val="00C11CFF"/>
    <w:rsid w:val="00C13E70"/>
    <w:rsid w:val="00C3243E"/>
    <w:rsid w:val="00C32C39"/>
    <w:rsid w:val="00C631C4"/>
    <w:rsid w:val="00C676D0"/>
    <w:rsid w:val="00C72C58"/>
    <w:rsid w:val="00C73002"/>
    <w:rsid w:val="00C82018"/>
    <w:rsid w:val="00C94E44"/>
    <w:rsid w:val="00CA2CC9"/>
    <w:rsid w:val="00CA6E85"/>
    <w:rsid w:val="00CB6F5A"/>
    <w:rsid w:val="00CC0140"/>
    <w:rsid w:val="00CC2BBD"/>
    <w:rsid w:val="00CC4136"/>
    <w:rsid w:val="00CC6276"/>
    <w:rsid w:val="00CC700F"/>
    <w:rsid w:val="00CD00A7"/>
    <w:rsid w:val="00CE48C3"/>
    <w:rsid w:val="00CE5889"/>
    <w:rsid w:val="00D05AB9"/>
    <w:rsid w:val="00D2446B"/>
    <w:rsid w:val="00D24700"/>
    <w:rsid w:val="00D32859"/>
    <w:rsid w:val="00D34FEC"/>
    <w:rsid w:val="00D364C4"/>
    <w:rsid w:val="00D46C3D"/>
    <w:rsid w:val="00D51851"/>
    <w:rsid w:val="00D72A89"/>
    <w:rsid w:val="00D742B3"/>
    <w:rsid w:val="00D83835"/>
    <w:rsid w:val="00D962AA"/>
    <w:rsid w:val="00DA3510"/>
    <w:rsid w:val="00DA58D2"/>
    <w:rsid w:val="00DB2FD4"/>
    <w:rsid w:val="00DB70BF"/>
    <w:rsid w:val="00DC1344"/>
    <w:rsid w:val="00DD2EA7"/>
    <w:rsid w:val="00E057C9"/>
    <w:rsid w:val="00E074EF"/>
    <w:rsid w:val="00E1584C"/>
    <w:rsid w:val="00E313E4"/>
    <w:rsid w:val="00E34C9C"/>
    <w:rsid w:val="00E40A4A"/>
    <w:rsid w:val="00E42AC2"/>
    <w:rsid w:val="00E52F1C"/>
    <w:rsid w:val="00E55F67"/>
    <w:rsid w:val="00E6502F"/>
    <w:rsid w:val="00E67931"/>
    <w:rsid w:val="00E67FF6"/>
    <w:rsid w:val="00E82603"/>
    <w:rsid w:val="00E843D1"/>
    <w:rsid w:val="00E971AB"/>
    <w:rsid w:val="00EA0AA7"/>
    <w:rsid w:val="00EA3632"/>
    <w:rsid w:val="00EB6464"/>
    <w:rsid w:val="00ED2A51"/>
    <w:rsid w:val="00EE43DB"/>
    <w:rsid w:val="00EE46CE"/>
    <w:rsid w:val="00EE4940"/>
    <w:rsid w:val="00EE4E21"/>
    <w:rsid w:val="00EF05E3"/>
    <w:rsid w:val="00EF5135"/>
    <w:rsid w:val="00EF520D"/>
    <w:rsid w:val="00F2057C"/>
    <w:rsid w:val="00F3478F"/>
    <w:rsid w:val="00F406BB"/>
    <w:rsid w:val="00F441F0"/>
    <w:rsid w:val="00F50A77"/>
    <w:rsid w:val="00F51C0E"/>
    <w:rsid w:val="00F61E7F"/>
    <w:rsid w:val="00F83B2E"/>
    <w:rsid w:val="00F858FF"/>
    <w:rsid w:val="00F955D1"/>
    <w:rsid w:val="00F97168"/>
    <w:rsid w:val="00FD14EE"/>
    <w:rsid w:val="02F32A11"/>
    <w:rsid w:val="03E77005"/>
    <w:rsid w:val="06D34785"/>
    <w:rsid w:val="0B2B3C7B"/>
    <w:rsid w:val="0B4A1ABF"/>
    <w:rsid w:val="0BC431AB"/>
    <w:rsid w:val="0DF10330"/>
    <w:rsid w:val="0ED3259D"/>
    <w:rsid w:val="0EEF6BD8"/>
    <w:rsid w:val="0F8B1A59"/>
    <w:rsid w:val="11170AFA"/>
    <w:rsid w:val="11670581"/>
    <w:rsid w:val="13280AA0"/>
    <w:rsid w:val="136A5426"/>
    <w:rsid w:val="15DF9692"/>
    <w:rsid w:val="15EA4D60"/>
    <w:rsid w:val="15F70511"/>
    <w:rsid w:val="15FB24DA"/>
    <w:rsid w:val="16FFDCB7"/>
    <w:rsid w:val="17BF288B"/>
    <w:rsid w:val="1808443C"/>
    <w:rsid w:val="194F1171"/>
    <w:rsid w:val="19F63ECA"/>
    <w:rsid w:val="1B02606E"/>
    <w:rsid w:val="1B3F1FD6"/>
    <w:rsid w:val="1BDCADF3"/>
    <w:rsid w:val="1DD0420E"/>
    <w:rsid w:val="1DD86253"/>
    <w:rsid w:val="1FA26414"/>
    <w:rsid w:val="1FFF2547"/>
    <w:rsid w:val="24FE3ECE"/>
    <w:rsid w:val="28C81453"/>
    <w:rsid w:val="2917B9E9"/>
    <w:rsid w:val="29882F9D"/>
    <w:rsid w:val="2A7B29D0"/>
    <w:rsid w:val="2A906319"/>
    <w:rsid w:val="2BEC66B7"/>
    <w:rsid w:val="2C640943"/>
    <w:rsid w:val="2C884632"/>
    <w:rsid w:val="2CD27C52"/>
    <w:rsid w:val="2CD9522A"/>
    <w:rsid w:val="2CEB1FDE"/>
    <w:rsid w:val="2DB06C54"/>
    <w:rsid w:val="2E1D7DD1"/>
    <w:rsid w:val="2F7AB0DA"/>
    <w:rsid w:val="333A4661"/>
    <w:rsid w:val="33F7879C"/>
    <w:rsid w:val="33F999B6"/>
    <w:rsid w:val="33FF066D"/>
    <w:rsid w:val="348C7D86"/>
    <w:rsid w:val="350F7CD9"/>
    <w:rsid w:val="35152352"/>
    <w:rsid w:val="35ED6ABD"/>
    <w:rsid w:val="35FFAA41"/>
    <w:rsid w:val="36EB8101"/>
    <w:rsid w:val="373AC7E6"/>
    <w:rsid w:val="376F71F9"/>
    <w:rsid w:val="378F196D"/>
    <w:rsid w:val="37DF965E"/>
    <w:rsid w:val="37E4BE54"/>
    <w:rsid w:val="383656BD"/>
    <w:rsid w:val="3955D30C"/>
    <w:rsid w:val="395E039E"/>
    <w:rsid w:val="397E057D"/>
    <w:rsid w:val="3A5BDF02"/>
    <w:rsid w:val="3B1D8F50"/>
    <w:rsid w:val="3B8FCA6E"/>
    <w:rsid w:val="3D57A88C"/>
    <w:rsid w:val="3D730187"/>
    <w:rsid w:val="3DD79CF7"/>
    <w:rsid w:val="3DFDCF80"/>
    <w:rsid w:val="3E4E96E2"/>
    <w:rsid w:val="3E7BE095"/>
    <w:rsid w:val="3EBFE149"/>
    <w:rsid w:val="3F1B8371"/>
    <w:rsid w:val="3FB2BFA6"/>
    <w:rsid w:val="3FB92F57"/>
    <w:rsid w:val="3FBB5F2E"/>
    <w:rsid w:val="3FDE3171"/>
    <w:rsid w:val="3FDF1D1E"/>
    <w:rsid w:val="3FEB9BBF"/>
    <w:rsid w:val="3FFDF58F"/>
    <w:rsid w:val="401B7113"/>
    <w:rsid w:val="4151507C"/>
    <w:rsid w:val="42B45620"/>
    <w:rsid w:val="43FC9319"/>
    <w:rsid w:val="447446DC"/>
    <w:rsid w:val="461771FC"/>
    <w:rsid w:val="4662784A"/>
    <w:rsid w:val="46E44E5C"/>
    <w:rsid w:val="47EF864C"/>
    <w:rsid w:val="49A931C2"/>
    <w:rsid w:val="4B587674"/>
    <w:rsid w:val="4B780D94"/>
    <w:rsid w:val="4BFCAC61"/>
    <w:rsid w:val="4CF1404E"/>
    <w:rsid w:val="4CFAC1F5"/>
    <w:rsid w:val="4D1AF75E"/>
    <w:rsid w:val="4E2F2130"/>
    <w:rsid w:val="4EEF59DF"/>
    <w:rsid w:val="4FAFE975"/>
    <w:rsid w:val="4FFFC461"/>
    <w:rsid w:val="55F671C5"/>
    <w:rsid w:val="5659671F"/>
    <w:rsid w:val="56F7689C"/>
    <w:rsid w:val="57475C4D"/>
    <w:rsid w:val="575F1EF6"/>
    <w:rsid w:val="57A30E8A"/>
    <w:rsid w:val="57D544F4"/>
    <w:rsid w:val="5A2E5F69"/>
    <w:rsid w:val="5A9D6C4B"/>
    <w:rsid w:val="5BBDB24A"/>
    <w:rsid w:val="5BFC396A"/>
    <w:rsid w:val="5C625C75"/>
    <w:rsid w:val="5CCE0320"/>
    <w:rsid w:val="5DBB25E5"/>
    <w:rsid w:val="5DCABFF2"/>
    <w:rsid w:val="5DDF3CEC"/>
    <w:rsid w:val="5EEAFB1A"/>
    <w:rsid w:val="5EFBF80E"/>
    <w:rsid w:val="5F2F1E42"/>
    <w:rsid w:val="5FBBACCB"/>
    <w:rsid w:val="5FBD5922"/>
    <w:rsid w:val="5FDC4852"/>
    <w:rsid w:val="5FE70BF3"/>
    <w:rsid w:val="5FEA522F"/>
    <w:rsid w:val="5FF8DC83"/>
    <w:rsid w:val="5FFF4C63"/>
    <w:rsid w:val="5FFFF9C0"/>
    <w:rsid w:val="603622D2"/>
    <w:rsid w:val="60DF7FBD"/>
    <w:rsid w:val="61932B55"/>
    <w:rsid w:val="626D46D2"/>
    <w:rsid w:val="62C96478"/>
    <w:rsid w:val="632F7A09"/>
    <w:rsid w:val="63B0498F"/>
    <w:rsid w:val="640F0BB9"/>
    <w:rsid w:val="65CF98AA"/>
    <w:rsid w:val="66FD3ACA"/>
    <w:rsid w:val="6793565D"/>
    <w:rsid w:val="67FE198C"/>
    <w:rsid w:val="69031308"/>
    <w:rsid w:val="69EF67BB"/>
    <w:rsid w:val="69F206A4"/>
    <w:rsid w:val="6A6D4BE4"/>
    <w:rsid w:val="6A738D67"/>
    <w:rsid w:val="6A7FD9D7"/>
    <w:rsid w:val="6BAA4D0F"/>
    <w:rsid w:val="6BBE46EA"/>
    <w:rsid w:val="6BE7AF3C"/>
    <w:rsid w:val="6BEFF852"/>
    <w:rsid w:val="6BFCE317"/>
    <w:rsid w:val="6BFDA81A"/>
    <w:rsid w:val="6C9F7D66"/>
    <w:rsid w:val="6CDFCCA1"/>
    <w:rsid w:val="6DD3BB63"/>
    <w:rsid w:val="6DDF33D7"/>
    <w:rsid w:val="6DFF826A"/>
    <w:rsid w:val="6EFF0BDF"/>
    <w:rsid w:val="6F3A0BB0"/>
    <w:rsid w:val="6F62B9B3"/>
    <w:rsid w:val="6F9F6368"/>
    <w:rsid w:val="6FAB3A24"/>
    <w:rsid w:val="6FBCF4A8"/>
    <w:rsid w:val="6FFF57E2"/>
    <w:rsid w:val="70370985"/>
    <w:rsid w:val="70FF8566"/>
    <w:rsid w:val="7134101B"/>
    <w:rsid w:val="71FF3DAD"/>
    <w:rsid w:val="732823A3"/>
    <w:rsid w:val="739F6D11"/>
    <w:rsid w:val="744E291C"/>
    <w:rsid w:val="74FFB562"/>
    <w:rsid w:val="75421C15"/>
    <w:rsid w:val="75A1E0C8"/>
    <w:rsid w:val="75C775DA"/>
    <w:rsid w:val="76740D50"/>
    <w:rsid w:val="76FB6A88"/>
    <w:rsid w:val="76FDE557"/>
    <w:rsid w:val="77778908"/>
    <w:rsid w:val="77794340"/>
    <w:rsid w:val="777A64CD"/>
    <w:rsid w:val="777F820E"/>
    <w:rsid w:val="779E58E8"/>
    <w:rsid w:val="77BBFA96"/>
    <w:rsid w:val="77D32B1F"/>
    <w:rsid w:val="77EBE011"/>
    <w:rsid w:val="77ED9B99"/>
    <w:rsid w:val="77FEC47E"/>
    <w:rsid w:val="79A3E1F7"/>
    <w:rsid w:val="79FD2F1B"/>
    <w:rsid w:val="79FEAEC1"/>
    <w:rsid w:val="79FF4069"/>
    <w:rsid w:val="7A57279D"/>
    <w:rsid w:val="7A7D1BEA"/>
    <w:rsid w:val="7B17B10D"/>
    <w:rsid w:val="7B7F6C94"/>
    <w:rsid w:val="7BADBD8C"/>
    <w:rsid w:val="7BAFAA50"/>
    <w:rsid w:val="7BB9FCDC"/>
    <w:rsid w:val="7BBBC037"/>
    <w:rsid w:val="7BBC98FE"/>
    <w:rsid w:val="7BBDECF4"/>
    <w:rsid w:val="7BF95BB2"/>
    <w:rsid w:val="7C9BF27C"/>
    <w:rsid w:val="7CDFE552"/>
    <w:rsid w:val="7D3F4379"/>
    <w:rsid w:val="7D7F81F0"/>
    <w:rsid w:val="7DA758A3"/>
    <w:rsid w:val="7DBF3208"/>
    <w:rsid w:val="7DDDEBFB"/>
    <w:rsid w:val="7DE31FC0"/>
    <w:rsid w:val="7DFB63EE"/>
    <w:rsid w:val="7DFBD2F3"/>
    <w:rsid w:val="7DFF4ACD"/>
    <w:rsid w:val="7E712BCC"/>
    <w:rsid w:val="7E76BC39"/>
    <w:rsid w:val="7E7DD696"/>
    <w:rsid w:val="7EBF007A"/>
    <w:rsid w:val="7ECEDF62"/>
    <w:rsid w:val="7EDD9941"/>
    <w:rsid w:val="7EE792DA"/>
    <w:rsid w:val="7EFF2471"/>
    <w:rsid w:val="7F17671C"/>
    <w:rsid w:val="7F2FE706"/>
    <w:rsid w:val="7F3FDC87"/>
    <w:rsid w:val="7F57A21E"/>
    <w:rsid w:val="7F795302"/>
    <w:rsid w:val="7F7B6A5C"/>
    <w:rsid w:val="7F7EE308"/>
    <w:rsid w:val="7FACB285"/>
    <w:rsid w:val="7FBBB66F"/>
    <w:rsid w:val="7FBC9784"/>
    <w:rsid w:val="7FBEFF6A"/>
    <w:rsid w:val="7FBF1F81"/>
    <w:rsid w:val="7FBF8088"/>
    <w:rsid w:val="7FD514FF"/>
    <w:rsid w:val="7FD71F0D"/>
    <w:rsid w:val="7FDB7F0D"/>
    <w:rsid w:val="7FDBC65F"/>
    <w:rsid w:val="7FDC6290"/>
    <w:rsid w:val="7FDD309B"/>
    <w:rsid w:val="7FEEA7E9"/>
    <w:rsid w:val="7FF1BBCF"/>
    <w:rsid w:val="7FF5621A"/>
    <w:rsid w:val="7FFB44BC"/>
    <w:rsid w:val="7FFD5009"/>
    <w:rsid w:val="7FFE84F6"/>
    <w:rsid w:val="7FFED19C"/>
    <w:rsid w:val="7FFF6442"/>
    <w:rsid w:val="7FFFAB97"/>
    <w:rsid w:val="7FFFAE1A"/>
    <w:rsid w:val="8EF7ADEC"/>
    <w:rsid w:val="935F2F48"/>
    <w:rsid w:val="97F68427"/>
    <w:rsid w:val="9B3AD801"/>
    <w:rsid w:val="9BC7E04A"/>
    <w:rsid w:val="9BEA9EC6"/>
    <w:rsid w:val="9CFCA76A"/>
    <w:rsid w:val="9D645E8D"/>
    <w:rsid w:val="9DBD00C8"/>
    <w:rsid w:val="9DEF093E"/>
    <w:rsid w:val="9F751C62"/>
    <w:rsid w:val="9FABF9AE"/>
    <w:rsid w:val="A3FFD8C6"/>
    <w:rsid w:val="A87AED63"/>
    <w:rsid w:val="ABDABD00"/>
    <w:rsid w:val="AE8AFEBA"/>
    <w:rsid w:val="AFAC4CCA"/>
    <w:rsid w:val="AFBFA7EA"/>
    <w:rsid w:val="B23FF6F3"/>
    <w:rsid w:val="B39F43DF"/>
    <w:rsid w:val="B3EDE038"/>
    <w:rsid w:val="B7DD676E"/>
    <w:rsid w:val="B9A378E3"/>
    <w:rsid w:val="BADF1FF0"/>
    <w:rsid w:val="BAFFEB5D"/>
    <w:rsid w:val="BB7FD849"/>
    <w:rsid w:val="BBEBF23A"/>
    <w:rsid w:val="BCDB875A"/>
    <w:rsid w:val="BD2BF9E3"/>
    <w:rsid w:val="BD71C245"/>
    <w:rsid w:val="BDDFDBC1"/>
    <w:rsid w:val="BE33CC4A"/>
    <w:rsid w:val="BE3BB25A"/>
    <w:rsid w:val="BED7C899"/>
    <w:rsid w:val="BF362D14"/>
    <w:rsid w:val="BF9F4628"/>
    <w:rsid w:val="BFBE5BF1"/>
    <w:rsid w:val="BFD56D96"/>
    <w:rsid w:val="BFDF8370"/>
    <w:rsid w:val="BFFBA6E9"/>
    <w:rsid w:val="C1DFE1C7"/>
    <w:rsid w:val="C63E3C1D"/>
    <w:rsid w:val="CE5BE8D7"/>
    <w:rsid w:val="CF7B9FBF"/>
    <w:rsid w:val="CFBDEA04"/>
    <w:rsid w:val="D1979CCD"/>
    <w:rsid w:val="D3DBA87E"/>
    <w:rsid w:val="D7F8355E"/>
    <w:rsid w:val="D7FE4579"/>
    <w:rsid w:val="D9ED5095"/>
    <w:rsid w:val="D9F717ED"/>
    <w:rsid w:val="DAFFFCE4"/>
    <w:rsid w:val="DBF7976C"/>
    <w:rsid w:val="DD186B77"/>
    <w:rsid w:val="DD47491D"/>
    <w:rsid w:val="DD5DA5F9"/>
    <w:rsid w:val="DECF772A"/>
    <w:rsid w:val="DF2AACF2"/>
    <w:rsid w:val="DF2F7C7C"/>
    <w:rsid w:val="DF8D4B42"/>
    <w:rsid w:val="DFA7F2D7"/>
    <w:rsid w:val="DFAF3293"/>
    <w:rsid w:val="DFBA0297"/>
    <w:rsid w:val="DFBE6D82"/>
    <w:rsid w:val="DFBF9048"/>
    <w:rsid w:val="DFD75C0A"/>
    <w:rsid w:val="DFDE7E1C"/>
    <w:rsid w:val="DFDF79C2"/>
    <w:rsid w:val="E33D8959"/>
    <w:rsid w:val="E56F72FA"/>
    <w:rsid w:val="E64A1039"/>
    <w:rsid w:val="E6BF8BBC"/>
    <w:rsid w:val="E6C70AD2"/>
    <w:rsid w:val="E6E752D5"/>
    <w:rsid w:val="E7BBEA32"/>
    <w:rsid w:val="E7C93FF5"/>
    <w:rsid w:val="E7D72802"/>
    <w:rsid w:val="E7DD2A2F"/>
    <w:rsid w:val="EA2EBA78"/>
    <w:rsid w:val="EA4B18AF"/>
    <w:rsid w:val="EADDB0EE"/>
    <w:rsid w:val="EAEFF1D4"/>
    <w:rsid w:val="EB3F7D29"/>
    <w:rsid w:val="EBBFE136"/>
    <w:rsid w:val="EBEF52B7"/>
    <w:rsid w:val="ED9F46F4"/>
    <w:rsid w:val="EDDFCABC"/>
    <w:rsid w:val="EDFF03BC"/>
    <w:rsid w:val="EE356E0F"/>
    <w:rsid w:val="EE4F32E3"/>
    <w:rsid w:val="EEDF8FF7"/>
    <w:rsid w:val="EEFB0211"/>
    <w:rsid w:val="EF5716A6"/>
    <w:rsid w:val="EFCF17C1"/>
    <w:rsid w:val="EFDF47BE"/>
    <w:rsid w:val="EFEFA285"/>
    <w:rsid w:val="EFF0D290"/>
    <w:rsid w:val="EFF51A34"/>
    <w:rsid w:val="EFFE852C"/>
    <w:rsid w:val="F3FB3B6D"/>
    <w:rsid w:val="F53F1680"/>
    <w:rsid w:val="F5770F8F"/>
    <w:rsid w:val="F635D23B"/>
    <w:rsid w:val="F69C08FF"/>
    <w:rsid w:val="F72FE3AD"/>
    <w:rsid w:val="F76C0A73"/>
    <w:rsid w:val="F77AFD9D"/>
    <w:rsid w:val="F7B6F979"/>
    <w:rsid w:val="F7BD6E05"/>
    <w:rsid w:val="F7DBBC92"/>
    <w:rsid w:val="F7DD1DD5"/>
    <w:rsid w:val="F7FACDDF"/>
    <w:rsid w:val="F7FDDAC7"/>
    <w:rsid w:val="F7FFA423"/>
    <w:rsid w:val="F8FCE68E"/>
    <w:rsid w:val="F9AEBC41"/>
    <w:rsid w:val="FAFB43CC"/>
    <w:rsid w:val="FB3F5A91"/>
    <w:rsid w:val="FB7F2C31"/>
    <w:rsid w:val="FB8DE300"/>
    <w:rsid w:val="FBB5E239"/>
    <w:rsid w:val="FBDF14E9"/>
    <w:rsid w:val="FBEE4133"/>
    <w:rsid w:val="FBEF59B4"/>
    <w:rsid w:val="FBF5E539"/>
    <w:rsid w:val="FC9C4DE4"/>
    <w:rsid w:val="FCFCBCD0"/>
    <w:rsid w:val="FDDB1F90"/>
    <w:rsid w:val="FDDCF411"/>
    <w:rsid w:val="FDE54D61"/>
    <w:rsid w:val="FDEBC3C7"/>
    <w:rsid w:val="FDFF292F"/>
    <w:rsid w:val="FE5762FE"/>
    <w:rsid w:val="FE7B19F5"/>
    <w:rsid w:val="FE97387B"/>
    <w:rsid w:val="FEDDCA37"/>
    <w:rsid w:val="FEDF127F"/>
    <w:rsid w:val="FEDF2291"/>
    <w:rsid w:val="FEF770FC"/>
    <w:rsid w:val="FEFF4DB8"/>
    <w:rsid w:val="FEFF5C41"/>
    <w:rsid w:val="FEFFF4CC"/>
    <w:rsid w:val="FF3F31BD"/>
    <w:rsid w:val="FF4B4863"/>
    <w:rsid w:val="FF56814E"/>
    <w:rsid w:val="FF59D96E"/>
    <w:rsid w:val="FF5FB2FE"/>
    <w:rsid w:val="FF7E352B"/>
    <w:rsid w:val="FF8DF3D0"/>
    <w:rsid w:val="FFA8E65C"/>
    <w:rsid w:val="FFACADAD"/>
    <w:rsid w:val="FFAF3D6F"/>
    <w:rsid w:val="FFB77B0C"/>
    <w:rsid w:val="FFBDEB58"/>
    <w:rsid w:val="FFDF32F7"/>
    <w:rsid w:val="FFE1AC80"/>
    <w:rsid w:val="FFE7D5F8"/>
    <w:rsid w:val="FFECDD83"/>
    <w:rsid w:val="FFF3B84C"/>
    <w:rsid w:val="FFF70DF2"/>
    <w:rsid w:val="FFF70F10"/>
    <w:rsid w:val="FFF7D67F"/>
    <w:rsid w:val="FFF7F650"/>
    <w:rsid w:val="FFFB2193"/>
    <w:rsid w:val="FFFDCA67"/>
    <w:rsid w:val="FFFE56A0"/>
    <w:rsid w:val="FFFF3050"/>
    <w:rsid w:val="FFFF64C1"/>
    <w:rsid w:val="FFFFB5DB"/>
    <w:rsid w:val="FFFFD3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qFormat/>
    <w:uiPriority w:val="0"/>
    <w:pPr>
      <w:keepNext/>
      <w:keepLines/>
      <w:spacing w:before="320" w:after="320" w:line="360" w:lineRule="auto"/>
      <w:ind w:firstLine="280" w:firstLineChars="100"/>
      <w:jc w:val="center"/>
      <w:outlineLvl w:val="1"/>
    </w:pPr>
    <w:rPr>
      <w:rFonts w:ascii="Arial" w:hAnsi="Arial"/>
      <w:b/>
      <w:kern w:val="0"/>
      <w:sz w:val="24"/>
      <w:szCs w:val="20"/>
      <w:lang w:val="zh-CN" w:eastAsia="zh-CN"/>
    </w:rPr>
  </w:style>
  <w:style w:type="paragraph" w:styleId="4">
    <w:name w:val="heading 3"/>
    <w:basedOn w:val="1"/>
    <w:next w:val="1"/>
    <w:link w:val="27"/>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8"/>
    <w:semiHidden/>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31"/>
    <w:semiHidden/>
    <w:unhideWhenUsed/>
    <w:qFormat/>
    <w:uiPriority w:val="99"/>
    <w:pPr>
      <w:ind w:left="100" w:leftChars="2500"/>
    </w:pPr>
  </w:style>
  <w:style w:type="paragraph" w:styleId="8">
    <w:name w:val="footer"/>
    <w:basedOn w:val="1"/>
    <w:link w:val="20"/>
    <w:qFormat/>
    <w:uiPriority w:val="99"/>
    <w:pPr>
      <w:tabs>
        <w:tab w:val="center" w:pos="4153"/>
        <w:tab w:val="right" w:pos="8306"/>
      </w:tabs>
      <w:snapToGrid w:val="0"/>
      <w:spacing w:line="360" w:lineRule="auto"/>
      <w:ind w:firstLine="200" w:firstLineChars="200"/>
      <w:jc w:val="left"/>
    </w:pPr>
    <w:rPr>
      <w:sz w:val="18"/>
      <w:szCs w:val="18"/>
      <w:lang w:val="zh-CN" w:eastAsia="zh-CN"/>
    </w:rPr>
  </w:style>
  <w:style w:type="paragraph" w:styleId="9">
    <w:name w:val="header"/>
    <w:basedOn w:val="1"/>
    <w:link w:val="21"/>
    <w:qFormat/>
    <w:uiPriority w:val="0"/>
    <w:pPr>
      <w:pBdr>
        <w:bottom w:val="single" w:color="auto" w:sz="6" w:space="1"/>
      </w:pBdr>
      <w:tabs>
        <w:tab w:val="center" w:pos="4153"/>
        <w:tab w:val="right" w:pos="8306"/>
      </w:tabs>
      <w:snapToGrid w:val="0"/>
      <w:spacing w:line="360" w:lineRule="auto"/>
      <w:ind w:firstLine="200" w:firstLineChars="200"/>
      <w:jc w:val="center"/>
    </w:pPr>
    <w:rPr>
      <w:sz w:val="18"/>
      <w:szCs w:val="18"/>
    </w:rPr>
  </w:style>
  <w:style w:type="paragraph" w:styleId="10">
    <w:name w:val="toc 1"/>
    <w:basedOn w:val="1"/>
    <w:next w:val="1"/>
    <w:link w:val="23"/>
    <w:unhideWhenUsed/>
    <w:qFormat/>
    <w:uiPriority w:val="39"/>
    <w:rPr>
      <w:rFonts w:asciiTheme="minorHAnsi" w:hAnsiTheme="minorHAnsi" w:eastAsiaTheme="minorEastAsia" w:cstheme="minorBidi"/>
      <w:szCs w:val="22"/>
    </w:rPr>
  </w:style>
  <w:style w:type="paragraph" w:styleId="11">
    <w:name w:val="toc 2"/>
    <w:basedOn w:val="1"/>
    <w:next w:val="1"/>
    <w:unhideWhenUsed/>
    <w:qFormat/>
    <w:uiPriority w:val="39"/>
    <w:pPr>
      <w:ind w:left="420" w:leftChars="200"/>
    </w:pPr>
  </w:style>
  <w:style w:type="paragraph" w:styleId="12">
    <w:name w:val="Normal (Web)"/>
    <w:basedOn w:val="1"/>
    <w:semiHidden/>
    <w:unhideWhenUsed/>
    <w:qFormat/>
    <w:uiPriority w:val="99"/>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4"/>
      <w:szCs w:val="24"/>
      <w:lang w:val="en-US" w:eastAsia="zh-CN" w:bidi="ar"/>
    </w:rPr>
  </w:style>
  <w:style w:type="paragraph" w:styleId="13">
    <w:name w:val="annotation subject"/>
    <w:basedOn w:val="5"/>
    <w:next w:val="5"/>
    <w:link w:val="29"/>
    <w:semiHidden/>
    <w:unhideWhenUsed/>
    <w:qFormat/>
    <w:uiPriority w:val="99"/>
    <w:rPr>
      <w:b/>
      <w:bCs/>
    </w:rPr>
  </w:style>
  <w:style w:type="table" w:styleId="15">
    <w:name w:val="Table Grid"/>
    <w:basedOn w:val="14"/>
    <w:qFormat/>
    <w:uiPriority w:val="3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unhideWhenUsed/>
    <w:qFormat/>
    <w:uiPriority w:val="99"/>
    <w:rPr>
      <w:color w:val="0000FF"/>
      <w:u w:val="single"/>
    </w:rPr>
  </w:style>
  <w:style w:type="character" w:styleId="18">
    <w:name w:val="annotation reference"/>
    <w:basedOn w:val="16"/>
    <w:semiHidden/>
    <w:unhideWhenUsed/>
    <w:qFormat/>
    <w:uiPriority w:val="99"/>
    <w:rPr>
      <w:sz w:val="21"/>
      <w:szCs w:val="21"/>
    </w:rPr>
  </w:style>
  <w:style w:type="character" w:customStyle="1" w:styleId="19">
    <w:name w:val="标题 2 字符"/>
    <w:basedOn w:val="16"/>
    <w:link w:val="3"/>
    <w:qFormat/>
    <w:uiPriority w:val="0"/>
    <w:rPr>
      <w:rFonts w:ascii="Arial" w:hAnsi="Arial" w:eastAsia="宋体" w:cs="Times New Roman"/>
      <w:b/>
      <w:kern w:val="0"/>
      <w:sz w:val="24"/>
      <w:szCs w:val="20"/>
      <w:lang w:val="zh-CN" w:eastAsia="zh-CN"/>
    </w:rPr>
  </w:style>
  <w:style w:type="character" w:customStyle="1" w:styleId="20">
    <w:name w:val="页脚 字符"/>
    <w:basedOn w:val="16"/>
    <w:link w:val="8"/>
    <w:qFormat/>
    <w:uiPriority w:val="99"/>
    <w:rPr>
      <w:rFonts w:ascii="Times New Roman" w:hAnsi="Times New Roman" w:eastAsia="宋体" w:cs="Times New Roman"/>
      <w:sz w:val="18"/>
      <w:szCs w:val="18"/>
      <w:lang w:val="zh-CN" w:eastAsia="zh-CN"/>
    </w:rPr>
  </w:style>
  <w:style w:type="character" w:customStyle="1" w:styleId="21">
    <w:name w:val="页眉 字符"/>
    <w:basedOn w:val="16"/>
    <w:link w:val="9"/>
    <w:qFormat/>
    <w:uiPriority w:val="0"/>
    <w:rPr>
      <w:rFonts w:ascii="Times New Roman" w:hAnsi="Times New Roman" w:eastAsia="宋体" w:cs="Times New Roman"/>
      <w:sz w:val="18"/>
      <w:szCs w:val="18"/>
    </w:rPr>
  </w:style>
  <w:style w:type="paragraph" w:customStyle="1" w:styleId="22">
    <w:name w:val="1"/>
    <w:basedOn w:val="1"/>
    <w:next w:val="1"/>
    <w:qFormat/>
    <w:uiPriority w:val="39"/>
    <w:pPr>
      <w:spacing w:line="360" w:lineRule="auto"/>
      <w:ind w:left="420" w:leftChars="200" w:firstLine="200" w:firstLineChars="200"/>
    </w:pPr>
  </w:style>
  <w:style w:type="character" w:customStyle="1" w:styleId="23">
    <w:name w:val="TOC 1 字符"/>
    <w:link w:val="10"/>
    <w:qFormat/>
    <w:uiPriority w:val="39"/>
  </w:style>
  <w:style w:type="character" w:customStyle="1" w:styleId="24">
    <w:name w:val="未处理的提及1"/>
    <w:basedOn w:val="16"/>
    <w:semiHidden/>
    <w:unhideWhenUsed/>
    <w:qFormat/>
    <w:uiPriority w:val="99"/>
    <w:rPr>
      <w:color w:val="605E5C"/>
      <w:shd w:val="clear" w:color="auto" w:fill="E1DFDD"/>
    </w:rPr>
  </w:style>
  <w:style w:type="character" w:customStyle="1" w:styleId="25">
    <w:name w:val="标题 1 字符"/>
    <w:basedOn w:val="16"/>
    <w:link w:val="2"/>
    <w:qFormat/>
    <w:uiPriority w:val="9"/>
    <w:rPr>
      <w:rFonts w:ascii="Times New Roman" w:hAnsi="Times New Roman" w:eastAsia="宋体" w:cs="Times New Roman"/>
      <w:b/>
      <w:bCs/>
      <w:kern w:val="44"/>
      <w:sz w:val="44"/>
      <w:szCs w:val="44"/>
    </w:rPr>
  </w:style>
  <w:style w:type="paragraph" w:customStyle="1" w:styleId="2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7">
    <w:name w:val="标题 3 字符"/>
    <w:basedOn w:val="16"/>
    <w:link w:val="4"/>
    <w:qFormat/>
    <w:uiPriority w:val="0"/>
    <w:rPr>
      <w:rFonts w:ascii="Times New Roman" w:hAnsi="Times New Roman" w:eastAsia="宋体" w:cs="Times New Roman"/>
      <w:b/>
      <w:bCs/>
      <w:sz w:val="32"/>
      <w:szCs w:val="32"/>
    </w:rPr>
  </w:style>
  <w:style w:type="character" w:customStyle="1" w:styleId="28">
    <w:name w:val="批注文字 字符"/>
    <w:basedOn w:val="16"/>
    <w:link w:val="5"/>
    <w:semiHidden/>
    <w:qFormat/>
    <w:uiPriority w:val="99"/>
    <w:rPr>
      <w:rFonts w:ascii="Times New Roman" w:hAnsi="Times New Roman" w:eastAsia="宋体" w:cs="Times New Roman"/>
      <w:szCs w:val="24"/>
    </w:rPr>
  </w:style>
  <w:style w:type="character" w:customStyle="1" w:styleId="29">
    <w:name w:val="批注主题 字符"/>
    <w:basedOn w:val="28"/>
    <w:link w:val="13"/>
    <w:semiHidden/>
    <w:qFormat/>
    <w:uiPriority w:val="99"/>
    <w:rPr>
      <w:rFonts w:ascii="Times New Roman" w:hAnsi="Times New Roman" w:eastAsia="宋体" w:cs="Times New Roman"/>
      <w:b/>
      <w:bCs/>
      <w:szCs w:val="24"/>
    </w:rPr>
  </w:style>
  <w:style w:type="paragraph" w:customStyle="1" w:styleId="30">
    <w:name w:val="样式 样式 宋体 小四 段前: 12 磅 段后: 6 磅 行距: 固定值 20 磅 + 首行缩进:  2 字符"/>
    <w:basedOn w:val="1"/>
    <w:qFormat/>
    <w:uiPriority w:val="0"/>
    <w:pPr>
      <w:spacing w:before="240" w:after="120" w:line="560" w:lineRule="exact"/>
      <w:ind w:firstLine="200" w:firstLineChars="200"/>
    </w:pPr>
    <w:rPr>
      <w:rFonts w:ascii="宋体" w:hAnsi="宋体" w:cs="宋体"/>
      <w:sz w:val="28"/>
      <w:szCs w:val="20"/>
    </w:rPr>
  </w:style>
  <w:style w:type="character" w:customStyle="1" w:styleId="31">
    <w:name w:val="日期 字符"/>
    <w:basedOn w:val="16"/>
    <w:link w:val="7"/>
    <w:semiHidden/>
    <w:qFormat/>
    <w:uiPriority w:val="99"/>
    <w:rPr>
      <w:rFonts w:ascii="Times New Roman" w:hAnsi="Times New Roman" w:eastAsia="宋体" w:cs="Times New Roman"/>
      <w:szCs w:val="24"/>
    </w:rPr>
  </w:style>
  <w:style w:type="paragraph" w:customStyle="1" w:styleId="32">
    <w:name w:val="WPSOffice手动目录 1"/>
    <w:qFormat/>
    <w:uiPriority w:val="0"/>
    <w:pPr>
      <w:ind w:leftChars="0"/>
    </w:pPr>
    <w:rPr>
      <w:rFonts w:ascii="Times New Roman" w:hAnsi="Times New Roman" w:eastAsia="宋体" w:cs="Times New Roman"/>
      <w:sz w:val="20"/>
      <w:szCs w:val="20"/>
    </w:rPr>
  </w:style>
  <w:style w:type="paragraph" w:customStyle="1" w:styleId="33">
    <w:name w:val="WPSOffice手动目录 2"/>
    <w:qFormat/>
    <w:uiPriority w:val="0"/>
    <w:pPr>
      <w:ind w:leftChars="200"/>
    </w:pPr>
    <w:rPr>
      <w:rFonts w:ascii="Times New Roman" w:hAnsi="Times New Roman" w:eastAsia="宋体" w:cs="Times New Roman"/>
      <w:sz w:val="20"/>
      <w:szCs w:val="20"/>
    </w:rPr>
  </w:style>
  <w:style w:type="paragraph" w:customStyle="1" w:styleId="34">
    <w:name w:val="样式 样式 宋体 小四 段前: 12 磅 段后: 6 磅 行距: 固定值 20 磅 + 首行缩进: 2 字符"/>
    <w:basedOn w:val="1"/>
    <w:qFormat/>
    <w:uiPriority w:val="0"/>
    <w:pPr>
      <w:keepNext w:val="0"/>
      <w:keepLines w:val="0"/>
      <w:widowControl w:val="0"/>
      <w:suppressLineNumbers w:val="0"/>
      <w:spacing w:before="240" w:beforeAutospacing="0" w:after="120" w:afterAutospacing="0" w:line="560" w:lineRule="exact"/>
      <w:ind w:firstLine="200" w:firstLineChars="200"/>
      <w:jc w:val="both"/>
    </w:pPr>
    <w:rPr>
      <w:rFonts w:hint="eastAsia" w:ascii="宋体" w:hAnsi="宋体" w:eastAsia="仿宋" w:cs="宋体"/>
      <w:kern w:val="2"/>
      <w:sz w:val="28"/>
      <w:szCs w:val="28"/>
      <w:lang w:val="en-US" w:eastAsia="zh-CN" w:bidi="ar"/>
    </w:rPr>
  </w:style>
  <w:style w:type="paragraph" w:customStyle="1" w:styleId="35">
    <w:name w:val="List Paragraph"/>
    <w:basedOn w:val="1"/>
    <w:qFormat/>
    <w:uiPriority w:val="0"/>
    <w:pPr>
      <w:keepNext w:val="0"/>
      <w:keepLines w:val="0"/>
      <w:widowControl w:val="0"/>
      <w:suppressLineNumbers w:val="0"/>
      <w:spacing w:before="0" w:beforeAutospacing="0" w:after="0" w:afterAutospacing="0" w:line="360" w:lineRule="auto"/>
      <w:ind w:left="0" w:right="0" w:firstLine="420" w:firstLineChars="200"/>
      <w:jc w:val="both"/>
    </w:pPr>
    <w:rPr>
      <w:rFonts w:hint="default" w:ascii="Times New Roman" w:hAnsi="Times New Roman" w:eastAsia="仿宋" w:cs="Times New Roman"/>
      <w:kern w:val="2"/>
      <w:sz w:val="28"/>
      <w:szCs w:val="28"/>
      <w:lang w:val="en-US" w:eastAsia="zh-CN" w:bidi="ar"/>
    </w:rPr>
  </w:style>
  <w:style w:type="character" w:customStyle="1" w:styleId="36">
    <w:name w:val="10"/>
    <w:basedOn w:val="16"/>
    <w:qFormat/>
    <w:uiPriority w:val="0"/>
    <w:rPr>
      <w:rFonts w:hint="default" w:ascii="Times New Roman" w:hAnsi="Times New Roman" w:cs="Times New Roman"/>
    </w:rPr>
  </w:style>
  <w:style w:type="character" w:customStyle="1" w:styleId="37">
    <w:name w:val="15"/>
    <w:basedOn w:val="16"/>
    <w:qFormat/>
    <w:uiPriority w:val="0"/>
    <w:rPr>
      <w:rFonts w:hint="default" w:ascii="Times New Roman" w:hAnsi="Times New Roman" w:cs="Times New Roman"/>
    </w:rPr>
  </w:style>
  <w:style w:type="paragraph" w:customStyle="1" w:styleId="38">
    <w:name w:val="一级标题： 宋体+三号"/>
    <w:basedOn w:val="2"/>
    <w:qFormat/>
    <w:uiPriority w:val="0"/>
    <w:rPr>
      <w:rFonts w:ascii="宋体" w:hAnsi="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D951CD-1847-47F5-9B21-51999C18510B}">
  <ds:schemaRefs/>
</ds:datastoreItem>
</file>

<file path=docProps/app.xml><?xml version="1.0" encoding="utf-8"?>
<Properties xmlns="http://schemas.openxmlformats.org/officeDocument/2006/extended-properties" xmlns:vt="http://schemas.openxmlformats.org/officeDocument/2006/docPropsVTypes">
  <Pages>33</Pages>
  <Words>924</Words>
  <Characters>1919</Characters>
  <Lines>1</Lines>
  <Paragraphs>1</Paragraphs>
  <TotalTime>5</TotalTime>
  <ScaleCrop>false</ScaleCrop>
  <LinksUpToDate>false</LinksUpToDate>
  <CharactersWithSpaces>2327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2023-04-02T14:53:00Z</dcterms:created>
  <dc:creator>chihq</dc:creator>
  <cp:lastModifiedBy>王世杰</cp:lastModifiedBy>
  <cp:lastPrinted>2025-03-28T01:13:00Z</cp:lastPrinted>
  <dcterms:modified xsi:type="dcterms:W3CDTF">2025-05-08T08:58:24Z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7B4DC07626C8422E925690DE45A83FF8_13</vt:lpwstr>
  </property>
  <property fmtid="{D5CDD505-2E9C-101B-9397-08002B2CF9AE}" pid="4" name="KSOTemplateDocerSaveRecord">
    <vt:lpwstr>eyJoZGlkIjoiYzhmYzE4ZDljOTQ2YWM4ZWJlOGNhNmMwOGUyOTUyNTMiLCJ1c2VySWQiOiIzNDYzMzk1MjQifQ==</vt:lpwstr>
  </property>
</Properties>
</file>